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EA6FE" w14:textId="34386422" w:rsidR="00C4015B" w:rsidRPr="00867470" w:rsidRDefault="00762090" w:rsidP="000B30DB">
      <w:pPr>
        <w:spacing w:after="0" w:line="240" w:lineRule="auto"/>
        <w:ind w:left="720" w:firstLine="720"/>
        <w:jc w:val="right"/>
      </w:pPr>
      <w:r w:rsidRPr="00867470">
        <w:rPr>
          <w:shd w:val="clear" w:color="auto" w:fill="FFFFFF" w:themeFill="background1"/>
        </w:rPr>
        <w:t>7</w:t>
      </w:r>
      <w:r w:rsidR="00C4015B" w:rsidRPr="00867470">
        <w:rPr>
          <w:shd w:val="clear" w:color="auto" w:fill="FFFFFF" w:themeFill="background1"/>
        </w:rPr>
        <w:t>. pielikums</w:t>
      </w:r>
    </w:p>
    <w:p w14:paraId="7017B724" w14:textId="59263CA5" w:rsidR="006177C7" w:rsidRPr="00684CEA" w:rsidRDefault="00684CEA" w:rsidP="001954F3">
      <w:pPr>
        <w:shd w:val="clear" w:color="auto" w:fill="FFFFFF" w:themeFill="background1"/>
        <w:spacing w:after="0" w:line="240" w:lineRule="auto"/>
        <w:jc w:val="right"/>
      </w:pPr>
      <w:r w:rsidRPr="00684CEA">
        <w:rPr>
          <w:shd w:val="clear" w:color="auto" w:fill="FFFFFF" w:themeFill="background1"/>
        </w:rPr>
        <w:t xml:space="preserve">Platformas “Biomedicīnas un fotonikas pētniecības platforma inovatīvu produktu radīšanai (BioPhoT)” pētniecības un inovāciju projektu konkursa nolikumam </w:t>
      </w:r>
    </w:p>
    <w:p w14:paraId="58D9C24F" w14:textId="77777777" w:rsidR="00C4015B" w:rsidRPr="0004236C" w:rsidRDefault="00C4015B" w:rsidP="001954F3">
      <w:pPr>
        <w:shd w:val="clear" w:color="auto" w:fill="FFFFFF" w:themeFill="background1"/>
      </w:pPr>
    </w:p>
    <w:p w14:paraId="35002FA2" w14:textId="58DD2137" w:rsidR="00C4015B" w:rsidRPr="00684CEA" w:rsidRDefault="00C4015B" w:rsidP="00A03736">
      <w:pPr>
        <w:pStyle w:val="Heading1"/>
      </w:pPr>
      <w:r w:rsidRPr="00684CEA">
        <w:t xml:space="preserve">Projekta </w:t>
      </w:r>
      <w:r w:rsidR="00CA39A3" w:rsidRPr="00684CEA">
        <w:t xml:space="preserve"> (PIP) </w:t>
      </w:r>
      <w:r w:rsidR="00021674">
        <w:t>pieteikums</w:t>
      </w:r>
    </w:p>
    <w:p w14:paraId="63303902" w14:textId="77777777" w:rsidR="00C4015B" w:rsidRPr="00684CEA" w:rsidRDefault="00C4015B" w:rsidP="00CA39A3">
      <w:pPr>
        <w:pStyle w:val="Heading2"/>
        <w:rPr>
          <w:color w:val="auto"/>
        </w:rPr>
      </w:pPr>
      <w:bookmarkStart w:id="0" w:name="_heading=h.30j0zll" w:colFirst="0" w:colLast="0"/>
      <w:bookmarkEnd w:id="0"/>
      <w:r w:rsidRPr="00684CEA">
        <w:rPr>
          <w:color w:val="auto"/>
        </w:rPr>
        <w:t xml:space="preserve">A daļa </w:t>
      </w:r>
    </w:p>
    <w:p w14:paraId="4C07F5CA" w14:textId="77777777" w:rsidR="00C4015B" w:rsidRPr="00684CEA" w:rsidRDefault="00C4015B" w:rsidP="00CA39A3">
      <w:pPr>
        <w:pStyle w:val="Heading2"/>
        <w:rPr>
          <w:color w:val="auto"/>
        </w:rPr>
      </w:pPr>
      <w:r w:rsidRPr="00684CEA">
        <w:rPr>
          <w:color w:val="auto"/>
        </w:rPr>
        <w:t xml:space="preserve">1. nodaļa. Vispārīgā informācija </w:t>
      </w:r>
    </w:p>
    <w:p w14:paraId="686D2E15" w14:textId="77777777" w:rsidR="00C4015B" w:rsidRPr="00684CEA" w:rsidRDefault="00C4015B" w:rsidP="001954F3">
      <w:pPr>
        <w:shd w:val="clear" w:color="auto" w:fill="FFFFFF" w:themeFill="background1"/>
        <w:spacing w:after="0" w:line="240" w:lineRule="auto"/>
        <w:jc w:val="cente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820"/>
        <w:gridCol w:w="5103"/>
      </w:tblGrid>
      <w:tr w:rsidR="00684CEA" w:rsidRPr="00684CEA" w14:paraId="3E9C5A3A" w14:textId="77777777" w:rsidTr="59718A20">
        <w:trPr>
          <w:trHeight w:val="274"/>
        </w:trPr>
        <w:tc>
          <w:tcPr>
            <w:tcW w:w="4820" w:type="dxa"/>
            <w:shd w:val="clear" w:color="auto" w:fill="FFFFFF" w:themeFill="background1"/>
          </w:tcPr>
          <w:p w14:paraId="3F8DC474"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1. Projekta nosaukums</w:t>
            </w:r>
          </w:p>
        </w:tc>
        <w:tc>
          <w:tcPr>
            <w:tcW w:w="5103" w:type="dxa"/>
            <w:shd w:val="clear" w:color="auto" w:fill="auto"/>
          </w:tcPr>
          <w:p w14:paraId="3CB67467"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24455A63" w14:textId="77777777" w:rsidTr="59718A20">
        <w:trPr>
          <w:trHeight w:val="50"/>
        </w:trPr>
        <w:tc>
          <w:tcPr>
            <w:tcW w:w="4820" w:type="dxa"/>
            <w:shd w:val="clear" w:color="auto" w:fill="FFFFFF" w:themeFill="background1"/>
          </w:tcPr>
          <w:p w14:paraId="0F3E2F80"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2. Projekta iesniedzējs</w:t>
            </w:r>
          </w:p>
        </w:tc>
        <w:tc>
          <w:tcPr>
            <w:tcW w:w="5103" w:type="dxa"/>
            <w:shd w:val="clear" w:color="auto" w:fill="auto"/>
          </w:tcPr>
          <w:p w14:paraId="5FB0FF77"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32F62899" w14:textId="77777777" w:rsidTr="59718A20">
        <w:trPr>
          <w:trHeight w:val="375"/>
        </w:trPr>
        <w:tc>
          <w:tcPr>
            <w:tcW w:w="4820" w:type="dxa"/>
            <w:shd w:val="clear" w:color="auto" w:fill="FFFFFF" w:themeFill="background1"/>
          </w:tcPr>
          <w:p w14:paraId="5E48F5A3" w14:textId="77777777" w:rsidR="2F17BED5" w:rsidRPr="00684CEA" w:rsidRDefault="2F17BED5" w:rsidP="5A0B7A5C">
            <w:r w:rsidRPr="00684CEA">
              <w:t>3. Projekta kontaktpersona</w:t>
            </w:r>
          </w:p>
        </w:tc>
        <w:tc>
          <w:tcPr>
            <w:tcW w:w="5103" w:type="dxa"/>
            <w:shd w:val="clear" w:color="auto" w:fill="auto"/>
          </w:tcPr>
          <w:p w14:paraId="3004607B" w14:textId="77777777" w:rsidR="5A0B7A5C" w:rsidRPr="00684CEA" w:rsidRDefault="5A0B7A5C" w:rsidP="5A0B7A5C"/>
        </w:tc>
      </w:tr>
      <w:tr w:rsidR="00684CEA" w:rsidRPr="00684CEA" w14:paraId="5663066B" w14:textId="77777777" w:rsidTr="59718A20">
        <w:trPr>
          <w:trHeight w:val="375"/>
        </w:trPr>
        <w:tc>
          <w:tcPr>
            <w:tcW w:w="4820" w:type="dxa"/>
            <w:shd w:val="clear" w:color="auto" w:fill="FFFFFF" w:themeFill="background1"/>
          </w:tcPr>
          <w:p w14:paraId="28804E39" w14:textId="77777777" w:rsidR="00C4015B" w:rsidRPr="00684CEA" w:rsidRDefault="2F17BED5" w:rsidP="001954F3">
            <w:pPr>
              <w:shd w:val="clear" w:color="auto" w:fill="FFFFFF" w:themeFill="background1"/>
              <w:rPr>
                <w:shd w:val="clear" w:color="auto" w:fill="FFFFFF" w:themeFill="background1"/>
              </w:rPr>
            </w:pPr>
            <w:r w:rsidRPr="00684CEA">
              <w:rPr>
                <w:shd w:val="clear" w:color="auto" w:fill="FFFFFF" w:themeFill="background1"/>
              </w:rPr>
              <w:t xml:space="preserve">3.1. </w:t>
            </w:r>
            <w:r w:rsidR="00C4015B" w:rsidRPr="00684CEA">
              <w:rPr>
                <w:shd w:val="clear" w:color="auto" w:fill="FFFFFF" w:themeFill="background1"/>
              </w:rPr>
              <w:t xml:space="preserve"> Projekta kontaktpersonas vārds</w:t>
            </w:r>
          </w:p>
        </w:tc>
        <w:tc>
          <w:tcPr>
            <w:tcW w:w="5103" w:type="dxa"/>
            <w:shd w:val="clear" w:color="auto" w:fill="auto"/>
          </w:tcPr>
          <w:p w14:paraId="5D45B5F9"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18CD85BE" w14:textId="77777777" w:rsidTr="59718A20">
        <w:trPr>
          <w:trHeight w:val="390"/>
        </w:trPr>
        <w:tc>
          <w:tcPr>
            <w:tcW w:w="4820" w:type="dxa"/>
            <w:shd w:val="clear" w:color="auto" w:fill="FFFFFF" w:themeFill="background1"/>
          </w:tcPr>
          <w:p w14:paraId="65353E63" w14:textId="77777777" w:rsidR="00C4015B" w:rsidRPr="00684CEA" w:rsidRDefault="2153D6D7" w:rsidP="001954F3">
            <w:pPr>
              <w:shd w:val="clear" w:color="auto" w:fill="FFFFFF" w:themeFill="background1"/>
              <w:rPr>
                <w:shd w:val="clear" w:color="auto" w:fill="FFFFFF" w:themeFill="background1"/>
              </w:rPr>
            </w:pPr>
            <w:r w:rsidRPr="00684CEA">
              <w:rPr>
                <w:shd w:val="clear" w:color="auto" w:fill="FFFFFF" w:themeFill="background1"/>
              </w:rPr>
              <w:t>4</w:t>
            </w:r>
            <w:r w:rsidR="00C4015B" w:rsidRPr="00684CEA">
              <w:rPr>
                <w:shd w:val="clear" w:color="auto" w:fill="FFFFFF" w:themeFill="background1"/>
              </w:rPr>
              <w:t>. Projekta sadarbības partneris (ja attiecināms)</w:t>
            </w:r>
          </w:p>
        </w:tc>
        <w:tc>
          <w:tcPr>
            <w:tcW w:w="5103" w:type="dxa"/>
            <w:shd w:val="clear" w:color="auto" w:fill="auto"/>
          </w:tcPr>
          <w:p w14:paraId="46A73C9F"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28D66907" w14:textId="77777777" w:rsidTr="59718A20">
        <w:trPr>
          <w:trHeight w:val="274"/>
        </w:trPr>
        <w:tc>
          <w:tcPr>
            <w:tcW w:w="4820" w:type="dxa"/>
            <w:shd w:val="clear" w:color="auto" w:fill="FFFFFF" w:themeFill="background1"/>
          </w:tcPr>
          <w:p w14:paraId="3F3C6CC8" w14:textId="77777777" w:rsidR="00C4015B" w:rsidRPr="00684CEA" w:rsidRDefault="31D524D0" w:rsidP="001954F3">
            <w:pPr>
              <w:shd w:val="clear" w:color="auto" w:fill="FFFFFF" w:themeFill="background1"/>
              <w:rPr>
                <w:shd w:val="clear" w:color="auto" w:fill="FFFFFF" w:themeFill="background1"/>
              </w:rPr>
            </w:pPr>
            <w:r w:rsidRPr="00684CEA">
              <w:rPr>
                <w:shd w:val="clear" w:color="auto" w:fill="FFFFFF" w:themeFill="background1"/>
              </w:rPr>
              <w:t>5</w:t>
            </w:r>
            <w:r w:rsidR="00C4015B" w:rsidRPr="00684CEA">
              <w:rPr>
                <w:shd w:val="clear" w:color="auto" w:fill="FFFFFF" w:themeFill="background1"/>
              </w:rPr>
              <w:t>. Projekta vadītāj</w:t>
            </w:r>
            <w:r w:rsidR="00AE6E29" w:rsidRPr="00684CEA">
              <w:rPr>
                <w:shd w:val="clear" w:color="auto" w:fill="FFFFFF" w:themeFill="background1"/>
              </w:rPr>
              <w:t>s</w:t>
            </w:r>
          </w:p>
        </w:tc>
        <w:tc>
          <w:tcPr>
            <w:tcW w:w="5103" w:type="dxa"/>
            <w:shd w:val="clear" w:color="auto" w:fill="auto"/>
          </w:tcPr>
          <w:p w14:paraId="0C25FFE3"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67EBC043" w14:textId="77777777" w:rsidTr="59718A20">
        <w:trPr>
          <w:trHeight w:val="311"/>
        </w:trPr>
        <w:tc>
          <w:tcPr>
            <w:tcW w:w="4820" w:type="dxa"/>
            <w:shd w:val="clear" w:color="auto" w:fill="FFFFFF" w:themeFill="background1"/>
          </w:tcPr>
          <w:p w14:paraId="64D4AFA9" w14:textId="77777777" w:rsidR="00C4015B" w:rsidRPr="00684CEA" w:rsidRDefault="00EA7E7D" w:rsidP="001954F3">
            <w:pPr>
              <w:shd w:val="clear" w:color="auto" w:fill="FFFFFF" w:themeFill="background1"/>
              <w:rPr>
                <w:shd w:val="clear" w:color="auto" w:fill="FFFFFF" w:themeFill="background1"/>
              </w:rPr>
            </w:pPr>
            <w:r w:rsidRPr="00684CEA">
              <w:rPr>
                <w:shd w:val="clear" w:color="auto" w:fill="FFFFFF" w:themeFill="background1"/>
              </w:rPr>
              <w:t>8</w:t>
            </w:r>
            <w:r w:rsidR="00C4015B" w:rsidRPr="00684CEA">
              <w:rPr>
                <w:shd w:val="clear" w:color="auto" w:fill="FFFFFF" w:themeFill="background1"/>
              </w:rPr>
              <w:t>. Viedās specializācijas joma</w:t>
            </w:r>
          </w:p>
        </w:tc>
        <w:tc>
          <w:tcPr>
            <w:tcW w:w="5103" w:type="dxa"/>
            <w:shd w:val="clear" w:color="auto" w:fill="auto"/>
          </w:tcPr>
          <w:p w14:paraId="4E63DB95"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7AEF755D" w14:textId="77777777" w:rsidTr="59718A20">
        <w:trPr>
          <w:trHeight w:val="341"/>
        </w:trPr>
        <w:tc>
          <w:tcPr>
            <w:tcW w:w="4820" w:type="dxa"/>
            <w:shd w:val="clear" w:color="auto" w:fill="FFFFFF" w:themeFill="background1"/>
          </w:tcPr>
          <w:p w14:paraId="5A3BC213" w14:textId="77777777" w:rsidR="00C4015B" w:rsidRPr="00684CEA" w:rsidRDefault="00EA7E7D" w:rsidP="001954F3">
            <w:pPr>
              <w:shd w:val="clear" w:color="auto" w:fill="FFFFFF" w:themeFill="background1"/>
              <w:rPr>
                <w:shd w:val="clear" w:color="auto" w:fill="FFFFFF" w:themeFill="background1"/>
              </w:rPr>
            </w:pPr>
            <w:r w:rsidRPr="00684CEA">
              <w:rPr>
                <w:shd w:val="clear" w:color="auto" w:fill="FFFFFF" w:themeFill="background1"/>
              </w:rPr>
              <w:t>9</w:t>
            </w:r>
            <w:r w:rsidR="00C4015B" w:rsidRPr="00684CEA">
              <w:rPr>
                <w:shd w:val="clear" w:color="auto" w:fill="FFFFFF" w:themeFill="background1"/>
              </w:rPr>
              <w:t>. Projekta kopējais finansējums</w:t>
            </w:r>
          </w:p>
        </w:tc>
        <w:tc>
          <w:tcPr>
            <w:tcW w:w="5103" w:type="dxa"/>
            <w:shd w:val="clear" w:color="auto" w:fill="auto"/>
          </w:tcPr>
          <w:p w14:paraId="419136C8"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4FCDE321" w14:textId="77777777" w:rsidTr="59718A20">
        <w:trPr>
          <w:trHeight w:val="341"/>
        </w:trPr>
        <w:tc>
          <w:tcPr>
            <w:tcW w:w="4820" w:type="dxa"/>
            <w:shd w:val="clear" w:color="auto" w:fill="FFFFFF" w:themeFill="background1"/>
          </w:tcPr>
          <w:p w14:paraId="4F766167"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1</w:t>
            </w:r>
            <w:r w:rsidR="00EA7E7D" w:rsidRPr="00684CEA">
              <w:rPr>
                <w:shd w:val="clear" w:color="auto" w:fill="FFFFFF" w:themeFill="background1"/>
              </w:rPr>
              <w:t>0</w:t>
            </w:r>
            <w:r w:rsidRPr="00684CEA">
              <w:rPr>
                <w:shd w:val="clear" w:color="auto" w:fill="FFFFFF" w:themeFill="background1"/>
              </w:rPr>
              <w:t xml:space="preserve">. Projekta kopsavilkums </w:t>
            </w:r>
          </w:p>
        </w:tc>
        <w:tc>
          <w:tcPr>
            <w:tcW w:w="5103" w:type="dxa"/>
            <w:shd w:val="clear" w:color="auto" w:fill="auto"/>
          </w:tcPr>
          <w:p w14:paraId="0B83868F"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257CD60F" w14:textId="77777777" w:rsidTr="59718A20">
        <w:trPr>
          <w:trHeight w:val="341"/>
        </w:trPr>
        <w:tc>
          <w:tcPr>
            <w:tcW w:w="4820" w:type="dxa"/>
            <w:shd w:val="clear" w:color="auto" w:fill="FFFFFF" w:themeFill="background1"/>
          </w:tcPr>
          <w:p w14:paraId="288F5842"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1</w:t>
            </w:r>
            <w:r w:rsidR="00EA7E7D" w:rsidRPr="00684CEA">
              <w:rPr>
                <w:shd w:val="clear" w:color="auto" w:fill="FFFFFF" w:themeFill="background1"/>
              </w:rPr>
              <w:t>1</w:t>
            </w:r>
            <w:r w:rsidRPr="00684CEA">
              <w:rPr>
                <w:shd w:val="clear" w:color="auto" w:fill="FFFFFF" w:themeFill="background1"/>
              </w:rPr>
              <w:t>. Atslēgas vārdi</w:t>
            </w:r>
          </w:p>
        </w:tc>
        <w:tc>
          <w:tcPr>
            <w:tcW w:w="5103" w:type="dxa"/>
            <w:shd w:val="clear" w:color="auto" w:fill="auto"/>
          </w:tcPr>
          <w:p w14:paraId="1E39ABB4"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41674283" w14:textId="77777777" w:rsidTr="59718A20">
        <w:trPr>
          <w:trHeight w:val="341"/>
        </w:trPr>
        <w:tc>
          <w:tcPr>
            <w:tcW w:w="4820" w:type="dxa"/>
            <w:shd w:val="clear" w:color="auto" w:fill="FFFFFF" w:themeFill="background1"/>
          </w:tcPr>
          <w:p w14:paraId="412CC3BB"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1</w:t>
            </w:r>
            <w:r w:rsidR="00EA7E7D" w:rsidRPr="00684CEA">
              <w:rPr>
                <w:shd w:val="clear" w:color="auto" w:fill="FFFFFF" w:themeFill="background1"/>
              </w:rPr>
              <w:t>2</w:t>
            </w:r>
            <w:r w:rsidRPr="00684CEA">
              <w:rPr>
                <w:shd w:val="clear" w:color="auto" w:fill="FFFFFF" w:themeFill="background1"/>
              </w:rPr>
              <w:t>. Projekta īstenošanas periods</w:t>
            </w:r>
          </w:p>
        </w:tc>
        <w:tc>
          <w:tcPr>
            <w:tcW w:w="5103" w:type="dxa"/>
            <w:shd w:val="clear" w:color="auto" w:fill="auto"/>
          </w:tcPr>
          <w:p w14:paraId="6D5DC54E" w14:textId="77777777" w:rsidR="00C4015B" w:rsidRPr="00684CEA" w:rsidRDefault="00C4015B" w:rsidP="001954F3">
            <w:pPr>
              <w:shd w:val="clear" w:color="auto" w:fill="FFFFFF" w:themeFill="background1"/>
              <w:rPr>
                <w:shd w:val="clear" w:color="auto" w:fill="FFFFFF" w:themeFill="background1"/>
              </w:rPr>
            </w:pPr>
          </w:p>
        </w:tc>
      </w:tr>
    </w:tbl>
    <w:p w14:paraId="316F7B20" w14:textId="77777777" w:rsidR="00C4015B" w:rsidRPr="00684CEA" w:rsidRDefault="00C4015B" w:rsidP="001954F3">
      <w:pPr>
        <w:shd w:val="clear" w:color="auto" w:fill="FFFFFF" w:themeFill="background1"/>
      </w:pPr>
    </w:p>
    <w:p w14:paraId="1CD344CE" w14:textId="77777777" w:rsidR="00C4015B" w:rsidRPr="00684CEA" w:rsidRDefault="00C4015B" w:rsidP="00CA39A3">
      <w:pPr>
        <w:pStyle w:val="Heading2"/>
        <w:rPr>
          <w:color w:val="auto"/>
        </w:rPr>
      </w:pPr>
      <w:bookmarkStart w:id="1" w:name="_heading=h.1fob9te" w:colFirst="0" w:colLast="0"/>
      <w:bookmarkEnd w:id="1"/>
      <w:r w:rsidRPr="00684CEA">
        <w:rPr>
          <w:color w:val="auto"/>
        </w:rPr>
        <w:t>2. nodaļa. Zinātniskā grupa</w:t>
      </w:r>
    </w:p>
    <w:p w14:paraId="700365EE" w14:textId="77777777" w:rsidR="00C4015B" w:rsidRPr="00684CEA" w:rsidRDefault="00C4015B" w:rsidP="001954F3">
      <w:pPr>
        <w:shd w:val="clear" w:color="auto" w:fill="FFFFFF" w:themeFill="background1"/>
        <w:spacing w:after="0" w:line="240" w:lineRule="auto"/>
        <w:jc w:val="center"/>
        <w:rPr>
          <w:b/>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ayout w:type="fixed"/>
        <w:tblLook w:val="0400" w:firstRow="0" w:lastRow="0" w:firstColumn="0" w:lastColumn="0" w:noHBand="0" w:noVBand="1"/>
      </w:tblPr>
      <w:tblGrid>
        <w:gridCol w:w="1673"/>
        <w:gridCol w:w="2264"/>
        <w:gridCol w:w="1995"/>
        <w:gridCol w:w="1995"/>
        <w:gridCol w:w="1996"/>
      </w:tblGrid>
      <w:tr w:rsidR="00684CEA" w:rsidRPr="00684CEA" w14:paraId="72C27373" w14:textId="77777777" w:rsidTr="14A620ED">
        <w:tc>
          <w:tcPr>
            <w:tcW w:w="1673" w:type="dxa"/>
            <w:shd w:val="clear" w:color="auto" w:fill="FFFFFF" w:themeFill="background1"/>
          </w:tcPr>
          <w:p w14:paraId="4D6A4629"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2264" w:type="dxa"/>
            <w:shd w:val="clear" w:color="auto" w:fill="FFFFFF" w:themeFill="background1"/>
          </w:tcPr>
          <w:p w14:paraId="01125F8D" w14:textId="77777777" w:rsidR="00C4015B" w:rsidRPr="00684CEA" w:rsidRDefault="00C4015B" w:rsidP="001954F3">
            <w:pPr>
              <w:shd w:val="clear" w:color="auto" w:fill="FFFFFF" w:themeFill="background1"/>
              <w:spacing w:after="160"/>
              <w:jc w:val="center"/>
              <w:rPr>
                <w:shd w:val="clear" w:color="auto" w:fill="FFFFFF" w:themeFill="background1"/>
              </w:rPr>
            </w:pPr>
            <w:r w:rsidRPr="00684CEA">
              <w:rPr>
                <w:shd w:val="clear" w:color="auto" w:fill="FFFFFF" w:themeFill="background1"/>
              </w:rPr>
              <w:t>Pārstāvētā zinātniskā institūcija</w:t>
            </w:r>
          </w:p>
        </w:tc>
        <w:tc>
          <w:tcPr>
            <w:tcW w:w="1995" w:type="dxa"/>
            <w:shd w:val="clear" w:color="auto" w:fill="FFFFFF" w:themeFill="background1"/>
          </w:tcPr>
          <w:p w14:paraId="38E850BB" w14:textId="77777777" w:rsidR="00C4015B" w:rsidRPr="00684CEA" w:rsidRDefault="00C4015B" w:rsidP="001954F3">
            <w:pPr>
              <w:shd w:val="clear" w:color="auto" w:fill="FFFFFF" w:themeFill="background1"/>
              <w:spacing w:after="160"/>
              <w:jc w:val="center"/>
              <w:rPr>
                <w:shd w:val="clear" w:color="auto" w:fill="FFFFFF" w:themeFill="background1"/>
              </w:rPr>
            </w:pPr>
            <w:r w:rsidRPr="00684CEA">
              <w:rPr>
                <w:shd w:val="clear" w:color="auto" w:fill="FFFFFF" w:themeFill="background1"/>
              </w:rPr>
              <w:t>Vārds, uzvārds</w:t>
            </w:r>
          </w:p>
        </w:tc>
        <w:tc>
          <w:tcPr>
            <w:tcW w:w="1995" w:type="dxa"/>
            <w:shd w:val="clear" w:color="auto" w:fill="FFFFFF" w:themeFill="background1"/>
          </w:tcPr>
          <w:p w14:paraId="436DEBBA" w14:textId="77777777" w:rsidR="00C4015B" w:rsidRPr="00684CEA" w:rsidRDefault="00C4015B" w:rsidP="001954F3">
            <w:pPr>
              <w:shd w:val="clear" w:color="auto" w:fill="FFFFFF" w:themeFill="background1"/>
              <w:spacing w:after="160"/>
              <w:jc w:val="center"/>
              <w:rPr>
                <w:shd w:val="clear" w:color="auto" w:fill="FFFFFF" w:themeFill="background1"/>
              </w:rPr>
            </w:pPr>
            <w:r w:rsidRPr="00684CEA">
              <w:rPr>
                <w:shd w:val="clear" w:color="auto" w:fill="FFFFFF" w:themeFill="background1"/>
              </w:rPr>
              <w:t>Slodze (PLE)</w:t>
            </w:r>
          </w:p>
        </w:tc>
        <w:tc>
          <w:tcPr>
            <w:tcW w:w="1996" w:type="dxa"/>
            <w:shd w:val="clear" w:color="auto" w:fill="FFFFFF" w:themeFill="background1"/>
          </w:tcPr>
          <w:p w14:paraId="6AF9230C" w14:textId="77777777" w:rsidR="00C4015B" w:rsidRPr="00684CEA" w:rsidRDefault="00C4015B" w:rsidP="001954F3">
            <w:pPr>
              <w:shd w:val="clear" w:color="auto" w:fill="FFFFFF" w:themeFill="background1"/>
              <w:spacing w:after="160"/>
              <w:jc w:val="center"/>
              <w:rPr>
                <w:shd w:val="clear" w:color="auto" w:fill="FFFFFF" w:themeFill="background1"/>
              </w:rPr>
            </w:pPr>
            <w:r w:rsidRPr="00684CEA">
              <w:rPr>
                <w:shd w:val="clear" w:color="auto" w:fill="FFFFFF" w:themeFill="background1"/>
              </w:rPr>
              <w:t>CV</w:t>
            </w:r>
          </w:p>
        </w:tc>
      </w:tr>
      <w:tr w:rsidR="0028262D" w:rsidRPr="00684CEA" w14:paraId="1BA2C91E" w14:textId="77777777" w:rsidTr="14A620ED">
        <w:tc>
          <w:tcPr>
            <w:tcW w:w="1673" w:type="dxa"/>
            <w:shd w:val="clear" w:color="auto" w:fill="FFFFFF" w:themeFill="background1"/>
          </w:tcPr>
          <w:p w14:paraId="50DA18EE" w14:textId="227FB391" w:rsidR="0028262D" w:rsidRPr="00684CEA" w:rsidRDefault="0028262D" w:rsidP="001954F3">
            <w:pPr>
              <w:shd w:val="clear" w:color="auto" w:fill="FFFFFF" w:themeFill="background1"/>
              <w:spacing w:after="160"/>
              <w:jc w:val="left"/>
              <w:rPr>
                <w:shd w:val="clear" w:color="auto" w:fill="FFFFFF" w:themeFill="background1"/>
              </w:rPr>
            </w:pPr>
            <w:r w:rsidRPr="0028262D">
              <w:rPr>
                <w:shd w:val="clear" w:color="auto" w:fill="FFFFFF" w:themeFill="background1"/>
              </w:rPr>
              <w:t>Projekta vadītājs</w:t>
            </w:r>
          </w:p>
        </w:tc>
        <w:tc>
          <w:tcPr>
            <w:tcW w:w="2264" w:type="dxa"/>
            <w:shd w:val="clear" w:color="auto" w:fill="FFFFFF" w:themeFill="background1"/>
          </w:tcPr>
          <w:p w14:paraId="59FB3242" w14:textId="77777777" w:rsidR="0028262D" w:rsidRPr="00684CEA" w:rsidRDefault="0028262D" w:rsidP="001954F3">
            <w:pPr>
              <w:shd w:val="clear" w:color="auto" w:fill="FFFFFF" w:themeFill="background1"/>
              <w:spacing w:after="160"/>
              <w:jc w:val="center"/>
              <w:rPr>
                <w:shd w:val="clear" w:color="auto" w:fill="FFFFFF" w:themeFill="background1"/>
              </w:rPr>
            </w:pPr>
          </w:p>
        </w:tc>
        <w:tc>
          <w:tcPr>
            <w:tcW w:w="1995" w:type="dxa"/>
            <w:shd w:val="clear" w:color="auto" w:fill="FFFFFF" w:themeFill="background1"/>
          </w:tcPr>
          <w:p w14:paraId="14C3F8FA" w14:textId="77777777" w:rsidR="0028262D" w:rsidRPr="00684CEA" w:rsidRDefault="0028262D" w:rsidP="001954F3">
            <w:pPr>
              <w:shd w:val="clear" w:color="auto" w:fill="FFFFFF" w:themeFill="background1"/>
              <w:spacing w:after="160"/>
              <w:jc w:val="center"/>
              <w:rPr>
                <w:shd w:val="clear" w:color="auto" w:fill="FFFFFF" w:themeFill="background1"/>
              </w:rPr>
            </w:pPr>
          </w:p>
        </w:tc>
        <w:tc>
          <w:tcPr>
            <w:tcW w:w="1995" w:type="dxa"/>
            <w:shd w:val="clear" w:color="auto" w:fill="FFFFFF" w:themeFill="background1"/>
          </w:tcPr>
          <w:p w14:paraId="3D3350FC" w14:textId="77777777" w:rsidR="0028262D" w:rsidRPr="00684CEA" w:rsidRDefault="0028262D" w:rsidP="001954F3">
            <w:pPr>
              <w:shd w:val="clear" w:color="auto" w:fill="FFFFFF" w:themeFill="background1"/>
              <w:spacing w:after="160"/>
              <w:jc w:val="center"/>
              <w:rPr>
                <w:shd w:val="clear" w:color="auto" w:fill="FFFFFF" w:themeFill="background1"/>
              </w:rPr>
            </w:pPr>
          </w:p>
        </w:tc>
        <w:tc>
          <w:tcPr>
            <w:tcW w:w="1996" w:type="dxa"/>
            <w:shd w:val="clear" w:color="auto" w:fill="FFFFFF" w:themeFill="background1"/>
          </w:tcPr>
          <w:p w14:paraId="74B695EE" w14:textId="77777777" w:rsidR="0028262D" w:rsidRPr="00684CEA" w:rsidRDefault="0028262D" w:rsidP="001954F3">
            <w:pPr>
              <w:shd w:val="clear" w:color="auto" w:fill="FFFFFF" w:themeFill="background1"/>
              <w:spacing w:after="160"/>
              <w:jc w:val="center"/>
              <w:rPr>
                <w:shd w:val="clear" w:color="auto" w:fill="FFFFFF" w:themeFill="background1"/>
              </w:rPr>
            </w:pPr>
          </w:p>
        </w:tc>
      </w:tr>
      <w:tr w:rsidR="00684CEA" w:rsidRPr="00684CEA" w14:paraId="2DBD3757" w14:textId="77777777" w:rsidTr="14A620ED">
        <w:tc>
          <w:tcPr>
            <w:tcW w:w="1673" w:type="dxa"/>
            <w:shd w:val="clear" w:color="auto" w:fill="FFFFFF" w:themeFill="background1"/>
          </w:tcPr>
          <w:p w14:paraId="28D3F8CB" w14:textId="69DCFF83" w:rsidR="00C4015B" w:rsidRPr="00684CEA" w:rsidRDefault="0028262D" w:rsidP="001954F3">
            <w:pPr>
              <w:shd w:val="clear" w:color="auto" w:fill="FFFFFF" w:themeFill="background1"/>
              <w:spacing w:after="160"/>
              <w:jc w:val="left"/>
              <w:rPr>
                <w:shd w:val="clear" w:color="auto" w:fill="FFFFFF" w:themeFill="background1"/>
              </w:rPr>
            </w:pPr>
            <w:r>
              <w:rPr>
                <w:shd w:val="clear" w:color="auto" w:fill="FFFFFF" w:themeFill="background1"/>
              </w:rPr>
              <w:t>Projekta galvenie izpildītāji (ja tādi ir nepieciešami)</w:t>
            </w:r>
          </w:p>
        </w:tc>
        <w:tc>
          <w:tcPr>
            <w:tcW w:w="2264" w:type="dxa"/>
            <w:shd w:val="clear" w:color="auto" w:fill="FFFFFF" w:themeFill="background1"/>
          </w:tcPr>
          <w:p w14:paraId="66FC3A84"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5" w:type="dxa"/>
            <w:shd w:val="clear" w:color="auto" w:fill="FFFFFF" w:themeFill="background1"/>
          </w:tcPr>
          <w:p w14:paraId="755DD1B0"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5" w:type="dxa"/>
            <w:shd w:val="clear" w:color="auto" w:fill="FFFFFF" w:themeFill="background1"/>
          </w:tcPr>
          <w:p w14:paraId="2B4230D2"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6" w:type="dxa"/>
            <w:shd w:val="clear" w:color="auto" w:fill="FFFFFF" w:themeFill="background1"/>
          </w:tcPr>
          <w:p w14:paraId="2557A0B6" w14:textId="77777777" w:rsidR="00C4015B" w:rsidRPr="00684CEA" w:rsidRDefault="00C4015B" w:rsidP="001954F3">
            <w:pPr>
              <w:shd w:val="clear" w:color="auto" w:fill="FFFFFF" w:themeFill="background1"/>
              <w:spacing w:after="160"/>
              <w:jc w:val="left"/>
              <w:rPr>
                <w:shd w:val="clear" w:color="auto" w:fill="FFFFFF" w:themeFill="background1"/>
              </w:rPr>
            </w:pPr>
          </w:p>
        </w:tc>
      </w:tr>
      <w:tr w:rsidR="00684CEA" w:rsidRPr="00684CEA" w14:paraId="34590455" w14:textId="77777777" w:rsidTr="00A46EC2">
        <w:tc>
          <w:tcPr>
            <w:tcW w:w="1673" w:type="dxa"/>
            <w:shd w:val="clear" w:color="auto" w:fill="FFFFFF" w:themeFill="background1"/>
          </w:tcPr>
          <w:p w14:paraId="03F4A98E" w14:textId="4F4B601E" w:rsidR="00C4015B" w:rsidRPr="00684CEA" w:rsidRDefault="00C4015B" w:rsidP="00AD0E30">
            <w:pPr>
              <w:shd w:val="clear" w:color="auto" w:fill="FFFFFF" w:themeFill="background1"/>
              <w:spacing w:after="160"/>
              <w:jc w:val="left"/>
              <w:rPr>
                <w:shd w:val="clear" w:color="auto" w:fill="FFFFFF" w:themeFill="background1"/>
              </w:rPr>
            </w:pPr>
            <w:r w:rsidRPr="00684CEA">
              <w:rPr>
                <w:shd w:val="clear" w:color="auto" w:fill="FFFFFF" w:themeFill="background1"/>
              </w:rPr>
              <w:t xml:space="preserve">Projekta izpildītāji </w:t>
            </w:r>
          </w:p>
        </w:tc>
        <w:tc>
          <w:tcPr>
            <w:tcW w:w="2264" w:type="dxa"/>
            <w:shd w:val="clear" w:color="auto" w:fill="FFFFFF" w:themeFill="background1"/>
          </w:tcPr>
          <w:p w14:paraId="5C195220"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5" w:type="dxa"/>
            <w:shd w:val="clear" w:color="auto" w:fill="FFFFFF" w:themeFill="background1"/>
          </w:tcPr>
          <w:p w14:paraId="52707B09"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5" w:type="dxa"/>
            <w:shd w:val="clear" w:color="auto" w:fill="FFFFFF" w:themeFill="background1"/>
          </w:tcPr>
          <w:p w14:paraId="402CE7F4"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6" w:type="dxa"/>
            <w:tcBorders>
              <w:bottom w:val="single" w:sz="4" w:space="0" w:color="000000" w:themeColor="text1"/>
              <w:tl2br w:val="single" w:sz="8" w:space="0" w:color="auto"/>
            </w:tcBorders>
            <w:shd w:val="clear" w:color="auto" w:fill="FFFFFF" w:themeFill="background1"/>
          </w:tcPr>
          <w:p w14:paraId="15CB53C2" w14:textId="77777777" w:rsidR="00C4015B" w:rsidRPr="00684CEA" w:rsidRDefault="00C4015B" w:rsidP="001954F3">
            <w:pPr>
              <w:shd w:val="clear" w:color="auto" w:fill="FFFFFF" w:themeFill="background1"/>
              <w:spacing w:after="160"/>
              <w:jc w:val="left"/>
              <w:rPr>
                <w:shd w:val="clear" w:color="auto" w:fill="FFFFFF" w:themeFill="background1"/>
              </w:rPr>
            </w:pPr>
          </w:p>
        </w:tc>
      </w:tr>
    </w:tbl>
    <w:p w14:paraId="1F75A96F" w14:textId="77777777" w:rsidR="00C4015B" w:rsidRPr="00684CEA" w:rsidRDefault="00C4015B" w:rsidP="001954F3">
      <w:pPr>
        <w:shd w:val="clear" w:color="auto" w:fill="FFFFFF" w:themeFill="background1"/>
      </w:pPr>
      <w:bookmarkStart w:id="2" w:name="_heading=h.3znysh7" w:colFirst="0" w:colLast="0"/>
      <w:bookmarkEnd w:id="2"/>
      <w:r w:rsidRPr="00684CEA">
        <w:rPr>
          <w:shd w:val="clear" w:color="auto" w:fill="E6E6E6"/>
        </w:rPr>
        <w:lastRenderedPageBreak/>
        <w:t xml:space="preserve"> </w:t>
      </w:r>
    </w:p>
    <w:p w14:paraId="7FF1BACC" w14:textId="24CE9108" w:rsidR="00C4015B" w:rsidRPr="00684CEA" w:rsidRDefault="00C4015B" w:rsidP="00CA39A3">
      <w:pPr>
        <w:pStyle w:val="Heading2"/>
        <w:rPr>
          <w:b/>
          <w:bCs/>
          <w:color w:val="auto"/>
        </w:rPr>
      </w:pPr>
      <w:bookmarkStart w:id="3" w:name="_heading=h.2et92p0"/>
      <w:bookmarkEnd w:id="3"/>
      <w:r w:rsidRPr="00684CEA">
        <w:rPr>
          <w:color w:val="auto"/>
        </w:rPr>
        <w:t>3. nodaļa. P</w:t>
      </w:r>
      <w:r w:rsidR="00CA39A3" w:rsidRPr="00684CEA">
        <w:rPr>
          <w:color w:val="auto"/>
        </w:rPr>
        <w:t>IP</w:t>
      </w:r>
      <w:r w:rsidRPr="00684CEA">
        <w:rPr>
          <w:color w:val="auto"/>
        </w:rPr>
        <w:t xml:space="preserve"> rezultāti</w:t>
      </w:r>
    </w:p>
    <w:p w14:paraId="77981C24" w14:textId="77777777" w:rsidR="00C4015B" w:rsidRPr="00684CEA" w:rsidRDefault="00C4015B" w:rsidP="001954F3">
      <w:pPr>
        <w:shd w:val="clear" w:color="auto" w:fill="FFFFFF" w:themeFill="background1"/>
        <w:spacing w:after="0"/>
      </w:pPr>
    </w:p>
    <w:tbl>
      <w:tblPr>
        <w:tblW w:w="8222"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3"/>
        <w:gridCol w:w="5918"/>
        <w:gridCol w:w="1701"/>
      </w:tblGrid>
      <w:tr w:rsidR="00684CEA" w:rsidRPr="00684CEA" w14:paraId="0B43D536" w14:textId="77777777" w:rsidTr="00CA39A3">
        <w:tc>
          <w:tcPr>
            <w:tcW w:w="603" w:type="dxa"/>
          </w:tcPr>
          <w:p w14:paraId="217C90FC"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Nr. p.k.</w:t>
            </w:r>
          </w:p>
        </w:tc>
        <w:tc>
          <w:tcPr>
            <w:tcW w:w="5918" w:type="dxa"/>
          </w:tcPr>
          <w:p w14:paraId="42D2C96C"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 xml:space="preserve">Rezultāta veids </w:t>
            </w:r>
          </w:p>
        </w:tc>
        <w:tc>
          <w:tcPr>
            <w:tcW w:w="1701" w:type="dxa"/>
          </w:tcPr>
          <w:p w14:paraId="4E897B16"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Skaits projekta noslēgumā (skaitot kopā ar projekta vidusposmu)</w:t>
            </w:r>
          </w:p>
        </w:tc>
      </w:tr>
      <w:tr w:rsidR="00684CEA" w:rsidRPr="0002438E" w14:paraId="4339B8BA" w14:textId="77777777" w:rsidTr="00CA39A3">
        <w:tc>
          <w:tcPr>
            <w:tcW w:w="603" w:type="dxa"/>
          </w:tcPr>
          <w:p w14:paraId="44572067"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1.</w:t>
            </w:r>
          </w:p>
        </w:tc>
        <w:tc>
          <w:tcPr>
            <w:tcW w:w="5918" w:type="dxa"/>
          </w:tcPr>
          <w:p w14:paraId="5D82FA90" w14:textId="6BD7ECA2" w:rsidR="00CA39A3" w:rsidRPr="00684CEA" w:rsidRDefault="00CA39A3" w:rsidP="00CA39A3">
            <w:pPr>
              <w:shd w:val="clear" w:color="auto" w:fill="FFFFFF" w:themeFill="background1"/>
              <w:rPr>
                <w:shd w:val="clear" w:color="auto" w:fill="FFFFFF" w:themeFill="background1"/>
              </w:rPr>
            </w:pPr>
            <w:r w:rsidRPr="00684CEA">
              <w:rPr>
                <w:shd w:val="clear" w:color="auto" w:fill="FFFFFF" w:themeFill="background1"/>
              </w:rPr>
              <w:t>Tehnoloģiju tiesību objekti - patentu, dizainparaugu vai preču zīmju pieteikumi, vai citi intelektuālie aktīvi, piemēram, datu bāzes, datu kopas, zinātības, tehnoloģiju apraksti, programmatūra u.tml</w:t>
            </w:r>
          </w:p>
        </w:tc>
        <w:tc>
          <w:tcPr>
            <w:tcW w:w="1701" w:type="dxa"/>
          </w:tcPr>
          <w:p w14:paraId="3B9AF870"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02438E" w14:paraId="43F4823C" w14:textId="77777777" w:rsidTr="00CA39A3">
        <w:tc>
          <w:tcPr>
            <w:tcW w:w="603" w:type="dxa"/>
          </w:tcPr>
          <w:p w14:paraId="1870A1D2"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2.</w:t>
            </w:r>
          </w:p>
        </w:tc>
        <w:tc>
          <w:tcPr>
            <w:tcW w:w="5918" w:type="dxa"/>
          </w:tcPr>
          <w:p w14:paraId="33FCBE7F" w14:textId="57EB16BE" w:rsidR="00CA39A3" w:rsidRPr="00684CEA" w:rsidRDefault="00CA39A3" w:rsidP="00CA39A3">
            <w:pPr>
              <w:shd w:val="clear" w:color="auto" w:fill="FFFFFF" w:themeFill="background1"/>
              <w:rPr>
                <w:shd w:val="clear" w:color="auto" w:fill="FFFFFF" w:themeFill="background1"/>
              </w:rPr>
            </w:pPr>
            <w:r w:rsidRPr="00684CEA">
              <w:rPr>
                <w:shd w:val="clear" w:color="auto" w:fill="FFFFFF" w:themeFill="background1"/>
              </w:rPr>
              <w:t>Iesniegts pieteikums starptautiskā vai nacionālā pētniecības un attīstības projektu konkursā</w:t>
            </w:r>
          </w:p>
        </w:tc>
        <w:tc>
          <w:tcPr>
            <w:tcW w:w="1701" w:type="dxa"/>
          </w:tcPr>
          <w:p w14:paraId="59CDB70E"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02438E" w14:paraId="4298DF58" w14:textId="77777777" w:rsidTr="00CA39A3">
        <w:tc>
          <w:tcPr>
            <w:tcW w:w="603" w:type="dxa"/>
          </w:tcPr>
          <w:p w14:paraId="163502BA"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3.</w:t>
            </w:r>
          </w:p>
        </w:tc>
        <w:tc>
          <w:tcPr>
            <w:tcW w:w="5918" w:type="dxa"/>
          </w:tcPr>
          <w:p w14:paraId="0AB665A0" w14:textId="03144A76" w:rsidR="00CA39A3" w:rsidRPr="00684CEA" w:rsidRDefault="00CA39A3" w:rsidP="00CA39A3">
            <w:pPr>
              <w:shd w:val="clear" w:color="auto" w:fill="FFFFFF" w:themeFill="background1"/>
              <w:rPr>
                <w:shd w:val="clear" w:color="auto" w:fill="FFFFFF" w:themeFill="background1"/>
              </w:rPr>
            </w:pPr>
            <w:r w:rsidRPr="00684CEA">
              <w:rPr>
                <w:shd w:val="clear" w:color="auto" w:fill="FFFFFF" w:themeFill="background1"/>
              </w:rPr>
              <w:t>Noteiktā kārtībā sekmīgi aizstāvēts maģistra vai promocijas darbs, kas atbilst PIP mērķim</w:t>
            </w:r>
          </w:p>
        </w:tc>
        <w:tc>
          <w:tcPr>
            <w:tcW w:w="1701" w:type="dxa"/>
          </w:tcPr>
          <w:p w14:paraId="5804936F"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02438E" w14:paraId="4C729A71" w14:textId="77777777" w:rsidTr="00CA39A3">
        <w:tc>
          <w:tcPr>
            <w:tcW w:w="603" w:type="dxa"/>
          </w:tcPr>
          <w:p w14:paraId="7DBCFA86"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4.</w:t>
            </w:r>
          </w:p>
        </w:tc>
        <w:tc>
          <w:tcPr>
            <w:tcW w:w="5918" w:type="dxa"/>
          </w:tcPr>
          <w:p w14:paraId="55E3D26D" w14:textId="2CE3FA85" w:rsidR="00CA39A3" w:rsidRPr="00684CEA" w:rsidRDefault="00CA39A3" w:rsidP="00CA39A3">
            <w:pPr>
              <w:shd w:val="clear" w:color="auto" w:fill="FFFFFF" w:themeFill="background1"/>
              <w:rPr>
                <w:shd w:val="clear" w:color="auto" w:fill="FFFFFF" w:themeFill="background1"/>
              </w:rPr>
            </w:pPr>
            <w:r w:rsidRPr="00684CEA">
              <w:rPr>
                <w:shd w:val="clear" w:color="auto" w:fill="FFFFFF" w:themeFill="background1"/>
              </w:rPr>
              <w:t>Izstrādnes sākotnējā TRL līmeņa paaugstināšana par 1 (vienu) vienību</w:t>
            </w:r>
          </w:p>
        </w:tc>
        <w:tc>
          <w:tcPr>
            <w:tcW w:w="1701" w:type="dxa"/>
          </w:tcPr>
          <w:p w14:paraId="1AC681E9"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684CEA" w14:paraId="7ACDF398" w14:textId="77777777" w:rsidTr="00CA39A3">
        <w:tc>
          <w:tcPr>
            <w:tcW w:w="603" w:type="dxa"/>
          </w:tcPr>
          <w:p w14:paraId="639BAFE0"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5.</w:t>
            </w:r>
          </w:p>
        </w:tc>
        <w:tc>
          <w:tcPr>
            <w:tcW w:w="5918" w:type="dxa"/>
          </w:tcPr>
          <w:p w14:paraId="66B70182" w14:textId="5C1BA2C5" w:rsidR="00CA39A3" w:rsidRPr="00684CEA" w:rsidRDefault="00CA39A3" w:rsidP="00CA39A3">
            <w:pPr>
              <w:shd w:val="clear" w:color="auto" w:fill="FFFFFF" w:themeFill="background1"/>
              <w:rPr>
                <w:lang w:val="fr-FR"/>
              </w:rPr>
            </w:pPr>
            <w:r w:rsidRPr="00684CEA">
              <w:rPr>
                <w:lang w:val="fr-FR"/>
              </w:rPr>
              <w:t>Jauna produkta vai jaunas tehnoloģijas prototips</w:t>
            </w:r>
          </w:p>
        </w:tc>
        <w:tc>
          <w:tcPr>
            <w:tcW w:w="1701" w:type="dxa"/>
          </w:tcPr>
          <w:p w14:paraId="4753F43F"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684CEA" w14:paraId="2B01DC66" w14:textId="77777777" w:rsidTr="00CA39A3">
        <w:tc>
          <w:tcPr>
            <w:tcW w:w="603" w:type="dxa"/>
          </w:tcPr>
          <w:p w14:paraId="4A06FED6"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6.</w:t>
            </w:r>
          </w:p>
        </w:tc>
        <w:tc>
          <w:tcPr>
            <w:tcW w:w="5918" w:type="dxa"/>
          </w:tcPr>
          <w:p w14:paraId="096B31E2" w14:textId="6F7F2255" w:rsidR="00CA39A3" w:rsidRPr="00684CEA" w:rsidRDefault="00CA39A3" w:rsidP="00CA39A3">
            <w:pPr>
              <w:shd w:val="clear" w:color="auto" w:fill="FFFFFF" w:themeFill="background1"/>
            </w:pPr>
            <w:r w:rsidRPr="00684CEA">
              <w:t>Jaunas ārstniecības un diagnostikas metodes (tai skaitā nekomercializējama metode)</w:t>
            </w:r>
          </w:p>
        </w:tc>
        <w:tc>
          <w:tcPr>
            <w:tcW w:w="1701" w:type="dxa"/>
          </w:tcPr>
          <w:p w14:paraId="7EDE236C"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02438E" w14:paraId="464A28D0" w14:textId="77777777" w:rsidTr="00CA39A3">
        <w:tc>
          <w:tcPr>
            <w:tcW w:w="603" w:type="dxa"/>
          </w:tcPr>
          <w:p w14:paraId="0170F9C5"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7.</w:t>
            </w:r>
          </w:p>
        </w:tc>
        <w:tc>
          <w:tcPr>
            <w:tcW w:w="5918" w:type="dxa"/>
          </w:tcPr>
          <w:p w14:paraId="662A9D55" w14:textId="4CFE38F7" w:rsidR="00CA39A3" w:rsidRPr="00684CEA" w:rsidRDefault="00CA39A3" w:rsidP="00CA39A3">
            <w:pPr>
              <w:shd w:val="clear" w:color="auto" w:fill="FFFFFF" w:themeFill="background1"/>
            </w:pPr>
            <w:r w:rsidRPr="00684CEA">
              <w:t>Citi pētniecības specifikai un PIP pieteikumā noteiktajiem PIP uzdevumiem atbilstoši sasniedzamie PIP rezultāti, kas papildina iepriekšminētos</w:t>
            </w:r>
          </w:p>
        </w:tc>
        <w:tc>
          <w:tcPr>
            <w:tcW w:w="1701" w:type="dxa"/>
          </w:tcPr>
          <w:p w14:paraId="11B4205C" w14:textId="77777777" w:rsidR="00CA39A3" w:rsidRPr="00684CEA" w:rsidRDefault="00CA39A3" w:rsidP="00176CD6">
            <w:pPr>
              <w:shd w:val="clear" w:color="auto" w:fill="FFFFFF" w:themeFill="background1"/>
              <w:jc w:val="center"/>
              <w:rPr>
                <w:shd w:val="clear" w:color="auto" w:fill="FFFFFF" w:themeFill="background1"/>
              </w:rPr>
            </w:pPr>
          </w:p>
        </w:tc>
      </w:tr>
    </w:tbl>
    <w:p w14:paraId="5C26E5CF" w14:textId="77777777" w:rsidR="00176CD6" w:rsidRPr="00684CEA" w:rsidRDefault="00176CD6" w:rsidP="001954F3">
      <w:pPr>
        <w:shd w:val="clear" w:color="auto" w:fill="FFFFFF" w:themeFill="background1"/>
      </w:pPr>
    </w:p>
    <w:p w14:paraId="5B4B283D" w14:textId="77777777" w:rsidR="00176CD6" w:rsidRPr="00684CEA" w:rsidRDefault="00176CD6" w:rsidP="001954F3">
      <w:pPr>
        <w:shd w:val="clear" w:color="auto" w:fill="FFFFFF" w:themeFill="background1"/>
      </w:pPr>
    </w:p>
    <w:p w14:paraId="6D539788" w14:textId="77777777" w:rsidR="00C4015B" w:rsidRPr="00684CEA" w:rsidRDefault="00C4015B" w:rsidP="00CA39A3">
      <w:pPr>
        <w:pStyle w:val="Heading2"/>
        <w:rPr>
          <w:color w:val="auto"/>
        </w:rPr>
      </w:pPr>
      <w:r w:rsidRPr="00684CEA">
        <w:rPr>
          <w:color w:val="auto"/>
        </w:rPr>
        <w:t>4. nodaļa. Projekta budžets</w:t>
      </w:r>
    </w:p>
    <w:p w14:paraId="3AE92169" w14:textId="77777777" w:rsidR="00C4015B" w:rsidRPr="00684CEA" w:rsidRDefault="00C4015B" w:rsidP="001954F3">
      <w:pPr>
        <w:shd w:val="clear" w:color="auto" w:fill="FFFFFF" w:themeFill="background1"/>
        <w:spacing w:after="0" w:line="240" w:lineRule="auto"/>
        <w:jc w:val="left"/>
      </w:pPr>
    </w:p>
    <w:tbl>
      <w:tblPr>
        <w:tblStyle w:val="TableGrid"/>
        <w:tblW w:w="8779" w:type="dxa"/>
        <w:tblLayout w:type="fixed"/>
        <w:tblLook w:val="04A0" w:firstRow="1" w:lastRow="0" w:firstColumn="1" w:lastColumn="0" w:noHBand="0" w:noVBand="1"/>
      </w:tblPr>
      <w:tblGrid>
        <w:gridCol w:w="699"/>
        <w:gridCol w:w="996"/>
        <w:gridCol w:w="3824"/>
        <w:gridCol w:w="3260"/>
      </w:tblGrid>
      <w:tr w:rsidR="00684CEA" w:rsidRPr="00684CEA" w14:paraId="54D2C263" w14:textId="3CF05A98" w:rsidTr="00AF6F07">
        <w:trPr>
          <w:trHeight w:val="1152"/>
        </w:trPr>
        <w:tc>
          <w:tcPr>
            <w:tcW w:w="699" w:type="dxa"/>
            <w:tcBorders>
              <w:top w:val="single" w:sz="8" w:space="0" w:color="auto"/>
              <w:left w:val="single" w:sz="8" w:space="0" w:color="auto"/>
              <w:bottom w:val="single" w:sz="8" w:space="0" w:color="auto"/>
              <w:right w:val="single" w:sz="8" w:space="0" w:color="auto"/>
            </w:tcBorders>
          </w:tcPr>
          <w:p w14:paraId="1CB38D4B" w14:textId="77777777" w:rsidR="00C06608" w:rsidRPr="00684CEA" w:rsidRDefault="00C06608" w:rsidP="00C06608">
            <w:pPr>
              <w:shd w:val="clear" w:color="auto" w:fill="FFFFFF" w:themeFill="background1"/>
              <w:jc w:val="center"/>
              <w:rPr>
                <w:shd w:val="clear" w:color="auto" w:fill="FFFFFF" w:themeFill="background1"/>
              </w:rPr>
            </w:pPr>
            <w:r w:rsidRPr="00684CEA">
              <w:rPr>
                <w:shd w:val="clear" w:color="auto" w:fill="FFFFFF" w:themeFill="background1"/>
              </w:rPr>
              <w:t>Nr. p.k.</w:t>
            </w:r>
          </w:p>
        </w:tc>
        <w:tc>
          <w:tcPr>
            <w:tcW w:w="996" w:type="dxa"/>
            <w:tcBorders>
              <w:top w:val="single" w:sz="8" w:space="0" w:color="auto"/>
              <w:left w:val="single" w:sz="8" w:space="0" w:color="auto"/>
              <w:bottom w:val="single" w:sz="8" w:space="0" w:color="auto"/>
              <w:right w:val="single" w:sz="8" w:space="0" w:color="auto"/>
            </w:tcBorders>
          </w:tcPr>
          <w:p w14:paraId="2F40290C" w14:textId="77777777" w:rsidR="00C06608" w:rsidRPr="00684CEA" w:rsidRDefault="00C06608" w:rsidP="00C06608">
            <w:pPr>
              <w:shd w:val="clear" w:color="auto" w:fill="FFFFFF" w:themeFill="background1"/>
              <w:jc w:val="center"/>
              <w:rPr>
                <w:shd w:val="clear" w:color="auto" w:fill="FFFFFF" w:themeFill="background1"/>
              </w:rPr>
            </w:pPr>
            <w:r w:rsidRPr="00684CEA">
              <w:rPr>
                <w:shd w:val="clear" w:color="auto" w:fill="FFFFFF" w:themeFill="background1"/>
              </w:rPr>
              <w:t>EKK</w:t>
            </w:r>
          </w:p>
        </w:tc>
        <w:tc>
          <w:tcPr>
            <w:tcW w:w="3824" w:type="dxa"/>
            <w:tcBorders>
              <w:top w:val="single" w:sz="8" w:space="0" w:color="auto"/>
              <w:left w:val="single" w:sz="8" w:space="0" w:color="auto"/>
              <w:bottom w:val="single" w:sz="8" w:space="0" w:color="auto"/>
              <w:right w:val="single" w:sz="8" w:space="0" w:color="auto"/>
            </w:tcBorders>
          </w:tcPr>
          <w:p w14:paraId="4B73910B" w14:textId="61A8A165" w:rsidR="00C06608" w:rsidRPr="00684CEA" w:rsidRDefault="00C06608" w:rsidP="00C06608">
            <w:pPr>
              <w:shd w:val="clear" w:color="auto" w:fill="FFFFFF" w:themeFill="background1"/>
              <w:jc w:val="center"/>
              <w:rPr>
                <w:shd w:val="clear" w:color="auto" w:fill="FFFFFF" w:themeFill="background1"/>
              </w:rPr>
            </w:pPr>
            <w:r w:rsidRPr="00684CEA">
              <w:rPr>
                <w:shd w:val="clear" w:color="auto" w:fill="FFFFFF" w:themeFill="background1"/>
              </w:rPr>
              <w:t>Izmaksu veids (atbilstoši MK noteikumu Nr.560 69.</w:t>
            </w:r>
            <w:r w:rsidRPr="00684CEA">
              <w:rPr>
                <w:shd w:val="clear" w:color="auto" w:fill="FFFFFF" w:themeFill="background1"/>
                <w:vertAlign w:val="superscript"/>
              </w:rPr>
              <w:t>11</w:t>
            </w:r>
            <w:r w:rsidRPr="00684CEA">
              <w:rPr>
                <w:shd w:val="clear" w:color="auto" w:fill="FFFFFF" w:themeFill="background1"/>
              </w:rPr>
              <w:t>.punktā noteiktajam)</w:t>
            </w:r>
          </w:p>
        </w:tc>
        <w:tc>
          <w:tcPr>
            <w:tcW w:w="3260" w:type="dxa"/>
            <w:tcBorders>
              <w:top w:val="single" w:sz="8" w:space="0" w:color="auto"/>
              <w:left w:val="single" w:sz="8" w:space="0" w:color="auto"/>
              <w:right w:val="single" w:sz="8" w:space="0" w:color="auto"/>
            </w:tcBorders>
          </w:tcPr>
          <w:p w14:paraId="6BD03E13" w14:textId="44615A5F" w:rsidR="00C06608" w:rsidRPr="00684CEA" w:rsidRDefault="00C06608" w:rsidP="00C06608">
            <w:pPr>
              <w:shd w:val="clear" w:color="auto" w:fill="FFFFFF" w:themeFill="background1"/>
              <w:jc w:val="center"/>
              <w:rPr>
                <w:shd w:val="clear" w:color="auto" w:fill="FFFFFF" w:themeFill="background1"/>
              </w:rPr>
            </w:pPr>
            <w:r w:rsidRPr="00684CEA">
              <w:rPr>
                <w:shd w:val="clear" w:color="auto" w:fill="FFFFFF" w:themeFill="background1"/>
              </w:rPr>
              <w:t>Izmaksu summa</w:t>
            </w:r>
          </w:p>
        </w:tc>
      </w:tr>
      <w:tr w:rsidR="00684CEA" w:rsidRPr="0002438E" w14:paraId="13C2B098" w14:textId="400D99DC" w:rsidTr="000764E6">
        <w:tc>
          <w:tcPr>
            <w:tcW w:w="699" w:type="dxa"/>
            <w:vMerge w:val="restart"/>
            <w:tcBorders>
              <w:top w:val="single" w:sz="8" w:space="0" w:color="auto"/>
              <w:left w:val="single" w:sz="8" w:space="0" w:color="auto"/>
              <w:bottom w:val="single" w:sz="8" w:space="0" w:color="auto"/>
              <w:right w:val="single" w:sz="8" w:space="0" w:color="auto"/>
            </w:tcBorders>
          </w:tcPr>
          <w:p w14:paraId="28C7D178"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1.</w:t>
            </w:r>
          </w:p>
        </w:tc>
        <w:tc>
          <w:tcPr>
            <w:tcW w:w="996" w:type="dxa"/>
            <w:tcBorders>
              <w:top w:val="single" w:sz="8" w:space="0" w:color="auto"/>
              <w:left w:val="nil"/>
              <w:bottom w:val="single" w:sz="8" w:space="0" w:color="auto"/>
              <w:right w:val="single" w:sz="8" w:space="0" w:color="auto"/>
            </w:tcBorders>
          </w:tcPr>
          <w:p w14:paraId="14BBC1FC"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1000</w:t>
            </w:r>
          </w:p>
        </w:tc>
        <w:tc>
          <w:tcPr>
            <w:tcW w:w="3824" w:type="dxa"/>
            <w:tcBorders>
              <w:top w:val="single" w:sz="8" w:space="0" w:color="auto"/>
              <w:left w:val="single" w:sz="8" w:space="0" w:color="auto"/>
              <w:bottom w:val="single" w:sz="8" w:space="0" w:color="auto"/>
              <w:right w:val="single" w:sz="8" w:space="0" w:color="auto"/>
            </w:tcBorders>
          </w:tcPr>
          <w:p w14:paraId="020DAEC7" w14:textId="23A675D0"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Atlīdzība atbilstoši </w:t>
            </w:r>
            <w:r w:rsidR="00110300" w:rsidRPr="00684CEA">
              <w:rPr>
                <w:shd w:val="clear" w:color="auto" w:fill="FFFFFF" w:themeFill="background1"/>
              </w:rPr>
              <w:t>MK noteikumu 69.</w:t>
            </w:r>
            <w:r w:rsidR="00110300" w:rsidRPr="00684CEA">
              <w:rPr>
                <w:shd w:val="clear" w:color="auto" w:fill="FFFFFF" w:themeFill="background1"/>
                <w:vertAlign w:val="superscript"/>
              </w:rPr>
              <w:t>11</w:t>
            </w:r>
            <w:r w:rsidR="00110300" w:rsidRPr="00684CEA">
              <w:rPr>
                <w:shd w:val="clear" w:color="auto" w:fill="FFFFFF" w:themeFill="background1"/>
              </w:rPr>
              <w:t xml:space="preserve">1.1.  un </w:t>
            </w:r>
            <w:r w:rsidR="00110300" w:rsidRPr="00021674">
              <w:t>69.</w:t>
            </w:r>
            <w:r w:rsidR="00110300" w:rsidRPr="00021674">
              <w:rPr>
                <w:vertAlign w:val="superscript"/>
              </w:rPr>
              <w:t>11</w:t>
            </w:r>
            <w:r w:rsidR="00110300" w:rsidRPr="00021674">
              <w:t>1.2.</w:t>
            </w:r>
            <w:r w:rsidR="00110300" w:rsidRPr="00684CEA">
              <w:rPr>
                <w:shd w:val="clear" w:color="auto" w:fill="FFFFFF" w:themeFill="background1"/>
              </w:rPr>
              <w:t xml:space="preserve"> </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64D46B8E"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54E0F5F0" w14:textId="442F103C" w:rsidTr="000764E6">
        <w:tc>
          <w:tcPr>
            <w:tcW w:w="699" w:type="dxa"/>
            <w:vMerge/>
            <w:tcBorders>
              <w:top w:val="single" w:sz="8" w:space="0" w:color="auto"/>
              <w:left w:val="single" w:sz="8" w:space="0" w:color="auto"/>
              <w:bottom w:val="single" w:sz="8" w:space="0" w:color="auto"/>
              <w:right w:val="single" w:sz="8" w:space="0" w:color="auto"/>
            </w:tcBorders>
            <w:vAlign w:val="center"/>
          </w:tcPr>
          <w:p w14:paraId="2EFD8239" w14:textId="77777777" w:rsidR="000764E6" w:rsidRPr="00684CEA" w:rsidRDefault="000764E6" w:rsidP="001954F3">
            <w:pPr>
              <w:shd w:val="clear" w:color="auto" w:fill="FFFFFF" w:themeFill="background1"/>
              <w:rPr>
                <w:shd w:val="clear" w:color="auto" w:fill="FFFFFF" w:themeFill="background1"/>
              </w:rPr>
            </w:pPr>
          </w:p>
        </w:tc>
        <w:tc>
          <w:tcPr>
            <w:tcW w:w="996" w:type="dxa"/>
            <w:tcBorders>
              <w:top w:val="single" w:sz="8" w:space="0" w:color="auto"/>
              <w:left w:val="single" w:sz="8" w:space="0" w:color="auto"/>
              <w:bottom w:val="single" w:sz="8" w:space="0" w:color="auto"/>
              <w:right w:val="single" w:sz="8" w:space="0" w:color="auto"/>
            </w:tcBorders>
          </w:tcPr>
          <w:p w14:paraId="4E7997BA" w14:textId="77777777" w:rsidR="000764E6" w:rsidRPr="00684CEA" w:rsidRDefault="000764E6" w:rsidP="001954F3">
            <w:pPr>
              <w:shd w:val="clear" w:color="auto" w:fill="FFFFFF" w:themeFill="background1"/>
              <w:jc w:val="left"/>
              <w:rPr>
                <w:shd w:val="clear" w:color="auto" w:fill="FFFFFF" w:themeFill="background1"/>
              </w:rPr>
            </w:pPr>
          </w:p>
        </w:tc>
        <w:tc>
          <w:tcPr>
            <w:tcW w:w="3824" w:type="dxa"/>
            <w:tcBorders>
              <w:top w:val="single" w:sz="8" w:space="0" w:color="auto"/>
              <w:left w:val="single" w:sz="8" w:space="0" w:color="auto"/>
              <w:bottom w:val="single" w:sz="8" w:space="0" w:color="auto"/>
              <w:right w:val="single" w:sz="8" w:space="0" w:color="auto"/>
            </w:tcBorders>
          </w:tcPr>
          <w:p w14:paraId="29BE9E4D"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Projektā iesaistīto zinātniskās grupas locekļu kopējā noslodze PLE </w:t>
            </w:r>
          </w:p>
        </w:tc>
        <w:tc>
          <w:tcPr>
            <w:tcW w:w="3260" w:type="dxa"/>
            <w:tcBorders>
              <w:top w:val="single" w:sz="8" w:space="0" w:color="auto"/>
              <w:left w:val="single" w:sz="8" w:space="0" w:color="auto"/>
              <w:bottom w:val="single" w:sz="8" w:space="0" w:color="auto"/>
              <w:right w:val="single" w:sz="8" w:space="0" w:color="auto"/>
            </w:tcBorders>
          </w:tcPr>
          <w:p w14:paraId="5C8EABFB"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0538822E" w14:textId="6868A262" w:rsidTr="000764E6">
        <w:tc>
          <w:tcPr>
            <w:tcW w:w="699" w:type="dxa"/>
            <w:tcBorders>
              <w:top w:val="single" w:sz="8" w:space="0" w:color="auto"/>
              <w:left w:val="single" w:sz="8" w:space="0" w:color="auto"/>
              <w:bottom w:val="single" w:sz="8" w:space="0" w:color="auto"/>
              <w:right w:val="single" w:sz="8" w:space="0" w:color="auto"/>
            </w:tcBorders>
          </w:tcPr>
          <w:p w14:paraId="4BA7B070"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2.</w:t>
            </w:r>
          </w:p>
        </w:tc>
        <w:tc>
          <w:tcPr>
            <w:tcW w:w="996" w:type="dxa"/>
            <w:tcBorders>
              <w:top w:val="single" w:sz="8" w:space="0" w:color="auto"/>
              <w:left w:val="nil"/>
              <w:bottom w:val="single" w:sz="8" w:space="0" w:color="auto"/>
              <w:right w:val="single" w:sz="8" w:space="0" w:color="auto"/>
            </w:tcBorders>
          </w:tcPr>
          <w:p w14:paraId="7B288FFA"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2100</w:t>
            </w:r>
          </w:p>
        </w:tc>
        <w:tc>
          <w:tcPr>
            <w:tcW w:w="3824" w:type="dxa"/>
            <w:tcBorders>
              <w:top w:val="single" w:sz="8" w:space="0" w:color="auto"/>
              <w:left w:val="single" w:sz="8" w:space="0" w:color="auto"/>
              <w:bottom w:val="single" w:sz="8" w:space="0" w:color="auto"/>
              <w:right w:val="single" w:sz="8" w:space="0" w:color="auto"/>
            </w:tcBorders>
          </w:tcPr>
          <w:p w14:paraId="5E285B1C" w14:textId="597B690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Komandējumu izdevumi, atbilstoši </w:t>
            </w:r>
            <w:r w:rsidR="009C33F0" w:rsidRPr="00684CEA">
              <w:rPr>
                <w:shd w:val="clear" w:color="auto" w:fill="FFFFFF" w:themeFill="background1"/>
              </w:rPr>
              <w:t>MK noteikumu</w:t>
            </w:r>
            <w:r w:rsidRPr="00684CEA">
              <w:rPr>
                <w:shd w:val="clear" w:color="auto" w:fill="FFFFFF" w:themeFill="background1"/>
              </w:rPr>
              <w:t xml:space="preserve"> </w:t>
            </w:r>
            <w:r w:rsidR="009C33F0" w:rsidRPr="00684CEA">
              <w:rPr>
                <w:shd w:val="clear" w:color="auto" w:fill="FFFFFF" w:themeFill="background1"/>
              </w:rPr>
              <w:t>69.</w:t>
            </w:r>
            <w:r w:rsidR="009C33F0" w:rsidRPr="00684CEA">
              <w:rPr>
                <w:shd w:val="clear" w:color="auto" w:fill="FFFFFF" w:themeFill="background1"/>
                <w:vertAlign w:val="superscript"/>
              </w:rPr>
              <w:t>11</w:t>
            </w:r>
            <w:r w:rsidR="009C33F0" w:rsidRPr="00684CEA">
              <w:rPr>
                <w:shd w:val="clear" w:color="auto" w:fill="FFFFFF" w:themeFill="background1"/>
              </w:rPr>
              <w:t xml:space="preserve">1.3. </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112A8084"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6D6E58E3" w14:textId="2691058C" w:rsidTr="000764E6">
        <w:tc>
          <w:tcPr>
            <w:tcW w:w="699" w:type="dxa"/>
            <w:tcBorders>
              <w:top w:val="single" w:sz="8" w:space="0" w:color="auto"/>
              <w:left w:val="single" w:sz="8" w:space="0" w:color="auto"/>
              <w:bottom w:val="single" w:sz="8" w:space="0" w:color="auto"/>
              <w:right w:val="single" w:sz="8" w:space="0" w:color="auto"/>
            </w:tcBorders>
          </w:tcPr>
          <w:p w14:paraId="63E6E42B"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3.</w:t>
            </w:r>
          </w:p>
        </w:tc>
        <w:tc>
          <w:tcPr>
            <w:tcW w:w="996" w:type="dxa"/>
            <w:tcBorders>
              <w:top w:val="single" w:sz="8" w:space="0" w:color="auto"/>
              <w:left w:val="nil"/>
              <w:bottom w:val="single" w:sz="8" w:space="0" w:color="auto"/>
              <w:right w:val="single" w:sz="8" w:space="0" w:color="auto"/>
            </w:tcBorders>
          </w:tcPr>
          <w:p w14:paraId="2BCC2E13"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5000</w:t>
            </w:r>
          </w:p>
        </w:tc>
        <w:tc>
          <w:tcPr>
            <w:tcW w:w="3824" w:type="dxa"/>
            <w:tcBorders>
              <w:top w:val="single" w:sz="8" w:space="0" w:color="auto"/>
              <w:left w:val="single" w:sz="8" w:space="0" w:color="auto"/>
              <w:bottom w:val="single" w:sz="8" w:space="0" w:color="auto"/>
              <w:right w:val="single" w:sz="8" w:space="0" w:color="auto"/>
            </w:tcBorders>
          </w:tcPr>
          <w:p w14:paraId="53104A52" w14:textId="53405285"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Amortizācijas izmaksas atbilstoši </w:t>
            </w:r>
            <w:r w:rsidR="00747127" w:rsidRPr="00684CEA">
              <w:rPr>
                <w:shd w:val="clear" w:color="auto" w:fill="FFFFFF" w:themeFill="background1"/>
              </w:rPr>
              <w:t xml:space="preserve">MK noteikumu </w:t>
            </w:r>
            <w:r w:rsidR="00747127" w:rsidRPr="00021674">
              <w:t>14.1.4.</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248E8B2D"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684CEA" w14:paraId="30A28C8D" w14:textId="0B7E037C" w:rsidTr="000764E6">
        <w:tc>
          <w:tcPr>
            <w:tcW w:w="699" w:type="dxa"/>
            <w:tcBorders>
              <w:top w:val="single" w:sz="8" w:space="0" w:color="auto"/>
              <w:left w:val="single" w:sz="8" w:space="0" w:color="auto"/>
              <w:bottom w:val="single" w:sz="8" w:space="0" w:color="auto"/>
              <w:right w:val="single" w:sz="8" w:space="0" w:color="auto"/>
            </w:tcBorders>
          </w:tcPr>
          <w:p w14:paraId="3D54E417"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4.</w:t>
            </w:r>
          </w:p>
        </w:tc>
        <w:tc>
          <w:tcPr>
            <w:tcW w:w="996" w:type="dxa"/>
            <w:tcBorders>
              <w:top w:val="single" w:sz="8" w:space="0" w:color="auto"/>
              <w:left w:val="nil"/>
              <w:bottom w:val="single" w:sz="8" w:space="0" w:color="auto"/>
              <w:right w:val="single" w:sz="8" w:space="0" w:color="auto"/>
            </w:tcBorders>
          </w:tcPr>
          <w:p w14:paraId="7CBF2849"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2300</w:t>
            </w:r>
          </w:p>
        </w:tc>
        <w:tc>
          <w:tcPr>
            <w:tcW w:w="3824" w:type="dxa"/>
            <w:tcBorders>
              <w:top w:val="single" w:sz="8" w:space="0" w:color="auto"/>
              <w:left w:val="single" w:sz="8" w:space="0" w:color="auto"/>
              <w:bottom w:val="single" w:sz="8" w:space="0" w:color="auto"/>
              <w:right w:val="single" w:sz="8" w:space="0" w:color="auto"/>
            </w:tcBorders>
          </w:tcPr>
          <w:p w14:paraId="4C7961DE" w14:textId="47214EED"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Inventāra, instrumentu un materiālu iegādes izmaksas un piegādes izmaksas atbilstoši </w:t>
            </w:r>
            <w:r w:rsidR="00747127" w:rsidRPr="00684CEA">
              <w:rPr>
                <w:shd w:val="clear" w:color="auto" w:fill="FFFFFF" w:themeFill="background1"/>
              </w:rPr>
              <w:t>MK noteikumu 14.1.5.</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7C58601E"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004C33C3" w14:textId="656C6851" w:rsidTr="000764E6">
        <w:tc>
          <w:tcPr>
            <w:tcW w:w="699" w:type="dxa"/>
            <w:tcBorders>
              <w:top w:val="single" w:sz="8" w:space="0" w:color="auto"/>
              <w:left w:val="single" w:sz="8" w:space="0" w:color="auto"/>
              <w:bottom w:val="single" w:sz="8" w:space="0" w:color="auto"/>
              <w:right w:val="single" w:sz="8" w:space="0" w:color="auto"/>
            </w:tcBorders>
          </w:tcPr>
          <w:p w14:paraId="66F6B903"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5.</w:t>
            </w:r>
          </w:p>
        </w:tc>
        <w:tc>
          <w:tcPr>
            <w:tcW w:w="996" w:type="dxa"/>
            <w:tcBorders>
              <w:top w:val="single" w:sz="8" w:space="0" w:color="auto"/>
              <w:left w:val="nil"/>
              <w:bottom w:val="single" w:sz="8" w:space="0" w:color="auto"/>
              <w:right w:val="single" w:sz="8" w:space="0" w:color="auto"/>
            </w:tcBorders>
          </w:tcPr>
          <w:p w14:paraId="2224A659"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2200</w:t>
            </w:r>
          </w:p>
        </w:tc>
        <w:tc>
          <w:tcPr>
            <w:tcW w:w="3824" w:type="dxa"/>
            <w:tcBorders>
              <w:top w:val="single" w:sz="8" w:space="0" w:color="auto"/>
              <w:left w:val="single" w:sz="8" w:space="0" w:color="auto"/>
              <w:bottom w:val="single" w:sz="8" w:space="0" w:color="auto"/>
              <w:right w:val="single" w:sz="8" w:space="0" w:color="auto"/>
            </w:tcBorders>
          </w:tcPr>
          <w:p w14:paraId="730E5A47" w14:textId="276AAC33"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Ārējo pakalpojumu izmaksas atbilstoši </w:t>
            </w:r>
            <w:r w:rsidR="00747127" w:rsidRPr="00684CEA">
              <w:rPr>
                <w:shd w:val="clear" w:color="auto" w:fill="FFFFFF" w:themeFill="background1"/>
              </w:rPr>
              <w:t xml:space="preserve">MK noteikumu 14.1.6.1. </w:t>
            </w:r>
            <w:r w:rsidRPr="00684CEA">
              <w:rPr>
                <w:shd w:val="clear" w:color="auto" w:fill="FFFFFF" w:themeFill="background1"/>
              </w:rPr>
              <w:t>apakšpunktam</w:t>
            </w:r>
            <w:r w:rsidR="00747127" w:rsidRPr="00684CEA">
              <w:rPr>
                <w:shd w:val="clear" w:color="auto" w:fill="FFFFFF" w:themeFill="background1"/>
              </w:rPr>
              <w:t>.</w:t>
            </w:r>
          </w:p>
        </w:tc>
        <w:tc>
          <w:tcPr>
            <w:tcW w:w="3260" w:type="dxa"/>
            <w:tcBorders>
              <w:top w:val="single" w:sz="8" w:space="0" w:color="auto"/>
              <w:left w:val="single" w:sz="8" w:space="0" w:color="auto"/>
              <w:bottom w:val="single" w:sz="8" w:space="0" w:color="auto"/>
              <w:right w:val="single" w:sz="8" w:space="0" w:color="auto"/>
            </w:tcBorders>
          </w:tcPr>
          <w:p w14:paraId="0AEACA5D"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6C785574" w14:textId="6C620A94" w:rsidTr="000764E6">
        <w:tc>
          <w:tcPr>
            <w:tcW w:w="699" w:type="dxa"/>
            <w:tcBorders>
              <w:top w:val="single" w:sz="8" w:space="0" w:color="auto"/>
              <w:left w:val="single" w:sz="8" w:space="0" w:color="auto"/>
              <w:bottom w:val="single" w:sz="8" w:space="0" w:color="auto"/>
              <w:right w:val="single" w:sz="8" w:space="0" w:color="auto"/>
            </w:tcBorders>
          </w:tcPr>
          <w:p w14:paraId="066A67EE"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6.</w:t>
            </w:r>
          </w:p>
        </w:tc>
        <w:tc>
          <w:tcPr>
            <w:tcW w:w="996" w:type="dxa"/>
            <w:tcBorders>
              <w:top w:val="single" w:sz="8" w:space="0" w:color="auto"/>
              <w:left w:val="nil"/>
              <w:bottom w:val="single" w:sz="8" w:space="0" w:color="auto"/>
              <w:right w:val="single" w:sz="8" w:space="0" w:color="auto"/>
            </w:tcBorders>
          </w:tcPr>
          <w:p w14:paraId="3B21CFC2"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2200</w:t>
            </w:r>
          </w:p>
        </w:tc>
        <w:tc>
          <w:tcPr>
            <w:tcW w:w="3824" w:type="dxa"/>
            <w:tcBorders>
              <w:top w:val="single" w:sz="8" w:space="0" w:color="auto"/>
              <w:left w:val="single" w:sz="8" w:space="0" w:color="auto"/>
              <w:bottom w:val="single" w:sz="8" w:space="0" w:color="auto"/>
              <w:right w:val="single" w:sz="8" w:space="0" w:color="auto"/>
            </w:tcBorders>
          </w:tcPr>
          <w:p w14:paraId="1B2C1377" w14:textId="7339E230"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Informācijas un publicitātes izmaksas (tai skaitā zinātnisko pētījumu publicēšanas izmaksas) atbilstoši </w:t>
            </w:r>
            <w:r w:rsidR="00747127" w:rsidRPr="00684CEA">
              <w:rPr>
                <w:shd w:val="clear" w:color="auto" w:fill="FFFFFF" w:themeFill="background1"/>
              </w:rPr>
              <w:t>MK noteikumu 14.1.6.2.</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083CC3D5"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684CEA" w14:paraId="36EFB03F" w14:textId="1E3183CB" w:rsidTr="000764E6">
        <w:trPr>
          <w:trHeight w:val="525"/>
        </w:trPr>
        <w:tc>
          <w:tcPr>
            <w:tcW w:w="699" w:type="dxa"/>
            <w:vMerge w:val="restart"/>
            <w:tcBorders>
              <w:top w:val="single" w:sz="8" w:space="0" w:color="auto"/>
              <w:left w:val="single" w:sz="8" w:space="0" w:color="auto"/>
              <w:right w:val="single" w:sz="8" w:space="0" w:color="auto"/>
            </w:tcBorders>
          </w:tcPr>
          <w:p w14:paraId="5F732811" w14:textId="77777777" w:rsidR="000764E6" w:rsidRPr="00684CEA" w:rsidRDefault="000764E6" w:rsidP="00301C41">
            <w:pPr>
              <w:shd w:val="clear" w:color="auto" w:fill="FFFFFF" w:themeFill="background1"/>
              <w:jc w:val="center"/>
            </w:pPr>
            <w:r w:rsidRPr="00684CEA">
              <w:t>7.</w:t>
            </w:r>
          </w:p>
          <w:p w14:paraId="5FD507CA" w14:textId="77777777" w:rsidR="000764E6" w:rsidRPr="00684CEA" w:rsidRDefault="000764E6" w:rsidP="00301C41">
            <w:pPr>
              <w:shd w:val="clear" w:color="auto" w:fill="FFFFFF" w:themeFill="background1"/>
              <w:jc w:val="center"/>
            </w:pPr>
          </w:p>
          <w:p w14:paraId="0A98B4A4" w14:textId="77777777" w:rsidR="000764E6" w:rsidRPr="00684CEA" w:rsidRDefault="000764E6" w:rsidP="00301C41">
            <w:pPr>
              <w:shd w:val="clear" w:color="auto" w:fill="FFFFFF" w:themeFill="background1"/>
              <w:jc w:val="center"/>
            </w:pPr>
          </w:p>
          <w:p w14:paraId="1F56AC68" w14:textId="77777777" w:rsidR="000764E6" w:rsidRPr="00684CEA" w:rsidRDefault="000764E6" w:rsidP="00301C41">
            <w:pPr>
              <w:shd w:val="clear" w:color="auto" w:fill="FFFFFF" w:themeFill="background1"/>
              <w:jc w:val="center"/>
            </w:pPr>
          </w:p>
          <w:p w14:paraId="5B20C76E" w14:textId="77777777" w:rsidR="000764E6" w:rsidRPr="00684CEA" w:rsidRDefault="000764E6" w:rsidP="000E1AF6">
            <w:pPr>
              <w:shd w:val="clear" w:color="auto" w:fill="FFFFFF" w:themeFill="background1"/>
              <w:jc w:val="center"/>
              <w:rPr>
                <w:shd w:val="clear" w:color="auto" w:fill="FFFFFF" w:themeFill="background1"/>
              </w:rPr>
            </w:pPr>
          </w:p>
        </w:tc>
        <w:tc>
          <w:tcPr>
            <w:tcW w:w="4820" w:type="dxa"/>
            <w:gridSpan w:val="2"/>
            <w:tcBorders>
              <w:top w:val="nil"/>
              <w:left w:val="single" w:sz="8" w:space="0" w:color="auto"/>
              <w:bottom w:val="single" w:sz="8" w:space="0" w:color="auto"/>
              <w:right w:val="single" w:sz="8" w:space="0" w:color="auto"/>
            </w:tcBorders>
          </w:tcPr>
          <w:p w14:paraId="138FA2E7" w14:textId="77777777" w:rsidR="000764E6" w:rsidRPr="00684CEA" w:rsidRDefault="000764E6" w:rsidP="001954F3">
            <w:pPr>
              <w:shd w:val="clear" w:color="auto" w:fill="FFFFFF" w:themeFill="background1"/>
              <w:jc w:val="left"/>
              <w:rPr>
                <w:shd w:val="clear" w:color="auto" w:fill="FFFFFF" w:themeFill="background1"/>
              </w:rPr>
            </w:pPr>
            <w:r w:rsidRPr="00684CEA" w:rsidDel="005D4AB5">
              <w:rPr>
                <w:b/>
                <w:shd w:val="clear" w:color="auto" w:fill="FFFFFF" w:themeFill="background1"/>
              </w:rPr>
              <w:t>T</w:t>
            </w:r>
            <w:r w:rsidRPr="00684CEA">
              <w:rPr>
                <w:b/>
                <w:shd w:val="clear" w:color="auto" w:fill="FFFFFF" w:themeFill="background1"/>
              </w:rPr>
              <w:t>iešās</w:t>
            </w:r>
            <w:r w:rsidRPr="00684CEA">
              <w:rPr>
                <w:shd w:val="clear" w:color="auto" w:fill="FFFFFF" w:themeFill="background1"/>
              </w:rPr>
              <w:t xml:space="preserve"> attiecināmās izmaksas</w:t>
            </w:r>
          </w:p>
        </w:tc>
        <w:tc>
          <w:tcPr>
            <w:tcW w:w="3260" w:type="dxa"/>
            <w:tcBorders>
              <w:top w:val="nil"/>
              <w:left w:val="single" w:sz="8" w:space="0" w:color="auto"/>
              <w:bottom w:val="single" w:sz="8" w:space="0" w:color="auto"/>
              <w:right w:val="single" w:sz="8" w:space="0" w:color="auto"/>
            </w:tcBorders>
          </w:tcPr>
          <w:p w14:paraId="6C99CC2C" w14:textId="77777777" w:rsidR="000764E6" w:rsidRPr="00684CEA" w:rsidDel="005D4AB5" w:rsidRDefault="000764E6" w:rsidP="001954F3">
            <w:pPr>
              <w:shd w:val="clear" w:color="auto" w:fill="FFFFFF" w:themeFill="background1"/>
              <w:jc w:val="left"/>
              <w:rPr>
                <w:b/>
                <w:shd w:val="clear" w:color="auto" w:fill="FFFFFF" w:themeFill="background1"/>
              </w:rPr>
            </w:pPr>
          </w:p>
        </w:tc>
      </w:tr>
      <w:tr w:rsidR="00684CEA" w:rsidRPr="0002438E" w14:paraId="13380F41" w14:textId="633AB47C" w:rsidTr="000764E6">
        <w:tc>
          <w:tcPr>
            <w:tcW w:w="699" w:type="dxa"/>
            <w:vMerge/>
            <w:tcBorders>
              <w:left w:val="single" w:sz="8" w:space="0" w:color="auto"/>
              <w:right w:val="single" w:sz="8" w:space="0" w:color="auto"/>
            </w:tcBorders>
            <w:vAlign w:val="center"/>
          </w:tcPr>
          <w:p w14:paraId="24493076" w14:textId="77777777" w:rsidR="000764E6" w:rsidRPr="00684CEA" w:rsidRDefault="000764E6" w:rsidP="00301C41">
            <w:pPr>
              <w:shd w:val="clear" w:color="auto" w:fill="FFFFFF" w:themeFill="background1"/>
              <w:jc w:val="center"/>
            </w:pPr>
          </w:p>
        </w:tc>
        <w:tc>
          <w:tcPr>
            <w:tcW w:w="4820" w:type="dxa"/>
            <w:gridSpan w:val="2"/>
            <w:tcBorders>
              <w:top w:val="single" w:sz="8" w:space="0" w:color="auto"/>
              <w:left w:val="single" w:sz="8" w:space="0" w:color="auto"/>
              <w:bottom w:val="single" w:sz="8" w:space="0" w:color="auto"/>
              <w:right w:val="single" w:sz="8" w:space="0" w:color="auto"/>
            </w:tcBorders>
          </w:tcPr>
          <w:p w14:paraId="26D4F4F6" w14:textId="78680A2F" w:rsidR="000764E6" w:rsidRPr="00684CEA" w:rsidRDefault="000764E6" w:rsidP="001954F3">
            <w:pPr>
              <w:shd w:val="clear" w:color="auto" w:fill="FFFFFF" w:themeFill="background1"/>
              <w:jc w:val="left"/>
              <w:rPr>
                <w:shd w:val="clear" w:color="auto" w:fill="FFFFFF" w:themeFill="background1"/>
              </w:rPr>
            </w:pPr>
            <w:r w:rsidRPr="00684CEA">
              <w:rPr>
                <w:b/>
                <w:shd w:val="clear" w:color="auto" w:fill="FFFFFF" w:themeFill="background1"/>
              </w:rPr>
              <w:t>Netiešās</w:t>
            </w:r>
            <w:r w:rsidRPr="00684CEA">
              <w:rPr>
                <w:shd w:val="clear" w:color="auto" w:fill="FFFFFF" w:themeFill="background1"/>
              </w:rPr>
              <w:t xml:space="preserve"> attiecināmās izmaksas (</w:t>
            </w:r>
            <w:r w:rsidR="00644122" w:rsidRPr="00684CEA">
              <w:rPr>
                <w:shd w:val="clear" w:color="auto" w:fill="FFFFFF" w:themeFill="background1"/>
              </w:rPr>
              <w:t>2</w:t>
            </w:r>
            <w:r w:rsidRPr="00684CEA">
              <w:rPr>
                <w:shd w:val="clear" w:color="auto" w:fill="FFFFFF" w:themeFill="background1"/>
              </w:rPr>
              <w:t xml:space="preserve">5% no </w:t>
            </w:r>
            <w:r w:rsidR="00644122" w:rsidRPr="00684CEA">
              <w:rPr>
                <w:shd w:val="clear" w:color="auto" w:fill="FFFFFF" w:themeFill="background1"/>
              </w:rPr>
              <w:t>tiešajām attiecināmajām izmaksām, izņemot</w:t>
            </w:r>
            <w:r w:rsidR="00644122" w:rsidRPr="00021674">
              <w:t xml:space="preserve"> </w:t>
            </w:r>
            <w:r w:rsidR="00644122" w:rsidRPr="00684CEA">
              <w:rPr>
                <w:shd w:val="clear" w:color="auto" w:fill="FFFFFF" w:themeFill="background1"/>
              </w:rPr>
              <w:t>tiešās attiecināmās izmaksas, kas radušās saistībā ar ārējo pakalpojumu izmaksām</w:t>
            </w:r>
            <w:r w:rsidRPr="00684CEA">
              <w:rPr>
                <w:shd w:val="clear" w:color="auto" w:fill="FFFFFF" w:themeFill="background1"/>
              </w:rPr>
              <w:t xml:space="preserve">), atbilstoši </w:t>
            </w:r>
            <w:r w:rsidR="00644122" w:rsidRPr="00684CEA">
              <w:rPr>
                <w:shd w:val="clear" w:color="auto" w:fill="FFFFFF" w:themeFill="background1"/>
              </w:rPr>
              <w:t>MK noteikumu 69.</w:t>
            </w:r>
            <w:r w:rsidR="00644122" w:rsidRPr="00684CEA">
              <w:rPr>
                <w:shd w:val="clear" w:color="auto" w:fill="FFFFFF" w:themeFill="background1"/>
                <w:vertAlign w:val="superscript"/>
              </w:rPr>
              <w:t>11</w:t>
            </w:r>
            <w:r w:rsidR="00644122" w:rsidRPr="00684CEA">
              <w:rPr>
                <w:shd w:val="clear" w:color="auto" w:fill="FFFFFF" w:themeFill="background1"/>
              </w:rPr>
              <w:t xml:space="preserve">2. </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5E2AE6AA" w14:textId="77777777" w:rsidR="000764E6" w:rsidRPr="00684CEA" w:rsidRDefault="000764E6" w:rsidP="001954F3">
            <w:pPr>
              <w:shd w:val="clear" w:color="auto" w:fill="FFFFFF" w:themeFill="background1"/>
              <w:jc w:val="left"/>
              <w:rPr>
                <w:b/>
                <w:shd w:val="clear" w:color="auto" w:fill="FFFFFF" w:themeFill="background1"/>
              </w:rPr>
            </w:pPr>
          </w:p>
        </w:tc>
      </w:tr>
      <w:tr w:rsidR="00684CEA" w:rsidRPr="0002438E" w14:paraId="0EAD3A4F" w14:textId="2EDFFDFF" w:rsidTr="000764E6">
        <w:tc>
          <w:tcPr>
            <w:tcW w:w="699" w:type="dxa"/>
            <w:vMerge/>
            <w:tcBorders>
              <w:left w:val="single" w:sz="8" w:space="0" w:color="auto"/>
              <w:bottom w:val="single" w:sz="8" w:space="0" w:color="auto"/>
              <w:right w:val="single" w:sz="8" w:space="0" w:color="auto"/>
            </w:tcBorders>
            <w:vAlign w:val="center"/>
          </w:tcPr>
          <w:p w14:paraId="68ADDA32" w14:textId="77777777" w:rsidR="000764E6" w:rsidRPr="00684CEA" w:rsidRDefault="000764E6" w:rsidP="001954F3">
            <w:pPr>
              <w:shd w:val="clear" w:color="auto" w:fill="FFFFFF" w:themeFill="background1"/>
              <w:rPr>
                <w:shd w:val="clear" w:color="auto" w:fill="FFFFFF" w:themeFill="background1"/>
              </w:rPr>
            </w:pPr>
          </w:p>
        </w:tc>
        <w:tc>
          <w:tcPr>
            <w:tcW w:w="4820" w:type="dxa"/>
            <w:gridSpan w:val="2"/>
            <w:tcBorders>
              <w:top w:val="single" w:sz="8" w:space="0" w:color="auto"/>
              <w:left w:val="single" w:sz="8" w:space="0" w:color="auto"/>
              <w:bottom w:val="single" w:sz="8" w:space="0" w:color="auto"/>
              <w:right w:val="single" w:sz="8" w:space="0" w:color="auto"/>
            </w:tcBorders>
          </w:tcPr>
          <w:p w14:paraId="7098A918" w14:textId="77777777" w:rsidR="000764E6" w:rsidRPr="00684CEA" w:rsidRDefault="000764E6" w:rsidP="001954F3">
            <w:pPr>
              <w:shd w:val="clear" w:color="auto" w:fill="FFFFFF" w:themeFill="background1"/>
              <w:jc w:val="left"/>
              <w:rPr>
                <w:shd w:val="clear" w:color="auto" w:fill="FFFFFF" w:themeFill="background1"/>
              </w:rPr>
            </w:pPr>
            <w:r w:rsidRPr="00684CEA">
              <w:rPr>
                <w:b/>
                <w:shd w:val="clear" w:color="auto" w:fill="FFFFFF" w:themeFill="background1"/>
              </w:rPr>
              <w:t>Kopā</w:t>
            </w:r>
            <w:r w:rsidRPr="00684CEA">
              <w:rPr>
                <w:shd w:val="clear" w:color="auto" w:fill="FFFFFF" w:themeFill="background1"/>
              </w:rPr>
              <w:t xml:space="preserve"> (tiešās (1., 2., 3., 4., 5., 6 ) + netiešās (7) attiecināmās izmaksas)</w:t>
            </w:r>
          </w:p>
        </w:tc>
        <w:tc>
          <w:tcPr>
            <w:tcW w:w="3260" w:type="dxa"/>
            <w:tcBorders>
              <w:top w:val="single" w:sz="8" w:space="0" w:color="auto"/>
              <w:left w:val="single" w:sz="8" w:space="0" w:color="auto"/>
              <w:bottom w:val="single" w:sz="8" w:space="0" w:color="auto"/>
              <w:right w:val="single" w:sz="8" w:space="0" w:color="auto"/>
            </w:tcBorders>
          </w:tcPr>
          <w:p w14:paraId="621FEB3D" w14:textId="77777777" w:rsidR="000764E6" w:rsidRPr="00684CEA" w:rsidRDefault="000764E6" w:rsidP="001954F3">
            <w:pPr>
              <w:shd w:val="clear" w:color="auto" w:fill="FFFFFF" w:themeFill="background1"/>
              <w:jc w:val="left"/>
              <w:rPr>
                <w:b/>
                <w:shd w:val="clear" w:color="auto" w:fill="FFFFFF" w:themeFill="background1"/>
              </w:rPr>
            </w:pPr>
          </w:p>
        </w:tc>
      </w:tr>
    </w:tbl>
    <w:p w14:paraId="26A2A9F7" w14:textId="77777777" w:rsidR="00C4015B" w:rsidRPr="00684CEA" w:rsidRDefault="00C4015B" w:rsidP="001954F3">
      <w:pPr>
        <w:shd w:val="clear" w:color="auto" w:fill="FFFFFF" w:themeFill="background1"/>
      </w:pPr>
    </w:p>
    <w:p w14:paraId="495F2439" w14:textId="77777777" w:rsidR="00E64585" w:rsidRPr="00684CEA" w:rsidRDefault="00E64585" w:rsidP="0004236C">
      <w:pPr>
        <w:spacing w:after="160" w:line="259" w:lineRule="auto"/>
        <w:jc w:val="left"/>
        <w:rPr>
          <w:b/>
          <w:shd w:val="clear" w:color="auto" w:fill="FFFFFF" w:themeFill="background1"/>
        </w:rPr>
      </w:pPr>
    </w:p>
    <w:p w14:paraId="61FD8116" w14:textId="77777777" w:rsidR="00B13E64" w:rsidRPr="00684CEA" w:rsidRDefault="00B13E64">
      <w:pPr>
        <w:spacing w:after="160" w:line="259" w:lineRule="auto"/>
        <w:jc w:val="left"/>
        <w:rPr>
          <w:b/>
          <w:shd w:val="clear" w:color="auto" w:fill="FFFFFF" w:themeFill="background1"/>
        </w:rPr>
      </w:pPr>
      <w:r w:rsidRPr="00684CEA">
        <w:rPr>
          <w:b/>
          <w:shd w:val="clear" w:color="auto" w:fill="FFFFFF" w:themeFill="background1"/>
        </w:rPr>
        <w:br w:type="page"/>
      </w:r>
    </w:p>
    <w:p w14:paraId="554E15C9" w14:textId="77777777" w:rsidR="00C4015B" w:rsidRPr="00684CEA" w:rsidRDefault="00E64585" w:rsidP="001954F3">
      <w:pPr>
        <w:shd w:val="clear" w:color="auto" w:fill="FFFFFF" w:themeFill="background1"/>
        <w:spacing w:after="160" w:line="259" w:lineRule="auto"/>
        <w:jc w:val="center"/>
        <w:rPr>
          <w:b/>
          <w:shd w:val="clear" w:color="auto" w:fill="FFFFFF" w:themeFill="background1"/>
        </w:rPr>
      </w:pPr>
      <w:r w:rsidRPr="00684CEA">
        <w:rPr>
          <w:b/>
          <w:shd w:val="clear" w:color="auto" w:fill="FFFFFF" w:themeFill="background1"/>
        </w:rPr>
        <w:lastRenderedPageBreak/>
        <w:t>B daļa</w:t>
      </w:r>
    </w:p>
    <w:p w14:paraId="2FA6B655" w14:textId="77777777" w:rsidR="00C4015B" w:rsidRPr="00684CEA" w:rsidRDefault="00C4015B" w:rsidP="001954F3">
      <w:pPr>
        <w:shd w:val="clear" w:color="auto" w:fill="FFFFFF" w:themeFill="background1"/>
        <w:spacing w:after="160" w:line="259" w:lineRule="auto"/>
        <w:jc w:val="center"/>
        <w:rPr>
          <w:shd w:val="clear" w:color="auto" w:fill="FFFFFF" w:themeFill="background1"/>
        </w:rPr>
      </w:pPr>
      <w:r w:rsidRPr="00684CEA">
        <w:rPr>
          <w:shd w:val="clear" w:color="auto" w:fill="FFFFFF" w:themeFill="background1"/>
        </w:rPr>
        <w:t>Projekta apraksts</w:t>
      </w:r>
    </w:p>
    <w:p w14:paraId="29ADAD74" w14:textId="77777777" w:rsidR="00C4015B" w:rsidRPr="00684CEA" w:rsidRDefault="00C4015B" w:rsidP="001954F3">
      <w:pPr>
        <w:shd w:val="clear" w:color="auto" w:fill="FFFFFF" w:themeFill="background1"/>
        <w:spacing w:after="0"/>
        <w:rPr>
          <w:shd w:val="clear" w:color="auto" w:fill="FFFFFF" w:themeFill="background1"/>
        </w:rPr>
      </w:pPr>
    </w:p>
    <w:p w14:paraId="06E3F510" w14:textId="77777777" w:rsidR="00C4015B" w:rsidRPr="00684CEA" w:rsidRDefault="00C4015B" w:rsidP="001954F3">
      <w:pPr>
        <w:shd w:val="clear" w:color="auto" w:fill="FFFFFF" w:themeFill="background1"/>
        <w:spacing w:after="0" w:line="240" w:lineRule="auto"/>
        <w:rPr>
          <w:shd w:val="clear" w:color="auto" w:fill="FFFFFF" w:themeFill="background1"/>
        </w:rPr>
      </w:pPr>
      <w:bookmarkStart w:id="4" w:name="_heading=h.3dy6vkm" w:colFirst="0" w:colLast="0"/>
      <w:bookmarkEnd w:id="4"/>
      <w:r w:rsidRPr="00684CEA">
        <w:rPr>
          <w:shd w:val="clear" w:color="auto" w:fill="FFFFFF" w:themeFill="background1"/>
        </w:rPr>
        <w:t>Projekta nosaukums:</w:t>
      </w:r>
    </w:p>
    <w:p w14:paraId="723D29F2"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2F7F1F87" w14:textId="7FA720A2"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 xml:space="preserve">1. </w:t>
      </w:r>
      <w:r w:rsidR="00D07A87" w:rsidRPr="00D07A87">
        <w:rPr>
          <w:b/>
          <w:shd w:val="clear" w:color="auto" w:fill="FFFFFF" w:themeFill="background1"/>
        </w:rPr>
        <w:t>Projekta iesnieguma zinātniskā kvalitāte</w:t>
      </w:r>
    </w:p>
    <w:p w14:paraId="3AE94633"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2236E94C"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2FA0C920" w14:textId="013EE67E"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 xml:space="preserve">2. </w:t>
      </w:r>
      <w:r w:rsidR="00D07A87" w:rsidRPr="00D07A87">
        <w:rPr>
          <w:b/>
          <w:shd w:val="clear" w:color="auto" w:fill="FFFFFF" w:themeFill="background1"/>
        </w:rPr>
        <w:t>Projekta rezultātu ietekme</w:t>
      </w:r>
    </w:p>
    <w:p w14:paraId="46509329"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2.1. Projekta zinātniskie rezultāti un tehnoloģiskās atziņas, to izplatīšanas plāns</w:t>
      </w:r>
    </w:p>
    <w:p w14:paraId="1C2A7120"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23429B50"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4D4D18DD"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2.2. Rezultātu sociāli ekonomiskā ietekme un publicitāte</w:t>
      </w:r>
    </w:p>
    <w:p w14:paraId="21BFB71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52DFE145"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4A1E3637"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0412B0CE" w14:textId="78F498B6"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 xml:space="preserve">3. </w:t>
      </w:r>
      <w:r w:rsidR="00D07A87" w:rsidRPr="00D07A87">
        <w:rPr>
          <w:b/>
          <w:shd w:val="clear" w:color="auto" w:fill="FFFFFF" w:themeFill="background1"/>
        </w:rPr>
        <w:t>Projekta īstenošanas iespējas un nodrošinājums</w:t>
      </w:r>
    </w:p>
    <w:p w14:paraId="5C1573A0"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3.1. Projekta iesniedzējs un zinātniskā grupa</w:t>
      </w:r>
    </w:p>
    <w:p w14:paraId="3E01A215"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5FB3DB1D"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11E9DF6C"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3.2. Darba plāns</w:t>
      </w:r>
    </w:p>
    <w:p w14:paraId="542CFDB0"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5D0D1F67"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5B7AA3C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3.3. Projekta vadība un risku plāns</w:t>
      </w:r>
    </w:p>
    <w:p w14:paraId="0AEA290B"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5435485D"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1B25E88F"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Tabula Nr. 1</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684CEA" w:rsidRPr="00684CEA" w14:paraId="711A56BA" w14:textId="77777777" w:rsidTr="00C4015B">
        <w:trPr>
          <w:trHeight w:val="132"/>
        </w:trPr>
        <w:tc>
          <w:tcPr>
            <w:tcW w:w="9962" w:type="dxa"/>
            <w:gridSpan w:val="6"/>
            <w:shd w:val="clear" w:color="auto" w:fill="auto"/>
          </w:tcPr>
          <w:p w14:paraId="18578873"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Risku novērtējums</w:t>
            </w:r>
          </w:p>
        </w:tc>
      </w:tr>
      <w:tr w:rsidR="00684CEA" w:rsidRPr="00684CEA" w14:paraId="4D325CB4" w14:textId="77777777" w:rsidTr="00C4015B">
        <w:trPr>
          <w:trHeight w:val="132"/>
        </w:trPr>
        <w:tc>
          <w:tcPr>
            <w:tcW w:w="556" w:type="dxa"/>
            <w:vMerge w:val="restart"/>
            <w:shd w:val="clear" w:color="auto" w:fill="auto"/>
          </w:tcPr>
          <w:p w14:paraId="1A7E0B31"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Nr.</w:t>
            </w:r>
          </w:p>
        </w:tc>
        <w:tc>
          <w:tcPr>
            <w:tcW w:w="1666" w:type="dxa"/>
            <w:vMerge w:val="restart"/>
            <w:shd w:val="clear" w:color="auto" w:fill="auto"/>
          </w:tcPr>
          <w:p w14:paraId="708026BF"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Risks</w:t>
            </w:r>
          </w:p>
          <w:p w14:paraId="7F5B6651" w14:textId="77777777" w:rsidR="009A6869" w:rsidRPr="00684CEA" w:rsidRDefault="009A6869" w:rsidP="00E64585">
            <w:pPr>
              <w:shd w:val="clear" w:color="auto" w:fill="FFFFFF" w:themeFill="background1"/>
              <w:spacing w:after="0"/>
              <w:rPr>
                <w:shd w:val="clear" w:color="auto" w:fill="FFFFFF" w:themeFill="background1"/>
              </w:rPr>
            </w:pPr>
            <w:r w:rsidRPr="00684CEA">
              <w:rPr>
                <w:shd w:val="clear" w:color="auto" w:fill="FFFFFF" w:themeFill="background1"/>
              </w:rPr>
              <w:t>(Stratēģiskie, operacionālie, finanšu, u.c.)</w:t>
            </w:r>
          </w:p>
        </w:tc>
        <w:tc>
          <w:tcPr>
            <w:tcW w:w="2419" w:type="dxa"/>
            <w:vMerge w:val="restart"/>
            <w:shd w:val="clear" w:color="auto" w:fill="auto"/>
          </w:tcPr>
          <w:p w14:paraId="70713838"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Riska apraksts</w:t>
            </w:r>
          </w:p>
          <w:p w14:paraId="4286B3DB" w14:textId="77777777" w:rsidR="00AD4C87" w:rsidRPr="00684CEA" w:rsidRDefault="00AD4C87" w:rsidP="00E64585">
            <w:pPr>
              <w:shd w:val="clear" w:color="auto" w:fill="FFFFFF" w:themeFill="background1"/>
              <w:spacing w:after="0"/>
              <w:rPr>
                <w:shd w:val="clear" w:color="auto" w:fill="FFFFFF" w:themeFill="background1"/>
              </w:rPr>
            </w:pPr>
            <w:r w:rsidRPr="00684CEA">
              <w:rPr>
                <w:shd w:val="clear" w:color="auto" w:fill="FFFFFF" w:themeFill="background1"/>
              </w:rPr>
              <w:t>(Cēloni, sekas, ietekme</w:t>
            </w:r>
            <w:r w:rsidR="009A6869" w:rsidRPr="00684CEA">
              <w:rPr>
                <w:shd w:val="clear" w:color="auto" w:fill="FFFFFF" w:themeFill="background1"/>
              </w:rPr>
              <w:t xml:space="preserve"> (uz ko – rezultāts / mērķa grupa)</w:t>
            </w:r>
            <w:r w:rsidRPr="00684CEA">
              <w:rPr>
                <w:shd w:val="clear" w:color="auto" w:fill="FFFFFF" w:themeFill="background1"/>
              </w:rPr>
              <w:t>)</w:t>
            </w:r>
          </w:p>
        </w:tc>
        <w:tc>
          <w:tcPr>
            <w:tcW w:w="2759" w:type="dxa"/>
            <w:gridSpan w:val="2"/>
            <w:shd w:val="clear" w:color="auto" w:fill="auto"/>
          </w:tcPr>
          <w:p w14:paraId="44AEA79C" w14:textId="77777777" w:rsidR="00C4015B" w:rsidRPr="00684CEA" w:rsidRDefault="00C4015B" w:rsidP="000E1AF6">
            <w:pPr>
              <w:shd w:val="clear" w:color="auto" w:fill="FFFFFF" w:themeFill="background1"/>
              <w:spacing w:after="0"/>
              <w:jc w:val="center"/>
              <w:rPr>
                <w:shd w:val="clear" w:color="auto" w:fill="FFFFFF" w:themeFill="background1"/>
              </w:rPr>
            </w:pPr>
            <w:r w:rsidRPr="00684CEA">
              <w:rPr>
                <w:shd w:val="clear" w:color="auto" w:fill="FFFFFF" w:themeFill="background1"/>
              </w:rPr>
              <w:t>Novērtējums</w:t>
            </w:r>
          </w:p>
        </w:tc>
        <w:tc>
          <w:tcPr>
            <w:tcW w:w="2562" w:type="dxa"/>
            <w:vMerge w:val="restart"/>
            <w:shd w:val="clear" w:color="auto" w:fill="auto"/>
          </w:tcPr>
          <w:p w14:paraId="7B60D759" w14:textId="77777777" w:rsidR="00C4015B" w:rsidRPr="00684CEA" w:rsidRDefault="00AD4C87" w:rsidP="00E64585">
            <w:pPr>
              <w:shd w:val="clear" w:color="auto" w:fill="FFFFFF" w:themeFill="background1"/>
              <w:spacing w:after="0"/>
              <w:rPr>
                <w:shd w:val="clear" w:color="auto" w:fill="FFFFFF" w:themeFill="background1"/>
              </w:rPr>
            </w:pPr>
            <w:r w:rsidRPr="00684CEA">
              <w:rPr>
                <w:shd w:val="clear" w:color="auto" w:fill="FFFFFF" w:themeFill="background1"/>
              </w:rPr>
              <w:t xml:space="preserve">Seku </w:t>
            </w:r>
            <w:r w:rsidR="00C4015B" w:rsidRPr="00684CEA">
              <w:rPr>
                <w:shd w:val="clear" w:color="auto" w:fill="FFFFFF" w:themeFill="background1"/>
              </w:rPr>
              <w:t>novēršanas/mazināšanas pasākumi</w:t>
            </w:r>
          </w:p>
        </w:tc>
      </w:tr>
      <w:tr w:rsidR="00684CEA" w:rsidRPr="00684CEA" w14:paraId="6DABBC2C" w14:textId="77777777" w:rsidTr="00C4015B">
        <w:trPr>
          <w:trHeight w:val="131"/>
        </w:trPr>
        <w:tc>
          <w:tcPr>
            <w:tcW w:w="556" w:type="dxa"/>
            <w:vMerge/>
            <w:shd w:val="clear" w:color="auto" w:fill="auto"/>
          </w:tcPr>
          <w:p w14:paraId="201B4A79" w14:textId="77777777" w:rsidR="00C4015B" w:rsidRPr="00684CEA" w:rsidRDefault="00C4015B" w:rsidP="00E64585">
            <w:pPr>
              <w:widowControl w:val="0"/>
              <w:shd w:val="clear" w:color="auto" w:fill="FFFFFF" w:themeFill="background1"/>
              <w:spacing w:after="0"/>
              <w:jc w:val="left"/>
              <w:rPr>
                <w:shd w:val="clear" w:color="auto" w:fill="FFFFFF" w:themeFill="background1"/>
              </w:rPr>
            </w:pPr>
          </w:p>
        </w:tc>
        <w:tc>
          <w:tcPr>
            <w:tcW w:w="1666" w:type="dxa"/>
            <w:vMerge/>
            <w:shd w:val="clear" w:color="auto" w:fill="auto"/>
          </w:tcPr>
          <w:p w14:paraId="5204B8B5" w14:textId="77777777" w:rsidR="00C4015B" w:rsidRPr="00684CEA" w:rsidRDefault="00C4015B" w:rsidP="00E64585">
            <w:pPr>
              <w:widowControl w:val="0"/>
              <w:shd w:val="clear" w:color="auto" w:fill="FFFFFF" w:themeFill="background1"/>
              <w:spacing w:after="0"/>
              <w:jc w:val="left"/>
              <w:rPr>
                <w:shd w:val="clear" w:color="auto" w:fill="FFFFFF" w:themeFill="background1"/>
              </w:rPr>
            </w:pPr>
          </w:p>
        </w:tc>
        <w:tc>
          <w:tcPr>
            <w:tcW w:w="2419" w:type="dxa"/>
            <w:vMerge/>
            <w:shd w:val="clear" w:color="auto" w:fill="auto"/>
          </w:tcPr>
          <w:p w14:paraId="1A2ECCCD" w14:textId="77777777" w:rsidR="00C4015B" w:rsidRPr="00684CEA" w:rsidRDefault="00C4015B" w:rsidP="00E64585">
            <w:pPr>
              <w:widowControl w:val="0"/>
              <w:shd w:val="clear" w:color="auto" w:fill="FFFFFF" w:themeFill="background1"/>
              <w:spacing w:after="0"/>
              <w:jc w:val="left"/>
              <w:rPr>
                <w:shd w:val="clear" w:color="auto" w:fill="FFFFFF" w:themeFill="background1"/>
              </w:rPr>
            </w:pPr>
          </w:p>
        </w:tc>
        <w:tc>
          <w:tcPr>
            <w:tcW w:w="1411" w:type="dxa"/>
            <w:shd w:val="clear" w:color="auto" w:fill="auto"/>
          </w:tcPr>
          <w:p w14:paraId="41BA3E39"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Iespējamība</w:t>
            </w:r>
          </w:p>
          <w:p w14:paraId="10738E2C" w14:textId="4CBA4B2D" w:rsidR="003F5C57" w:rsidRPr="00684CEA" w:rsidRDefault="003F5C57" w:rsidP="00E64585">
            <w:pPr>
              <w:shd w:val="clear" w:color="auto" w:fill="FFFFFF" w:themeFill="background1"/>
              <w:spacing w:after="0"/>
              <w:rPr>
                <w:sz w:val="16"/>
                <w:szCs w:val="16"/>
                <w:shd w:val="clear" w:color="auto" w:fill="FFFFFF" w:themeFill="background1"/>
              </w:rPr>
            </w:pPr>
            <w:r w:rsidRPr="00684CEA">
              <w:rPr>
                <w:sz w:val="16"/>
                <w:szCs w:val="16"/>
                <w:shd w:val="clear" w:color="auto" w:fill="FFFFFF" w:themeFill="background1"/>
              </w:rPr>
              <w:t>Iespējamība (visticamāk nenotiks – 1, maz ticams – 2, ļoti iespējams – 3, visticamāk notiks – 4)</w:t>
            </w:r>
          </w:p>
        </w:tc>
        <w:tc>
          <w:tcPr>
            <w:tcW w:w="1348" w:type="dxa"/>
            <w:shd w:val="clear" w:color="auto" w:fill="auto"/>
          </w:tcPr>
          <w:p w14:paraId="4F86C76F"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Ietekme</w:t>
            </w:r>
          </w:p>
          <w:p w14:paraId="3C21DC37" w14:textId="04ACCE50" w:rsidR="003F5C57" w:rsidRPr="00684CEA" w:rsidRDefault="003F5C57" w:rsidP="00E64585">
            <w:pPr>
              <w:shd w:val="clear" w:color="auto" w:fill="FFFFFF" w:themeFill="background1"/>
              <w:spacing w:after="0"/>
              <w:rPr>
                <w:sz w:val="16"/>
                <w:szCs w:val="16"/>
                <w:shd w:val="clear" w:color="auto" w:fill="FFFFFF" w:themeFill="background1"/>
              </w:rPr>
            </w:pPr>
            <w:r w:rsidRPr="00684CEA">
              <w:rPr>
                <w:sz w:val="16"/>
                <w:szCs w:val="16"/>
                <w:shd w:val="clear" w:color="auto" w:fill="FFFFFF" w:themeFill="background1"/>
              </w:rPr>
              <w:t>(zema – 1, vidēja – 2, augsta – 3)</w:t>
            </w:r>
          </w:p>
        </w:tc>
        <w:tc>
          <w:tcPr>
            <w:tcW w:w="2562" w:type="dxa"/>
            <w:vMerge/>
            <w:shd w:val="clear" w:color="auto" w:fill="auto"/>
          </w:tcPr>
          <w:p w14:paraId="7A0A0697" w14:textId="77777777" w:rsidR="00C4015B" w:rsidRPr="00684CEA" w:rsidRDefault="00C4015B" w:rsidP="00E64585">
            <w:pPr>
              <w:widowControl w:val="0"/>
              <w:shd w:val="clear" w:color="auto" w:fill="FFFFFF" w:themeFill="background1"/>
              <w:spacing w:after="0"/>
              <w:jc w:val="left"/>
              <w:rPr>
                <w:shd w:val="clear" w:color="auto" w:fill="FFFFFF" w:themeFill="background1"/>
              </w:rPr>
            </w:pPr>
          </w:p>
        </w:tc>
      </w:tr>
      <w:tr w:rsidR="00684CEA" w:rsidRPr="00684CEA" w14:paraId="331B6C72" w14:textId="77777777" w:rsidTr="00C4015B">
        <w:tc>
          <w:tcPr>
            <w:tcW w:w="556" w:type="dxa"/>
            <w:shd w:val="clear" w:color="auto" w:fill="auto"/>
          </w:tcPr>
          <w:p w14:paraId="705EE4C9"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1.</w:t>
            </w:r>
          </w:p>
        </w:tc>
        <w:tc>
          <w:tcPr>
            <w:tcW w:w="1666" w:type="dxa"/>
            <w:shd w:val="clear" w:color="auto" w:fill="auto"/>
          </w:tcPr>
          <w:p w14:paraId="037BD627" w14:textId="77777777" w:rsidR="00C4015B" w:rsidRPr="00684CEA" w:rsidRDefault="00C4015B" w:rsidP="00E64585">
            <w:pPr>
              <w:shd w:val="clear" w:color="auto" w:fill="FFFFFF" w:themeFill="background1"/>
              <w:spacing w:after="0"/>
              <w:rPr>
                <w:shd w:val="clear" w:color="auto" w:fill="FFFFFF" w:themeFill="background1"/>
              </w:rPr>
            </w:pPr>
          </w:p>
        </w:tc>
        <w:tc>
          <w:tcPr>
            <w:tcW w:w="2419" w:type="dxa"/>
            <w:shd w:val="clear" w:color="auto" w:fill="auto"/>
          </w:tcPr>
          <w:p w14:paraId="40D355A2" w14:textId="77777777" w:rsidR="00C4015B" w:rsidRPr="00684CEA" w:rsidRDefault="00C4015B" w:rsidP="00E64585">
            <w:pPr>
              <w:shd w:val="clear" w:color="auto" w:fill="FFFFFF" w:themeFill="background1"/>
              <w:spacing w:after="0"/>
              <w:rPr>
                <w:shd w:val="clear" w:color="auto" w:fill="FFFFFF" w:themeFill="background1"/>
              </w:rPr>
            </w:pPr>
          </w:p>
        </w:tc>
        <w:tc>
          <w:tcPr>
            <w:tcW w:w="1411" w:type="dxa"/>
            <w:shd w:val="clear" w:color="auto" w:fill="auto"/>
          </w:tcPr>
          <w:p w14:paraId="0688FBED" w14:textId="77777777" w:rsidR="00C4015B" w:rsidRPr="00684CEA" w:rsidRDefault="00C4015B" w:rsidP="00E64585">
            <w:pPr>
              <w:shd w:val="clear" w:color="auto" w:fill="FFFFFF" w:themeFill="background1"/>
              <w:spacing w:after="0"/>
              <w:rPr>
                <w:shd w:val="clear" w:color="auto" w:fill="FFFFFF" w:themeFill="background1"/>
              </w:rPr>
            </w:pPr>
          </w:p>
        </w:tc>
        <w:tc>
          <w:tcPr>
            <w:tcW w:w="1348" w:type="dxa"/>
            <w:shd w:val="clear" w:color="auto" w:fill="auto"/>
          </w:tcPr>
          <w:p w14:paraId="50355EEE" w14:textId="77777777" w:rsidR="00C4015B" w:rsidRPr="00684CEA" w:rsidRDefault="00C4015B" w:rsidP="00E64585">
            <w:pPr>
              <w:shd w:val="clear" w:color="auto" w:fill="FFFFFF" w:themeFill="background1"/>
              <w:spacing w:after="0"/>
              <w:rPr>
                <w:shd w:val="clear" w:color="auto" w:fill="FFFFFF" w:themeFill="background1"/>
              </w:rPr>
            </w:pPr>
          </w:p>
        </w:tc>
        <w:tc>
          <w:tcPr>
            <w:tcW w:w="2562" w:type="dxa"/>
            <w:shd w:val="clear" w:color="auto" w:fill="auto"/>
          </w:tcPr>
          <w:p w14:paraId="2A87B444" w14:textId="77777777" w:rsidR="00C4015B" w:rsidRPr="00684CEA" w:rsidRDefault="00C4015B" w:rsidP="00AD4C87">
            <w:pPr>
              <w:shd w:val="clear" w:color="auto" w:fill="FFFFFF" w:themeFill="background1"/>
              <w:spacing w:after="0"/>
              <w:rPr>
                <w:shd w:val="clear" w:color="auto" w:fill="FFFFFF" w:themeFill="background1"/>
              </w:rPr>
            </w:pPr>
          </w:p>
        </w:tc>
      </w:tr>
      <w:tr w:rsidR="00684CEA" w:rsidRPr="00684CEA" w14:paraId="551639F6" w14:textId="77777777" w:rsidTr="00C4015B">
        <w:tc>
          <w:tcPr>
            <w:tcW w:w="556" w:type="dxa"/>
            <w:shd w:val="clear" w:color="auto" w:fill="auto"/>
          </w:tcPr>
          <w:p w14:paraId="3E1C1FCA"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2.</w:t>
            </w:r>
          </w:p>
        </w:tc>
        <w:tc>
          <w:tcPr>
            <w:tcW w:w="1666" w:type="dxa"/>
            <w:shd w:val="clear" w:color="auto" w:fill="auto"/>
          </w:tcPr>
          <w:p w14:paraId="57FC6212" w14:textId="77777777" w:rsidR="00C4015B" w:rsidRPr="00684CEA" w:rsidRDefault="00C4015B" w:rsidP="00E64585">
            <w:pPr>
              <w:shd w:val="clear" w:color="auto" w:fill="FFFFFF" w:themeFill="background1"/>
              <w:spacing w:after="0"/>
              <w:rPr>
                <w:shd w:val="clear" w:color="auto" w:fill="FFFFFF" w:themeFill="background1"/>
              </w:rPr>
            </w:pPr>
          </w:p>
        </w:tc>
        <w:tc>
          <w:tcPr>
            <w:tcW w:w="2419" w:type="dxa"/>
            <w:shd w:val="clear" w:color="auto" w:fill="auto"/>
          </w:tcPr>
          <w:p w14:paraId="084B36A4" w14:textId="77777777" w:rsidR="00C4015B" w:rsidRPr="00684CEA" w:rsidRDefault="00C4015B" w:rsidP="00E64585">
            <w:pPr>
              <w:shd w:val="clear" w:color="auto" w:fill="FFFFFF" w:themeFill="background1"/>
              <w:spacing w:after="0"/>
              <w:rPr>
                <w:shd w:val="clear" w:color="auto" w:fill="FFFFFF" w:themeFill="background1"/>
              </w:rPr>
            </w:pPr>
          </w:p>
        </w:tc>
        <w:tc>
          <w:tcPr>
            <w:tcW w:w="1411" w:type="dxa"/>
            <w:shd w:val="clear" w:color="auto" w:fill="auto"/>
          </w:tcPr>
          <w:p w14:paraId="487BECD9" w14:textId="77777777" w:rsidR="00C4015B" w:rsidRPr="00684CEA" w:rsidRDefault="00C4015B" w:rsidP="00E64585">
            <w:pPr>
              <w:shd w:val="clear" w:color="auto" w:fill="FFFFFF" w:themeFill="background1"/>
              <w:spacing w:after="0"/>
              <w:rPr>
                <w:shd w:val="clear" w:color="auto" w:fill="FFFFFF" w:themeFill="background1"/>
              </w:rPr>
            </w:pPr>
          </w:p>
        </w:tc>
        <w:tc>
          <w:tcPr>
            <w:tcW w:w="1348" w:type="dxa"/>
            <w:shd w:val="clear" w:color="auto" w:fill="auto"/>
          </w:tcPr>
          <w:p w14:paraId="553A0E4F" w14:textId="77777777" w:rsidR="00C4015B" w:rsidRPr="00684CEA" w:rsidRDefault="00C4015B" w:rsidP="00E64585">
            <w:pPr>
              <w:shd w:val="clear" w:color="auto" w:fill="FFFFFF" w:themeFill="background1"/>
              <w:spacing w:after="0"/>
              <w:rPr>
                <w:shd w:val="clear" w:color="auto" w:fill="FFFFFF" w:themeFill="background1"/>
              </w:rPr>
            </w:pPr>
          </w:p>
        </w:tc>
        <w:tc>
          <w:tcPr>
            <w:tcW w:w="2562" w:type="dxa"/>
            <w:shd w:val="clear" w:color="auto" w:fill="auto"/>
          </w:tcPr>
          <w:p w14:paraId="2F43BF7F" w14:textId="77777777" w:rsidR="00C4015B" w:rsidRPr="00684CEA" w:rsidRDefault="00C4015B" w:rsidP="00E64585">
            <w:pPr>
              <w:shd w:val="clear" w:color="auto" w:fill="FFFFFF" w:themeFill="background1"/>
              <w:spacing w:after="0"/>
              <w:rPr>
                <w:shd w:val="clear" w:color="auto" w:fill="FFFFFF" w:themeFill="background1"/>
              </w:rPr>
            </w:pPr>
          </w:p>
        </w:tc>
      </w:tr>
      <w:tr w:rsidR="00684CEA" w:rsidRPr="00684CEA" w14:paraId="210CB038" w14:textId="77777777" w:rsidTr="00C4015B">
        <w:tc>
          <w:tcPr>
            <w:tcW w:w="556" w:type="dxa"/>
            <w:shd w:val="clear" w:color="auto" w:fill="auto"/>
          </w:tcPr>
          <w:p w14:paraId="50BA6F81"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3.</w:t>
            </w:r>
          </w:p>
        </w:tc>
        <w:tc>
          <w:tcPr>
            <w:tcW w:w="1666" w:type="dxa"/>
            <w:shd w:val="clear" w:color="auto" w:fill="auto"/>
          </w:tcPr>
          <w:p w14:paraId="1B54793D" w14:textId="77777777" w:rsidR="00C4015B" w:rsidRPr="00684CEA" w:rsidRDefault="00C4015B" w:rsidP="00E64585">
            <w:pPr>
              <w:shd w:val="clear" w:color="auto" w:fill="FFFFFF" w:themeFill="background1"/>
              <w:spacing w:after="0"/>
              <w:rPr>
                <w:shd w:val="clear" w:color="auto" w:fill="FFFFFF" w:themeFill="background1"/>
              </w:rPr>
            </w:pPr>
          </w:p>
        </w:tc>
        <w:tc>
          <w:tcPr>
            <w:tcW w:w="2419" w:type="dxa"/>
            <w:shd w:val="clear" w:color="auto" w:fill="auto"/>
          </w:tcPr>
          <w:p w14:paraId="12BBD6AE" w14:textId="77777777" w:rsidR="00C4015B" w:rsidRPr="00684CEA" w:rsidRDefault="00C4015B" w:rsidP="00E64585">
            <w:pPr>
              <w:shd w:val="clear" w:color="auto" w:fill="FFFFFF" w:themeFill="background1"/>
              <w:spacing w:after="0"/>
              <w:rPr>
                <w:shd w:val="clear" w:color="auto" w:fill="FFFFFF" w:themeFill="background1"/>
              </w:rPr>
            </w:pPr>
          </w:p>
        </w:tc>
        <w:tc>
          <w:tcPr>
            <w:tcW w:w="1411" w:type="dxa"/>
            <w:shd w:val="clear" w:color="auto" w:fill="auto"/>
          </w:tcPr>
          <w:p w14:paraId="4B27898F" w14:textId="77777777" w:rsidR="00C4015B" w:rsidRPr="00684CEA" w:rsidRDefault="00C4015B" w:rsidP="00E64585">
            <w:pPr>
              <w:shd w:val="clear" w:color="auto" w:fill="FFFFFF" w:themeFill="background1"/>
              <w:spacing w:after="0"/>
              <w:rPr>
                <w:shd w:val="clear" w:color="auto" w:fill="FFFFFF" w:themeFill="background1"/>
              </w:rPr>
            </w:pPr>
          </w:p>
        </w:tc>
        <w:tc>
          <w:tcPr>
            <w:tcW w:w="1348" w:type="dxa"/>
            <w:shd w:val="clear" w:color="auto" w:fill="auto"/>
          </w:tcPr>
          <w:p w14:paraId="46D4FD34" w14:textId="77777777" w:rsidR="00C4015B" w:rsidRPr="00684CEA" w:rsidRDefault="00C4015B" w:rsidP="00E64585">
            <w:pPr>
              <w:shd w:val="clear" w:color="auto" w:fill="FFFFFF" w:themeFill="background1"/>
              <w:spacing w:after="0"/>
              <w:rPr>
                <w:shd w:val="clear" w:color="auto" w:fill="FFFFFF" w:themeFill="background1"/>
              </w:rPr>
            </w:pPr>
          </w:p>
        </w:tc>
        <w:tc>
          <w:tcPr>
            <w:tcW w:w="2562" w:type="dxa"/>
            <w:shd w:val="clear" w:color="auto" w:fill="auto"/>
          </w:tcPr>
          <w:p w14:paraId="74028DF4" w14:textId="77777777" w:rsidR="00C4015B" w:rsidRPr="00684CEA" w:rsidRDefault="00C4015B" w:rsidP="00E64585">
            <w:pPr>
              <w:shd w:val="clear" w:color="auto" w:fill="FFFFFF" w:themeFill="background1"/>
              <w:spacing w:after="0"/>
              <w:ind w:firstLine="720"/>
              <w:rPr>
                <w:shd w:val="clear" w:color="auto" w:fill="FFFFFF" w:themeFill="background1"/>
              </w:rPr>
            </w:pPr>
          </w:p>
        </w:tc>
      </w:tr>
      <w:tr w:rsidR="00C4015B" w:rsidRPr="00684CEA" w14:paraId="16F6F45D" w14:textId="77777777" w:rsidTr="00C4015B">
        <w:tc>
          <w:tcPr>
            <w:tcW w:w="556" w:type="dxa"/>
            <w:shd w:val="clear" w:color="auto" w:fill="auto"/>
          </w:tcPr>
          <w:p w14:paraId="7ED12171"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n</w:t>
            </w:r>
          </w:p>
        </w:tc>
        <w:tc>
          <w:tcPr>
            <w:tcW w:w="1666" w:type="dxa"/>
            <w:shd w:val="clear" w:color="auto" w:fill="auto"/>
          </w:tcPr>
          <w:p w14:paraId="37FCE8BB" w14:textId="77777777" w:rsidR="00C4015B" w:rsidRPr="00684CEA" w:rsidRDefault="00C4015B" w:rsidP="00E64585">
            <w:pPr>
              <w:shd w:val="clear" w:color="auto" w:fill="FFFFFF" w:themeFill="background1"/>
              <w:spacing w:after="0"/>
              <w:rPr>
                <w:shd w:val="clear" w:color="auto" w:fill="FFFFFF" w:themeFill="background1"/>
              </w:rPr>
            </w:pPr>
          </w:p>
        </w:tc>
        <w:tc>
          <w:tcPr>
            <w:tcW w:w="2419" w:type="dxa"/>
            <w:shd w:val="clear" w:color="auto" w:fill="auto"/>
          </w:tcPr>
          <w:p w14:paraId="7C79315C" w14:textId="77777777" w:rsidR="00C4015B" w:rsidRPr="00684CEA" w:rsidRDefault="00C4015B" w:rsidP="00E64585">
            <w:pPr>
              <w:shd w:val="clear" w:color="auto" w:fill="FFFFFF" w:themeFill="background1"/>
              <w:spacing w:after="0"/>
              <w:rPr>
                <w:shd w:val="clear" w:color="auto" w:fill="FFFFFF" w:themeFill="background1"/>
              </w:rPr>
            </w:pPr>
          </w:p>
        </w:tc>
        <w:tc>
          <w:tcPr>
            <w:tcW w:w="1411" w:type="dxa"/>
            <w:shd w:val="clear" w:color="auto" w:fill="auto"/>
          </w:tcPr>
          <w:p w14:paraId="5067980C" w14:textId="77777777" w:rsidR="00C4015B" w:rsidRPr="00684CEA" w:rsidRDefault="00C4015B" w:rsidP="00E64585">
            <w:pPr>
              <w:shd w:val="clear" w:color="auto" w:fill="FFFFFF" w:themeFill="background1"/>
              <w:spacing w:after="0"/>
              <w:rPr>
                <w:shd w:val="clear" w:color="auto" w:fill="FFFFFF" w:themeFill="background1"/>
              </w:rPr>
            </w:pPr>
          </w:p>
        </w:tc>
        <w:tc>
          <w:tcPr>
            <w:tcW w:w="1348" w:type="dxa"/>
            <w:shd w:val="clear" w:color="auto" w:fill="auto"/>
          </w:tcPr>
          <w:p w14:paraId="3140E77E" w14:textId="77777777" w:rsidR="00C4015B" w:rsidRPr="00684CEA" w:rsidRDefault="00C4015B" w:rsidP="00E64585">
            <w:pPr>
              <w:shd w:val="clear" w:color="auto" w:fill="FFFFFF" w:themeFill="background1"/>
              <w:spacing w:after="0"/>
              <w:rPr>
                <w:shd w:val="clear" w:color="auto" w:fill="FFFFFF" w:themeFill="background1"/>
              </w:rPr>
            </w:pPr>
          </w:p>
        </w:tc>
        <w:tc>
          <w:tcPr>
            <w:tcW w:w="2562" w:type="dxa"/>
            <w:shd w:val="clear" w:color="auto" w:fill="auto"/>
          </w:tcPr>
          <w:p w14:paraId="21FD8C2A" w14:textId="77777777" w:rsidR="00C4015B" w:rsidRPr="00684CEA" w:rsidRDefault="00C4015B" w:rsidP="00E64585">
            <w:pPr>
              <w:shd w:val="clear" w:color="auto" w:fill="FFFFFF" w:themeFill="background1"/>
              <w:spacing w:after="0"/>
              <w:ind w:firstLine="720"/>
              <w:rPr>
                <w:shd w:val="clear" w:color="auto" w:fill="FFFFFF" w:themeFill="background1"/>
              </w:rPr>
            </w:pPr>
          </w:p>
        </w:tc>
      </w:tr>
    </w:tbl>
    <w:p w14:paraId="1B0943BE" w14:textId="77777777" w:rsidR="00C4015B" w:rsidRPr="00684CEA" w:rsidRDefault="00C4015B" w:rsidP="001954F3">
      <w:pPr>
        <w:shd w:val="clear" w:color="auto" w:fill="FFFFFF" w:themeFill="background1"/>
        <w:spacing w:line="240" w:lineRule="auto"/>
        <w:rPr>
          <w:shd w:val="clear" w:color="auto" w:fill="FFFFFF" w:themeFill="background1"/>
        </w:rPr>
      </w:pPr>
    </w:p>
    <w:p w14:paraId="4D788D17" w14:textId="77777777" w:rsidR="00C4015B" w:rsidRPr="00684CEA" w:rsidRDefault="00C4015B" w:rsidP="001954F3">
      <w:pPr>
        <w:shd w:val="clear" w:color="auto" w:fill="FFFFFF" w:themeFill="background1"/>
        <w:spacing w:after="160" w:line="259" w:lineRule="auto"/>
        <w:jc w:val="left"/>
        <w:rPr>
          <w:shd w:val="clear" w:color="auto" w:fill="FFFFFF" w:themeFill="background1"/>
        </w:rPr>
      </w:pPr>
      <w:r w:rsidRPr="00684CEA">
        <w:rPr>
          <w:shd w:val="clear" w:color="auto" w:fill="FFFFFF" w:themeFill="background1"/>
        </w:rPr>
        <w:br w:type="page"/>
      </w:r>
    </w:p>
    <w:p w14:paraId="24C9869F" w14:textId="77777777" w:rsidR="00E64585" w:rsidRPr="00684CEA" w:rsidRDefault="00C4015B" w:rsidP="001954F3">
      <w:pPr>
        <w:shd w:val="clear" w:color="auto" w:fill="FFFFFF" w:themeFill="background1"/>
        <w:spacing w:after="160" w:line="240" w:lineRule="auto"/>
        <w:jc w:val="center"/>
        <w:rPr>
          <w:b/>
          <w:shd w:val="clear" w:color="auto" w:fill="FFFFFF" w:themeFill="background1"/>
        </w:rPr>
      </w:pPr>
      <w:r w:rsidRPr="00684CEA">
        <w:rPr>
          <w:b/>
          <w:shd w:val="clear" w:color="auto" w:fill="FFFFFF" w:themeFill="background1"/>
        </w:rPr>
        <w:lastRenderedPageBreak/>
        <w:t>C daļa</w:t>
      </w:r>
    </w:p>
    <w:p w14:paraId="623E3E60" w14:textId="77777777" w:rsidR="00C4015B" w:rsidRPr="00684CEA" w:rsidRDefault="00C4015B" w:rsidP="001954F3">
      <w:pPr>
        <w:shd w:val="clear" w:color="auto" w:fill="FFFFFF" w:themeFill="background1"/>
        <w:spacing w:after="160" w:line="240" w:lineRule="auto"/>
        <w:jc w:val="center"/>
        <w:rPr>
          <w:shd w:val="clear" w:color="auto" w:fill="FFFFFF" w:themeFill="background1"/>
        </w:rPr>
      </w:pPr>
      <w:r w:rsidRPr="00684CEA">
        <w:rPr>
          <w:i/>
          <w:shd w:val="clear" w:color="auto" w:fill="FFFFFF" w:themeFill="background1"/>
        </w:rPr>
        <w:t>Curriculum Vitae</w:t>
      </w:r>
    </w:p>
    <w:p w14:paraId="08EBE70F" w14:textId="77777777" w:rsidR="00C4015B" w:rsidRPr="00684CEA" w:rsidRDefault="00C4015B" w:rsidP="001954F3">
      <w:pPr>
        <w:shd w:val="clear" w:color="auto" w:fill="FFFFFF" w:themeFill="background1"/>
        <w:spacing w:after="0" w:line="240" w:lineRule="auto"/>
        <w:rPr>
          <w:b/>
          <w:shd w:val="clear" w:color="auto" w:fill="FFFFFF" w:themeFill="background1"/>
        </w:rPr>
      </w:pPr>
    </w:p>
    <w:p w14:paraId="5D0BD96E" w14:textId="77777777"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Vārds, Uzvārds:</w:t>
      </w:r>
    </w:p>
    <w:p w14:paraId="2AA1268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b/>
          <w:shd w:val="clear" w:color="auto" w:fill="FFFFFF" w:themeFill="background1"/>
        </w:rPr>
        <w:t>Projekta vadītāja pētnieka identifikācijas kods(-i)</w:t>
      </w:r>
      <w:r w:rsidRPr="00684CEA">
        <w:rPr>
          <w:shd w:val="clear" w:color="auto" w:fill="FFFFFF" w:themeFill="background1"/>
        </w:rPr>
        <w:t xml:space="preserve">, ja tāds tiek izmantots (ORCID, Research ID, Scopus Author ID u.c.): </w:t>
      </w:r>
    </w:p>
    <w:p w14:paraId="034FF385"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2D3DED11" w14:textId="77777777"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IZGLĪTĪBA</w:t>
      </w:r>
    </w:p>
    <w:p w14:paraId="3BBC5E0D" w14:textId="77777777" w:rsidR="00C4015B" w:rsidRPr="00684CEA" w:rsidRDefault="00C4015B" w:rsidP="001954F3">
      <w:pPr>
        <w:shd w:val="clear" w:color="auto" w:fill="FFFFFF" w:themeFill="background1"/>
        <w:spacing w:after="0" w:line="240" w:lineRule="auto"/>
        <w:rPr>
          <w:b/>
          <w:shd w:val="clear" w:color="auto" w:fill="FFFFFF" w:themeFill="background1"/>
        </w:rPr>
      </w:pPr>
    </w:p>
    <w:p w14:paraId="4470DE0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Datums</w:t>
      </w:r>
      <w:r w:rsidRPr="00684CEA">
        <w:rPr>
          <w:shd w:val="clear" w:color="auto" w:fill="FFFFFF" w:themeFill="background1"/>
        </w:rPr>
        <w:tab/>
      </w:r>
      <w:r w:rsidRPr="00684CEA">
        <w:rPr>
          <w:shd w:val="clear" w:color="auto" w:fill="FFFFFF" w:themeFill="background1"/>
        </w:rPr>
        <w:tab/>
        <w:t>Doktora grāds [zinātnes nozare]</w:t>
      </w:r>
    </w:p>
    <w:p w14:paraId="3902B36C"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b/>
      </w:r>
      <w:r w:rsidRPr="00684CEA">
        <w:rPr>
          <w:shd w:val="clear" w:color="auto" w:fill="FFFFFF" w:themeFill="background1"/>
        </w:rPr>
        <w:tab/>
        <w:t>[fakultāte/departaments/institūcija/valsts]</w:t>
      </w:r>
    </w:p>
    <w:p w14:paraId="37A9F9E5"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0EE4A0DC" w14:textId="77777777"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DARB</w:t>
      </w:r>
      <w:r w:rsidR="00AF41A8" w:rsidRPr="00684CEA">
        <w:rPr>
          <w:b/>
          <w:shd w:val="clear" w:color="auto" w:fill="FFFFFF" w:themeFill="background1"/>
        </w:rPr>
        <w:t>A PIEREDZE</w:t>
      </w:r>
      <w:r w:rsidRPr="00684CEA">
        <w:rPr>
          <w:b/>
          <w:shd w:val="clear" w:color="auto" w:fill="FFFFFF" w:themeFill="background1"/>
        </w:rPr>
        <w:t xml:space="preserve"> </w:t>
      </w:r>
    </w:p>
    <w:p w14:paraId="73FBC327"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1C7AA7F4"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Datums</w:t>
      </w:r>
      <w:r w:rsidRPr="00684CEA">
        <w:rPr>
          <w:shd w:val="clear" w:color="auto" w:fill="FFFFFF" w:themeFill="background1"/>
        </w:rPr>
        <w:tab/>
      </w:r>
      <w:r w:rsidRPr="00684CEA">
        <w:rPr>
          <w:shd w:val="clear" w:color="auto" w:fill="FFFFFF" w:themeFill="background1"/>
        </w:rPr>
        <w:tab/>
        <w:t>[pašreizējais amats]</w:t>
      </w:r>
    </w:p>
    <w:p w14:paraId="288A0DFD"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b/>
      </w:r>
      <w:r w:rsidRPr="00684CEA">
        <w:rPr>
          <w:shd w:val="clear" w:color="auto" w:fill="FFFFFF" w:themeFill="background1"/>
        </w:rPr>
        <w:tab/>
        <w:t>[institūcija, valsts]</w:t>
      </w:r>
    </w:p>
    <w:p w14:paraId="53476E4A"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765EDC61"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Datums</w:t>
      </w:r>
      <w:r w:rsidRPr="00684CEA">
        <w:rPr>
          <w:shd w:val="clear" w:color="auto" w:fill="FFFFFF" w:themeFill="background1"/>
        </w:rPr>
        <w:tab/>
      </w:r>
      <w:r w:rsidRPr="00684CEA">
        <w:rPr>
          <w:shd w:val="clear" w:color="auto" w:fill="FFFFFF" w:themeFill="background1"/>
        </w:rPr>
        <w:tab/>
        <w:t>[amats]</w:t>
      </w:r>
    </w:p>
    <w:p w14:paraId="30396ABA"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b/>
      </w:r>
      <w:r w:rsidRPr="00684CEA">
        <w:rPr>
          <w:shd w:val="clear" w:color="auto" w:fill="FFFFFF" w:themeFill="background1"/>
        </w:rPr>
        <w:tab/>
        <w:t>[institūcija, valsts]</w:t>
      </w:r>
    </w:p>
    <w:p w14:paraId="25C03438"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59A0093B" w14:textId="4A6F17D4"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PROJEKTI</w:t>
      </w:r>
    </w:p>
    <w:p w14:paraId="6B8F01CF" w14:textId="77777777" w:rsidR="00C4015B" w:rsidRPr="00684CEA" w:rsidRDefault="00C4015B" w:rsidP="001954F3">
      <w:pPr>
        <w:shd w:val="clear" w:color="auto" w:fill="FFFFFF" w:themeFill="background1"/>
        <w:spacing w:after="0" w:line="240" w:lineRule="auto"/>
        <w:rPr>
          <w:b/>
          <w:shd w:val="clear" w:color="auto" w:fill="FFFFFF" w:themeFill="background1"/>
        </w:rPr>
      </w:pPr>
    </w:p>
    <w:p w14:paraId="6845592F" w14:textId="31DB7047" w:rsidR="00C4015B" w:rsidRPr="00684CEA" w:rsidRDefault="00AF41A8"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 xml:space="preserve">ZINĀTNISKĀS </w:t>
      </w:r>
      <w:r w:rsidR="00C4015B" w:rsidRPr="00684CEA">
        <w:rPr>
          <w:b/>
          <w:shd w:val="clear" w:color="auto" w:fill="FFFFFF" w:themeFill="background1"/>
        </w:rPr>
        <w:t>PUBLIKĀCIJAS</w:t>
      </w:r>
      <w:r w:rsidR="00A92415" w:rsidRPr="00684CEA">
        <w:rPr>
          <w:b/>
          <w:shd w:val="clear" w:color="auto" w:fill="FFFFFF" w:themeFill="background1"/>
        </w:rPr>
        <w:t xml:space="preserve"> un INTELEKTUĀLAIS ĪPAŠUMS</w:t>
      </w:r>
    </w:p>
    <w:p w14:paraId="477B4AFF"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w:t>
      </w:r>
      <w:r w:rsidRPr="00684CEA">
        <w:rPr>
          <w:i/>
          <w:shd w:val="clear" w:color="auto" w:fill="FFFFFF" w:themeFill="background1"/>
        </w:rPr>
        <w:t>norādīt līdz piecām zinātniskajām publikācijām vai intelektuālā īpašuma nostiprināšanu apliecinājumiem, kas nozīmīgi šī projekta kontekstā,</w:t>
      </w:r>
      <w:r w:rsidRPr="00684CEA">
        <w:rPr>
          <w:shd w:val="clear" w:color="auto" w:fill="FFFFFF" w:themeFill="background1"/>
        </w:rPr>
        <w:t xml:space="preserve"> </w:t>
      </w:r>
      <w:r w:rsidRPr="00684CEA">
        <w:rPr>
          <w:i/>
          <w:shd w:val="clear" w:color="auto" w:fill="FFFFFF" w:themeFill="background1"/>
        </w:rPr>
        <w:t>papildus norādot kopējo publikāciju skaitu, kopējo citējumu skaitu, citēšanās indeksu, norādot avotu, piemēram, Scopus vai WoSCC</w:t>
      </w:r>
      <w:r w:rsidRPr="00684CEA">
        <w:rPr>
          <w:shd w:val="clear" w:color="auto" w:fill="FFFFFF" w:themeFill="background1"/>
        </w:rPr>
        <w:t>]</w:t>
      </w:r>
    </w:p>
    <w:p w14:paraId="5FF8FA31"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6DA316AB" w14:textId="77777777"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CITA INFORMĀCIJA</w:t>
      </w:r>
    </w:p>
    <w:p w14:paraId="24A99B67"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w:t>
      </w:r>
      <w:r w:rsidRPr="00684CEA">
        <w:rPr>
          <w:i/>
          <w:shd w:val="clear" w:color="auto" w:fill="FFFFFF" w:themeFill="background1"/>
        </w:rPr>
        <w:t>norādīt citu informāciju, iekļaujoties 2 lapaspušu limitā, piemēram, vadīto promocijas vai maģistra darbu skaitu, pienākumus zinātnisko izdevumu redkolēģijās, starptautiskā zinātniskā darba pieredze, pedagoģiskā pieredze u.c.</w:t>
      </w:r>
      <w:r w:rsidRPr="00684CEA">
        <w:rPr>
          <w:shd w:val="clear" w:color="auto" w:fill="FFFFFF" w:themeFill="background1"/>
        </w:rPr>
        <w:t>]</w:t>
      </w:r>
    </w:p>
    <w:p w14:paraId="19BB8CDF" w14:textId="77777777" w:rsidR="00C4015B" w:rsidRPr="00684CEA" w:rsidRDefault="00C4015B" w:rsidP="001954F3">
      <w:pPr>
        <w:shd w:val="clear" w:color="auto" w:fill="FFFFFF" w:themeFill="background1"/>
        <w:spacing w:after="0" w:line="240" w:lineRule="auto"/>
      </w:pPr>
    </w:p>
    <w:p w14:paraId="4B18014E" w14:textId="77777777" w:rsidR="00C4015B" w:rsidRPr="00684CEA" w:rsidRDefault="00C4015B" w:rsidP="001954F3">
      <w:pPr>
        <w:shd w:val="clear" w:color="auto" w:fill="FFFFFF" w:themeFill="background1"/>
        <w:spacing w:after="160" w:line="240" w:lineRule="auto"/>
        <w:jc w:val="left"/>
      </w:pPr>
    </w:p>
    <w:p w14:paraId="72F6F350" w14:textId="77777777" w:rsidR="00C4015B" w:rsidRPr="00684CEA" w:rsidRDefault="00C4015B" w:rsidP="001954F3">
      <w:pPr>
        <w:shd w:val="clear" w:color="auto" w:fill="FFFFFF" w:themeFill="background1"/>
        <w:spacing w:after="160" w:line="259" w:lineRule="auto"/>
        <w:jc w:val="left"/>
      </w:pPr>
      <w:bookmarkStart w:id="5" w:name="_heading=h.1t3h5sf" w:colFirst="0" w:colLast="0"/>
      <w:bookmarkEnd w:id="5"/>
      <w:r w:rsidRPr="00684CEA">
        <w:rPr>
          <w:shd w:val="clear" w:color="auto" w:fill="E6E6E6"/>
        </w:rPr>
        <w:br w:type="page"/>
      </w:r>
    </w:p>
    <w:p w14:paraId="06E12613" w14:textId="77777777" w:rsidR="00C4015B" w:rsidRPr="00684CEA" w:rsidRDefault="00C4015B" w:rsidP="001954F3">
      <w:pPr>
        <w:shd w:val="clear" w:color="auto" w:fill="FFFFFF" w:themeFill="background1"/>
        <w:spacing w:after="0" w:line="259" w:lineRule="auto"/>
        <w:jc w:val="center"/>
        <w:rPr>
          <w:shd w:val="clear" w:color="auto" w:fill="FFFFFF" w:themeFill="background1"/>
        </w:rPr>
      </w:pPr>
      <w:r w:rsidRPr="00684CEA">
        <w:rPr>
          <w:shd w:val="clear" w:color="auto" w:fill="FFFFFF" w:themeFill="background1"/>
        </w:rPr>
        <w:lastRenderedPageBreak/>
        <w:t>D daļa. Projekta iesniedzēja apliecinājums</w:t>
      </w:r>
    </w:p>
    <w:p w14:paraId="067E4A7F" w14:textId="77777777" w:rsidR="00C4015B" w:rsidRPr="00684CEA" w:rsidRDefault="00C4015B" w:rsidP="001954F3">
      <w:pPr>
        <w:shd w:val="clear" w:color="auto" w:fill="FFFFFF" w:themeFill="background1"/>
        <w:spacing w:after="0"/>
        <w:rPr>
          <w:shd w:val="clear" w:color="auto" w:fill="FFFFFF" w:themeFill="background1"/>
        </w:rPr>
      </w:pPr>
    </w:p>
    <w:p w14:paraId="35FCA854" w14:textId="77777777" w:rsidR="00C4015B" w:rsidRPr="00684CEA" w:rsidRDefault="00C4015B" w:rsidP="001954F3">
      <w:pPr>
        <w:shd w:val="clear" w:color="auto" w:fill="FFFFFF" w:themeFill="background1"/>
        <w:spacing w:after="280" w:line="240" w:lineRule="auto"/>
        <w:ind w:firstLine="300"/>
        <w:jc w:val="center"/>
        <w:rPr>
          <w:b/>
          <w:shd w:val="clear" w:color="auto" w:fill="FFFFFF" w:themeFill="background1"/>
        </w:rPr>
      </w:pPr>
      <w:r w:rsidRPr="00684CEA">
        <w:rPr>
          <w:b/>
          <w:shd w:val="clear" w:color="auto" w:fill="FFFFFF" w:themeFill="background1"/>
        </w:rPr>
        <w:t>Projekta iesniedzēja apliecinājums</w:t>
      </w:r>
    </w:p>
    <w:p w14:paraId="38D26F37" w14:textId="77777777" w:rsidR="00C4015B" w:rsidRPr="00684CEA" w:rsidRDefault="00C4015B" w:rsidP="001954F3">
      <w:pPr>
        <w:shd w:val="clear" w:color="auto" w:fill="FFFFFF" w:themeFill="background1"/>
        <w:spacing w:after="0" w:line="240" w:lineRule="auto"/>
        <w:rPr>
          <w:u w:val="single"/>
          <w:shd w:val="clear" w:color="auto" w:fill="FFFFFF" w:themeFill="background1"/>
        </w:rPr>
      </w:pPr>
      <w:r w:rsidRPr="00684CEA">
        <w:rPr>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Reģ. Nr. </w:t>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tās </w:t>
      </w:r>
      <w:r w:rsidRPr="00684CEA">
        <w:rPr>
          <w:u w:val="single"/>
          <w:shd w:val="clear" w:color="auto" w:fill="FFFFFF" w:themeFill="background1"/>
        </w:rPr>
        <w:tab/>
      </w:r>
      <w:r w:rsidR="00F6326A" w:rsidRPr="00684CEA">
        <w:rPr>
          <w:u w:val="single"/>
          <w:shd w:val="clear" w:color="auto" w:fill="FFFFFF" w:themeFill="background1"/>
        </w:rPr>
        <w:t xml:space="preserve">            </w:t>
      </w:r>
      <w:r w:rsidRPr="00684CEA">
        <w:rPr>
          <w:u w:val="single"/>
          <w:shd w:val="clear" w:color="auto" w:fill="FFFFFF" w:themeFill="background1"/>
        </w:rPr>
        <w:tab/>
      </w:r>
      <w:r w:rsidRPr="00684CEA">
        <w:rPr>
          <w:u w:val="single"/>
          <w:shd w:val="clear" w:color="auto" w:fill="FFFFFF" w:themeFill="background1"/>
        </w:rPr>
        <w:tab/>
      </w:r>
    </w:p>
    <w:p w14:paraId="7C015C81" w14:textId="77777777" w:rsidR="00C4015B" w:rsidRPr="00684CEA" w:rsidRDefault="00C4015B" w:rsidP="001954F3">
      <w:pPr>
        <w:shd w:val="clear" w:color="auto" w:fill="FFFFFF" w:themeFill="background1"/>
        <w:spacing w:after="0" w:line="240" w:lineRule="auto"/>
        <w:ind w:firstLine="301"/>
        <w:rPr>
          <w:shd w:val="clear" w:color="auto" w:fill="FFFFFF" w:themeFill="background1"/>
          <w:vertAlign w:val="superscript"/>
        </w:rPr>
      </w:pPr>
      <w:r w:rsidRPr="00684CEA">
        <w:rPr>
          <w:shd w:val="clear" w:color="auto" w:fill="FFFFFF" w:themeFill="background1"/>
          <w:vertAlign w:val="superscript"/>
        </w:rPr>
        <w:tab/>
      </w:r>
      <w:r w:rsidRPr="00684CEA">
        <w:rPr>
          <w:shd w:val="clear" w:color="auto" w:fill="FFFFFF" w:themeFill="background1"/>
          <w:vertAlign w:val="superscript"/>
        </w:rPr>
        <w:tab/>
        <w:t xml:space="preserve">projekta iesniedzējs </w:t>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t>amats, vārds, uzvārds</w:t>
      </w:r>
    </w:p>
    <w:p w14:paraId="5B46C4A9"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 xml:space="preserve">personā, kas darbojas uz </w:t>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pamata, apliecina, ka </w:t>
      </w:r>
    </w:p>
    <w:p w14:paraId="44F374B7" w14:textId="77777777" w:rsidR="00C4015B" w:rsidRPr="00684CEA" w:rsidRDefault="00C4015B" w:rsidP="001954F3">
      <w:pPr>
        <w:shd w:val="clear" w:color="auto" w:fill="FFFFFF" w:themeFill="background1"/>
        <w:spacing w:after="0" w:line="240" w:lineRule="auto"/>
        <w:ind w:left="2880" w:firstLine="720"/>
        <w:rPr>
          <w:shd w:val="clear" w:color="auto" w:fill="FFFFFF" w:themeFill="background1"/>
          <w:vertAlign w:val="superscript"/>
        </w:rPr>
      </w:pPr>
      <w:r w:rsidRPr="00684CEA">
        <w:rPr>
          <w:shd w:val="clear" w:color="auto" w:fill="FFFFFF" w:themeFill="background1"/>
          <w:vertAlign w:val="superscript"/>
        </w:rPr>
        <w:t>nolikuma, statūtu, pilnvaras</w:t>
      </w:r>
    </w:p>
    <w:p w14:paraId="4AD16AD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projekta iesniedzējs:</w:t>
      </w:r>
    </w:p>
    <w:p w14:paraId="5EFCBC8E"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20DA767E" w14:textId="3D7644F0" w:rsidR="00C4015B" w:rsidRPr="00684CEA" w:rsidRDefault="00C4015B" w:rsidP="5A0B7A5C">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1. ir zinātniska institūcija, kas atbilst Ministru kabineta </w:t>
      </w:r>
      <w:r w:rsidR="00FB2EFA" w:rsidRPr="00684CEA">
        <w:rPr>
          <w:shd w:val="clear" w:color="auto" w:fill="FFFFFF" w:themeFill="background1"/>
        </w:rPr>
        <w:t xml:space="preserve">2018. gada 4. septembra </w:t>
      </w:r>
      <w:r w:rsidRPr="00684CEA">
        <w:rPr>
          <w:shd w:val="clear" w:color="auto" w:fill="FFFFFF" w:themeFill="background1"/>
        </w:rPr>
        <w:t xml:space="preserve">noteikumu Nr. </w:t>
      </w:r>
      <w:r w:rsidR="00FB2EFA" w:rsidRPr="00684CEA">
        <w:rPr>
          <w:shd w:val="clear" w:color="auto" w:fill="FFFFFF" w:themeFill="background1"/>
        </w:rPr>
        <w:t>560</w:t>
      </w:r>
      <w:r w:rsidRPr="00684CEA">
        <w:rPr>
          <w:shd w:val="clear" w:color="auto" w:fill="FFFFFF" w:themeFill="background1"/>
        </w:rPr>
        <w:t xml:space="preserve"> “</w:t>
      </w:r>
      <w:r w:rsidR="00FB2EFA" w:rsidRPr="00684CEA">
        <w:rPr>
          <w:shd w:val="clear" w:color="auto" w:fill="FFFFFF" w:themeFill="background1"/>
        </w:rPr>
        <w:t>Valsts pētījumu programmu projektu īstenošanas kārtība</w:t>
      </w:r>
      <w:r w:rsidRPr="00684CEA">
        <w:rPr>
          <w:shd w:val="clear" w:color="auto" w:fill="FFFFFF" w:themeFill="background1"/>
        </w:rPr>
        <w:t xml:space="preserve">” (turpmāk – MK noteikumi Nr. </w:t>
      </w:r>
      <w:r w:rsidR="00FB2EFA" w:rsidRPr="00684CEA">
        <w:rPr>
          <w:shd w:val="clear" w:color="auto" w:fill="FFFFFF" w:themeFill="background1"/>
        </w:rPr>
        <w:t>560</w:t>
      </w:r>
      <w:r w:rsidRPr="00684CEA">
        <w:rPr>
          <w:shd w:val="clear" w:color="auto" w:fill="FFFFFF" w:themeFill="background1"/>
        </w:rPr>
        <w:t>) 2.</w:t>
      </w:r>
      <w:r w:rsidR="00FB2EFA" w:rsidRPr="00684CEA">
        <w:rPr>
          <w:shd w:val="clear" w:color="auto" w:fill="FFFFFF" w:themeFill="background1"/>
        </w:rPr>
        <w:t>2</w:t>
      </w:r>
      <w:r w:rsidRPr="00684CEA">
        <w:rPr>
          <w:shd w:val="clear" w:color="auto" w:fill="FFFFFF" w:themeFill="background1"/>
        </w:rPr>
        <w:t>. un 2.</w:t>
      </w:r>
      <w:r w:rsidR="00FB2EFA" w:rsidRPr="00684CEA">
        <w:rPr>
          <w:shd w:val="clear" w:color="auto" w:fill="FFFFFF" w:themeFill="background1"/>
        </w:rPr>
        <w:t>12</w:t>
      </w:r>
      <w:r w:rsidRPr="00684CEA">
        <w:rPr>
          <w:shd w:val="clear" w:color="auto" w:fill="FFFFFF" w:themeFill="background1"/>
        </w:rPr>
        <w:t>. apakšpunktā noteiktajam. To apliecina, iesniedzot zinātniskās institūcijas finanšu vadības un grāmatvedības politiku un finanšu apgrozījuma pārskatu (F daļa)</w:t>
      </w:r>
      <w:r w:rsidR="18962ED2" w:rsidRPr="00684CEA">
        <w:rPr>
          <w:shd w:val="clear" w:color="auto" w:fill="FFFFFF" w:themeFill="background1"/>
        </w:rPr>
        <w:t xml:space="preserve"> </w:t>
      </w:r>
      <w:r w:rsidR="18962ED2" w:rsidRPr="00684CEA">
        <w:t>par 20</w:t>
      </w:r>
      <w:r w:rsidR="0004236C" w:rsidRPr="00684CEA">
        <w:t>2</w:t>
      </w:r>
      <w:r w:rsidR="00FB2EFA" w:rsidRPr="00684CEA">
        <w:t>1</w:t>
      </w:r>
      <w:r w:rsidR="18962ED2" w:rsidRPr="00684CEA">
        <w:t>., 202</w:t>
      </w:r>
      <w:r w:rsidR="00FB2EFA" w:rsidRPr="00684CEA">
        <w:t>2</w:t>
      </w:r>
      <w:r w:rsidR="18962ED2" w:rsidRPr="00684CEA">
        <w:t>.</w:t>
      </w:r>
      <w:r w:rsidR="00F10E6D" w:rsidRPr="00684CEA">
        <w:t>,</w:t>
      </w:r>
      <w:r w:rsidR="18962ED2" w:rsidRPr="00684CEA">
        <w:t xml:space="preserve"> 202</w:t>
      </w:r>
      <w:r w:rsidR="00FB2EFA" w:rsidRPr="00684CEA">
        <w:t>3</w:t>
      </w:r>
      <w:r w:rsidR="18962ED2" w:rsidRPr="00684CEA">
        <w:t>. gadu</w:t>
      </w:r>
      <w:r w:rsidR="00F10E6D" w:rsidRPr="00684CEA">
        <w:t xml:space="preserve"> vai 202</w:t>
      </w:r>
      <w:r w:rsidR="00FB2EFA" w:rsidRPr="00684CEA">
        <w:t>2</w:t>
      </w:r>
      <w:r w:rsidR="00F10E6D" w:rsidRPr="00684CEA">
        <w:t>., 202</w:t>
      </w:r>
      <w:r w:rsidR="00FB2EFA" w:rsidRPr="00684CEA">
        <w:t>3</w:t>
      </w:r>
      <w:r w:rsidR="00F10E6D" w:rsidRPr="00684CEA">
        <w:t>. un 202</w:t>
      </w:r>
      <w:r w:rsidR="00FB2EFA" w:rsidRPr="00684CEA">
        <w:t>4</w:t>
      </w:r>
      <w:r w:rsidR="00F10E6D" w:rsidRPr="00684CEA">
        <w:t>.</w:t>
      </w:r>
      <w:r w:rsidR="00DD38E1" w:rsidRPr="00684CEA">
        <w:t> </w:t>
      </w:r>
      <w:r w:rsidR="00F10E6D" w:rsidRPr="00684CEA">
        <w:t>gadu (ja pieejams)</w:t>
      </w:r>
      <w:r w:rsidRPr="00684CEA">
        <w:rPr>
          <w:shd w:val="clear" w:color="auto" w:fill="FFFFFF" w:themeFill="background1"/>
        </w:rPr>
        <w:t>. Ja zinātniskajai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(turpmāk – informācijas sistēma) sadaļā “Zinātniskās institūcijas projektu dokumenti”;</w:t>
      </w:r>
    </w:p>
    <w:p w14:paraId="7800909E"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48B8FD3A" w14:textId="209A13F3" w:rsidR="00C4015B" w:rsidRPr="00684CEA" w:rsidRDefault="00C4015B" w:rsidP="34360A1B">
      <w:pPr>
        <w:shd w:val="clear" w:color="auto" w:fill="FFFFFF" w:themeFill="background1"/>
        <w:spacing w:after="0" w:line="240" w:lineRule="auto"/>
        <w:ind w:firstLine="300"/>
        <w:rPr>
          <w:shd w:val="clear" w:color="auto" w:fill="FFFFFF" w:themeFill="background1"/>
        </w:rPr>
      </w:pPr>
      <w:r w:rsidRPr="34360A1B">
        <w:rPr>
          <w:shd w:val="clear" w:color="auto" w:fill="FFFFFF" w:themeFill="background1"/>
        </w:rPr>
        <w:t>2. ir iepazinies ar projekta iesniegumu Nr. XXXX (projekta nosaukums: ”</w:t>
      </w:r>
      <w:r w:rsidRPr="00684CEA">
        <w:rPr>
          <w:shd w:val="clear" w:color="auto" w:fill="FFFFFF" w:themeFill="background1"/>
        </w:rPr>
        <w:tab/>
      </w:r>
      <w:r w:rsidRPr="34360A1B">
        <w:rPr>
          <w:u w:val="single"/>
          <w:shd w:val="clear" w:color="auto" w:fill="FFFFFF" w:themeFill="background1"/>
        </w:rPr>
        <w:t xml:space="preserve">        </w:t>
      </w:r>
      <w:r w:rsidRPr="34360A1B">
        <w:rPr>
          <w:shd w:val="clear" w:color="auto" w:fill="FFFFFF" w:themeFill="background1"/>
        </w:rPr>
        <w:t xml:space="preserve">”) </w:t>
      </w:r>
      <w:r w:rsidR="41A4F9E7" w:rsidRPr="34360A1B">
        <w:rPr>
          <w:shd w:val="clear" w:color="auto" w:fill="FFFFFF" w:themeFill="background1"/>
        </w:rPr>
        <w:t xml:space="preserve">(turpmāk - </w:t>
      </w:r>
      <w:r w:rsidR="00AF2DCD" w:rsidRPr="34360A1B">
        <w:rPr>
          <w:shd w:val="clear" w:color="auto" w:fill="FFFFFF" w:themeFill="background1"/>
        </w:rPr>
        <w:t>PIP</w:t>
      </w:r>
      <w:r w:rsidR="41A4F9E7" w:rsidRPr="34360A1B">
        <w:rPr>
          <w:shd w:val="clear" w:color="auto" w:fill="FFFFFF" w:themeFill="background1"/>
        </w:rPr>
        <w:t xml:space="preserve"> iesniegums) </w:t>
      </w:r>
      <w:r w:rsidRPr="34360A1B">
        <w:rPr>
          <w:shd w:val="clear" w:color="auto" w:fill="FFFFFF" w:themeFill="background1"/>
        </w:rPr>
        <w:t xml:space="preserve">un apstiprina, ka nodrošinās projekta īstenošanu, kā arī apliecina, ka </w:t>
      </w:r>
      <w:r w:rsidR="00AF2DCD" w:rsidRPr="34360A1B">
        <w:rPr>
          <w:shd w:val="clear" w:color="auto" w:fill="FFFFFF" w:themeFill="background1"/>
        </w:rPr>
        <w:t>PIP</w:t>
      </w:r>
      <w:r w:rsidRPr="34360A1B">
        <w:rPr>
          <w:shd w:val="clear" w:color="auto" w:fill="FFFFFF" w:themeFill="background1"/>
        </w:rPr>
        <w:t xml:space="preserve"> iesniegumā norādītā informācija ir patiesa;</w:t>
      </w:r>
    </w:p>
    <w:p w14:paraId="7BD76F69"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12DA0B14" w14:textId="5FA1572E" w:rsidR="00C4015B" w:rsidRPr="00684CEA" w:rsidRDefault="00C4015B" w:rsidP="00986A35">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3. ir iepazinies ar visiem finansējuma saņemšanas nosacījumiem, kas norādīti MK noteikumos Nr. </w:t>
      </w:r>
      <w:r w:rsidR="00986A35" w:rsidRPr="00684CEA">
        <w:rPr>
          <w:shd w:val="clear" w:color="auto" w:fill="FFFFFF" w:themeFill="background1"/>
        </w:rPr>
        <w:t>560</w:t>
      </w:r>
      <w:r w:rsidRPr="00684CEA">
        <w:rPr>
          <w:shd w:val="clear" w:color="auto" w:fill="FFFFFF" w:themeFill="background1"/>
        </w:rPr>
        <w:t xml:space="preserve"> un </w:t>
      </w:r>
      <w:r w:rsidR="00986A35" w:rsidRPr="00684CEA">
        <w:rPr>
          <w:shd w:val="clear" w:color="auto" w:fill="FFFFFF" w:themeFill="background1"/>
        </w:rPr>
        <w:t xml:space="preserve">Ilgtermiņa valsts pētījumu programmas “Biomedicīnas un fotonikas pētniecības platforma inovatīvu produktu radīšanai” (BioPhoT) Platformas projektu vadības grupas </w:t>
      </w:r>
      <w:r w:rsidRPr="00684CEA">
        <w:rPr>
          <w:shd w:val="clear" w:color="auto" w:fill="FFFFFF" w:themeFill="background1"/>
        </w:rPr>
        <w:t>202</w:t>
      </w:r>
      <w:r w:rsidR="00986A35" w:rsidRPr="00684CEA">
        <w:rPr>
          <w:shd w:val="clear" w:color="auto" w:fill="FFFFFF" w:themeFill="background1"/>
        </w:rPr>
        <w:t>5</w:t>
      </w:r>
      <w:r w:rsidRPr="00684CEA">
        <w:rPr>
          <w:shd w:val="clear" w:color="auto" w:fill="FFFFFF" w:themeFill="background1"/>
        </w:rPr>
        <w:t xml:space="preserve">. gada </w:t>
      </w:r>
      <w:r w:rsidR="5A7EC525" w:rsidRPr="00684CEA">
        <w:rPr>
          <w:shd w:val="clear" w:color="auto" w:fill="FFFFFF" w:themeFill="background1"/>
        </w:rPr>
        <w:t xml:space="preserve">______________ </w:t>
      </w:r>
      <w:r w:rsidRPr="00684CEA">
        <w:rPr>
          <w:shd w:val="clear" w:color="auto" w:fill="FFFFFF" w:themeFill="background1"/>
        </w:rPr>
        <w:t>apstiprinātajā “</w:t>
      </w:r>
      <w:r w:rsidR="00D731A2" w:rsidRPr="00684CEA">
        <w:rPr>
          <w:shd w:val="clear" w:color="auto" w:fill="FFFFFF" w:themeFill="background1"/>
        </w:rPr>
        <w:t>Platformas “Biomedicīnas un fotonikas pētniecības platforma inovatīvu produktu radīšanai (BioPhoT)” pētniecības un inovāciju projektu konkursa nolikumā</w:t>
      </w:r>
      <w:r w:rsidRPr="00684CEA">
        <w:rPr>
          <w:shd w:val="clear" w:color="auto" w:fill="FFFFFF" w:themeFill="background1"/>
        </w:rPr>
        <w:t>” (turpmāk – nolikums) un projekta īstenošanas gaitā apņemas tos ievērot. P</w:t>
      </w:r>
      <w:r w:rsidR="00AF2DCD" w:rsidRPr="00684CEA">
        <w:rPr>
          <w:shd w:val="clear" w:color="auto" w:fill="FFFFFF" w:themeFill="background1"/>
        </w:rPr>
        <w:t xml:space="preserve">IP </w:t>
      </w:r>
      <w:r w:rsidRPr="00684CEA">
        <w:rPr>
          <w:shd w:val="clear" w:color="auto" w:fill="FFFFFF" w:themeFill="background1"/>
        </w:rPr>
        <w:t>iesniegumā norādītais finansējums projekta īstenošanai ir</w:t>
      </w:r>
      <w:r w:rsidR="008C352C" w:rsidRPr="00684CEA">
        <w:rPr>
          <w:shd w:val="clear" w:color="auto" w:fill="FFFFFF" w:themeFill="background1"/>
        </w:rPr>
        <w:t xml:space="preserve"> ____</w:t>
      </w:r>
      <w:r w:rsidRPr="00684CEA">
        <w:rPr>
          <w:shd w:val="clear" w:color="auto" w:fill="FFFFFF" w:themeFill="background1"/>
        </w:rPr>
        <w:t xml:space="preserve"> </w:t>
      </w:r>
      <w:r w:rsidRPr="00684CEA">
        <w:rPr>
          <w:i/>
          <w:iCs/>
          <w:shd w:val="clear" w:color="auto" w:fill="FFFFFF" w:themeFill="background1"/>
        </w:rPr>
        <w:t>euro</w:t>
      </w:r>
      <w:r w:rsidRPr="00684CEA">
        <w:rPr>
          <w:shd w:val="clear" w:color="auto" w:fill="FFFFFF" w:themeFill="background1"/>
        </w:rPr>
        <w:t xml:space="preserve"> </w:t>
      </w:r>
      <w:r w:rsidR="3708BFFE" w:rsidRPr="00684CEA">
        <w:t xml:space="preserve">projekta īstenošanas laikam –  </w:t>
      </w:r>
      <w:r w:rsidR="000764E6" w:rsidRPr="00684CEA">
        <w:t>12</w:t>
      </w:r>
      <w:r w:rsidR="00AE255C" w:rsidRPr="00684CEA">
        <w:t xml:space="preserve"> </w:t>
      </w:r>
      <w:r w:rsidRPr="00684CEA">
        <w:rPr>
          <w:shd w:val="clear" w:color="auto" w:fill="FFFFFF" w:themeFill="background1"/>
        </w:rPr>
        <w:t>mēnešiem;</w:t>
      </w:r>
    </w:p>
    <w:p w14:paraId="51E7C286"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431E7ABA" w14:textId="1471E35D"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4. apliecina, ka projekta vadītājam ir atbilstoša pieredze un zināšanas, lai pildītu uzdevumus, kas noteikti </w:t>
      </w:r>
      <w:r w:rsidR="00AF2DCD" w:rsidRPr="00684CEA">
        <w:rPr>
          <w:shd w:val="clear" w:color="auto" w:fill="FFFFFF" w:themeFill="background1"/>
        </w:rPr>
        <w:t xml:space="preserve">PIP </w:t>
      </w:r>
      <w:r w:rsidRPr="00684CEA">
        <w:rPr>
          <w:shd w:val="clear" w:color="auto" w:fill="FFFFFF" w:themeFill="background1"/>
        </w:rPr>
        <w:t>iesniegumā;</w:t>
      </w:r>
    </w:p>
    <w:p w14:paraId="03570891"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3CF051BB" w14:textId="4F2837C8" w:rsidR="00C4015B"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5. apņemas ievērot publicitātes prasības atbilstoši nolikuma </w:t>
      </w:r>
      <w:r w:rsidR="00AF2DCD" w:rsidRPr="00684CEA">
        <w:rPr>
          <w:shd w:val="clear" w:color="auto" w:fill="FFFFFF" w:themeFill="background1"/>
        </w:rPr>
        <w:t>IX sadaļas “Informācijas un publicitātes prasības” nosacījumiem</w:t>
      </w:r>
      <w:r w:rsidRPr="00684CEA">
        <w:rPr>
          <w:shd w:val="clear" w:color="auto" w:fill="FFFFFF" w:themeFill="background1"/>
        </w:rPr>
        <w:t>, īstenojot projekta aktivitātes un publicējot informatīvos materiālus;</w:t>
      </w:r>
    </w:p>
    <w:p w14:paraId="6A7C4F78" w14:textId="77777777" w:rsidR="00C4015B" w:rsidRPr="00684CEA" w:rsidRDefault="00C4015B" w:rsidP="00E13AC0">
      <w:pPr>
        <w:shd w:val="clear" w:color="auto" w:fill="FFFFFF" w:themeFill="background1"/>
        <w:spacing w:after="0" w:line="240" w:lineRule="auto"/>
        <w:rPr>
          <w:shd w:val="clear" w:color="auto" w:fill="FFFFFF" w:themeFill="background1"/>
        </w:rPr>
      </w:pPr>
    </w:p>
    <w:p w14:paraId="68EF5761" w14:textId="31CD74EA" w:rsidR="00AF2DCD" w:rsidRPr="00684CEA" w:rsidRDefault="00E13AC0" w:rsidP="001954F3">
      <w:pPr>
        <w:shd w:val="clear" w:color="auto" w:fill="FFFFFF" w:themeFill="background1"/>
        <w:spacing w:after="0" w:line="240" w:lineRule="auto"/>
        <w:ind w:left="284"/>
        <w:rPr>
          <w:shd w:val="clear" w:color="auto" w:fill="FFFFFF" w:themeFill="background1"/>
        </w:rPr>
      </w:pPr>
      <w:r>
        <w:rPr>
          <w:shd w:val="clear" w:color="auto" w:fill="FFFFFF" w:themeFill="background1"/>
        </w:rPr>
        <w:t>6</w:t>
      </w:r>
      <w:r w:rsidR="00C4015B" w:rsidRPr="00684CEA">
        <w:rPr>
          <w:shd w:val="clear" w:color="auto" w:fill="FFFFFF" w:themeFill="background1"/>
        </w:rPr>
        <w:t>. Parakstot šo apliecinājumu, esmu informēts, ka:</w:t>
      </w:r>
    </w:p>
    <w:p w14:paraId="3E0194F2" w14:textId="5992407D" w:rsidR="00C4015B" w:rsidRPr="00684CEA" w:rsidRDefault="00C4015B" w:rsidP="001954F3">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br/>
      </w:r>
      <w:r w:rsidR="00E13AC0">
        <w:rPr>
          <w:shd w:val="clear" w:color="auto" w:fill="FFFFFF" w:themeFill="background1"/>
        </w:rPr>
        <w:t>6</w:t>
      </w:r>
      <w:r w:rsidRPr="00684CEA">
        <w:rPr>
          <w:shd w:val="clear" w:color="auto" w:fill="FFFFFF" w:themeFill="background1"/>
        </w:rPr>
        <w:t xml:space="preserve">.1. personas datu apstrādes mērķis </w:t>
      </w:r>
      <w:r w:rsidR="00AF2DCD" w:rsidRPr="00684CEA">
        <w:rPr>
          <w:shd w:val="clear" w:color="auto" w:fill="FFFFFF" w:themeFill="background1"/>
        </w:rPr>
        <w:t>– Latvijas Organiskās sintēzes institūta (turpmāk -Vadošais partneris), Latvijas Universitātes Cietvielu fizikas institūta, Latvijas Biomedicīnas pētījumu un studiju centra, Rīgas Stradiņa universitātes, Rīgas Tehniskās universitātes, Latvijas Universitātes, Pārtikas drošības, dzīvnieku veselības un vides zinātniskais institūta "BIOR", Latvijas Valsts koksnes ķīmijas institūta, Elektronikas un datorzinātņu institūta ( turpmāk  - Sadarbības partneri) pienākums izpildīt normatīvo aktu prasības konkursā iesniegto PIP iesniegumu vērtēšanai, lēmuma pieņemšanai, PIP īstenošanai, kā arī piešķirtā finansējuma administrēšanai</w:t>
      </w:r>
      <w:r w:rsidRPr="00684CEA">
        <w:rPr>
          <w:shd w:val="clear" w:color="auto" w:fill="FFFFFF" w:themeFill="background1"/>
        </w:rPr>
        <w:t>;</w:t>
      </w:r>
    </w:p>
    <w:p w14:paraId="0B1EAB0A" w14:textId="1A694F8A" w:rsidR="00AF2DCD" w:rsidRPr="00684CEA" w:rsidRDefault="00E13AC0" w:rsidP="00AF2DCD">
      <w:pPr>
        <w:shd w:val="clear" w:color="auto" w:fill="FFFFFF" w:themeFill="background1"/>
        <w:spacing w:after="0" w:line="240" w:lineRule="auto"/>
        <w:ind w:left="300"/>
        <w:rPr>
          <w:shd w:val="clear" w:color="auto" w:fill="FFFFFF" w:themeFill="background1"/>
        </w:rPr>
      </w:pPr>
      <w:r>
        <w:rPr>
          <w:shd w:val="clear" w:color="auto" w:fill="FFFFFF" w:themeFill="background1"/>
        </w:rPr>
        <w:lastRenderedPageBreak/>
        <w:t>6</w:t>
      </w:r>
      <w:r w:rsidR="00C4015B" w:rsidRPr="00684CEA">
        <w:rPr>
          <w:shd w:val="clear" w:color="auto" w:fill="FFFFFF" w:themeFill="background1"/>
        </w:rPr>
        <w:t xml:space="preserve">.2. </w:t>
      </w:r>
      <w:r w:rsidR="00AF2DCD" w:rsidRPr="00684CEA">
        <w:rPr>
          <w:shd w:val="clear" w:color="auto" w:fill="FFFFFF" w:themeFill="background1"/>
        </w:rPr>
        <w:t>datu apstrādes pārziņi (koppārziņi) ir:</w:t>
      </w:r>
    </w:p>
    <w:p w14:paraId="32946285" w14:textId="17CF65F9" w:rsidR="00AF2DCD" w:rsidRDefault="00E13AC0" w:rsidP="00AF2DCD">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AF2DCD" w:rsidRPr="00684CEA">
        <w:rPr>
          <w:shd w:val="clear" w:color="auto" w:fill="FFFFFF" w:themeFill="background1"/>
        </w:rPr>
        <w:t>.2.1.</w:t>
      </w:r>
      <w:r w:rsidR="00AF2DCD" w:rsidRPr="00684CEA">
        <w:rPr>
          <w:shd w:val="clear" w:color="auto" w:fill="FFFFFF" w:themeFill="background1"/>
        </w:rPr>
        <w:tab/>
        <w:t xml:space="preserve">Latvijas Organiskās sintēzes institūts, Aizkraukles iela 21, Rīga, LV-1006, tālrunis +371 67014801, e-pasts </w:t>
      </w:r>
      <w:hyperlink r:id="rId12" w:history="1">
        <w:r w:rsidR="00336F0E" w:rsidRPr="00BD08FA">
          <w:rPr>
            <w:rStyle w:val="Hyperlink"/>
            <w:shd w:val="clear" w:color="auto" w:fill="FFFFFF" w:themeFill="background1"/>
          </w:rPr>
          <w:t>sinta@osi.lv</w:t>
        </w:r>
      </w:hyperlink>
      <w:r w:rsidR="00AF2DCD" w:rsidRPr="00684CEA">
        <w:rPr>
          <w:shd w:val="clear" w:color="auto" w:fill="FFFFFF" w:themeFill="background1"/>
        </w:rPr>
        <w:t>;</w:t>
      </w:r>
    </w:p>
    <w:p w14:paraId="378855DA" w14:textId="37F6FEFD"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6.2.2.</w:t>
      </w:r>
      <w:r w:rsidRPr="00336F0E">
        <w:rPr>
          <w:shd w:val="clear" w:color="auto" w:fill="FFFFFF" w:themeFill="background1"/>
        </w:rPr>
        <w:tab/>
        <w:t>Latvijas Universitātes Cietvielu fizikas institūts, Ķengaraga iela 8, Rīga, LV-1063, tālrunis: + 371 67187816, e-pasts: issp@cfi.lu.lv;</w:t>
      </w:r>
    </w:p>
    <w:p w14:paraId="04526B5C" w14:textId="4C2B8D68"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.2.3.</w:t>
      </w:r>
      <w:r w:rsidRPr="00336F0E">
        <w:rPr>
          <w:shd w:val="clear" w:color="auto" w:fill="FFFFFF" w:themeFill="background1"/>
        </w:rPr>
        <w:tab/>
        <w:t>Biomedicīnas pētījumu un studiju centrs, Rātsupītes iela 1 k-1, Rīga, LV-1067, tālrunis + 371 67808200, e-pasts bmc@biomed.lu.lv;</w:t>
      </w:r>
    </w:p>
    <w:p w14:paraId="68ED4FC2" w14:textId="6F7F3425"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.2.4.</w:t>
      </w:r>
      <w:r w:rsidRPr="00336F0E">
        <w:rPr>
          <w:shd w:val="clear" w:color="auto" w:fill="FFFFFF" w:themeFill="background1"/>
        </w:rPr>
        <w:tab/>
        <w:t xml:space="preserve">Rīgas Stradiņa universitāte, Dzirciema iela 16, Rīga, LV-1007, tālrunis: + 371 67409144 , e-pasts: personu.dati@rsu.lv; </w:t>
      </w:r>
    </w:p>
    <w:p w14:paraId="7319AD2D" w14:textId="6E610EA3"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.2.5.</w:t>
      </w:r>
      <w:r w:rsidRPr="00336F0E">
        <w:rPr>
          <w:shd w:val="clear" w:color="auto" w:fill="FFFFFF" w:themeFill="background1"/>
        </w:rPr>
        <w:tab/>
        <w:t>Rīgas Tehniskā universitāte, Ķīpsalas iela 6A, Rīgā, LV-1048, tālrunis: + 371 67089333, e-pasts: rtu@rtu.lv;</w:t>
      </w:r>
    </w:p>
    <w:p w14:paraId="3B15802C" w14:textId="5D468821"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.2.6.</w:t>
      </w:r>
      <w:r w:rsidRPr="00336F0E">
        <w:rPr>
          <w:shd w:val="clear" w:color="auto" w:fill="FFFFFF" w:themeFill="background1"/>
        </w:rPr>
        <w:tab/>
        <w:t>Latvijas Universitāte, Raiņa bulv. 19, Rīga, LV-1586, tālrunis: + 371 67034777, e-pasts: lu@lu.lv;</w:t>
      </w:r>
    </w:p>
    <w:p w14:paraId="42E2F652" w14:textId="3E285030"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.2.7.</w:t>
      </w:r>
      <w:r w:rsidRPr="00336F0E">
        <w:rPr>
          <w:shd w:val="clear" w:color="auto" w:fill="FFFFFF" w:themeFill="background1"/>
        </w:rPr>
        <w:tab/>
        <w:t>Pārtikas drošības, dzīvnieku veselības un vides zinātniskais institūts "BIOR", Lejupes iela 3, Rīga, LV-1076, tālrunis: + 371 67620513, e-pasts: bior@bior.lv;</w:t>
      </w:r>
    </w:p>
    <w:p w14:paraId="18107591" w14:textId="4792EACA"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.2.8.</w:t>
      </w:r>
      <w:r w:rsidRPr="00336F0E">
        <w:rPr>
          <w:shd w:val="clear" w:color="auto" w:fill="FFFFFF" w:themeFill="background1"/>
        </w:rPr>
        <w:tab/>
        <w:t>Latvijas Valsts Koksnes ķīmijas institūts, Dzērbenes iela 27, Rīga, LV-1006, tālrunis: + 371 67553063, e-pasts: kki@kki.lv;</w:t>
      </w:r>
    </w:p>
    <w:p w14:paraId="1C6C1713" w14:textId="6E3E0B6F" w:rsid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.2.9.</w:t>
      </w:r>
      <w:r w:rsidRPr="00336F0E">
        <w:rPr>
          <w:shd w:val="clear" w:color="auto" w:fill="FFFFFF" w:themeFill="background1"/>
        </w:rPr>
        <w:tab/>
        <w:t>Elektronikas un datorzinātņu institūts, Dzērbenes iela 14, Rīga, LV-1006, tālrunis: + 371 67554500, e-pasts: info@edi.lv</w:t>
      </w:r>
    </w:p>
    <w:p w14:paraId="0A87BD54" w14:textId="77777777" w:rsidR="00336F0E" w:rsidRPr="00684CEA" w:rsidRDefault="00336F0E" w:rsidP="00AF2DCD">
      <w:pPr>
        <w:shd w:val="clear" w:color="auto" w:fill="FFFFFF" w:themeFill="background1"/>
        <w:spacing w:after="0" w:line="240" w:lineRule="auto"/>
        <w:ind w:left="300"/>
        <w:rPr>
          <w:shd w:val="clear" w:color="auto" w:fill="FFFFFF" w:themeFill="background1"/>
        </w:rPr>
      </w:pPr>
    </w:p>
    <w:p w14:paraId="0C82B2C5" w14:textId="1867EF34"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0D10EFA2" w14:textId="4EE05992"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 xml:space="preserve">.4. </w:t>
      </w:r>
      <w:r w:rsidR="00AF2DCD" w:rsidRPr="00684CEA">
        <w:rPr>
          <w:shd w:val="clear" w:color="auto" w:fill="FFFFFF" w:themeFill="background1"/>
        </w:rPr>
        <w:t>personas datu apstrādes pamatojums: Vadošais partneris un Sadarbības partneri datus apstrādā, lai nodrošinātu konkursā iesniegtā PIP iesnieguma izvērtēšanu atbilstoši MK noteikumiem un Nolikumam. PIP apstiprināšanas gadījumā, Vadošais partneris un Sadarbības partneri nodrošina turpmāku datu apstrādi PIP īstenošanas laikā, tai skaitā finansējuma administrēšanas un PIP īstenošanas progresa uzraudzības vajadzībām, auditam un revīzijai</w:t>
      </w:r>
      <w:r w:rsidR="00C4015B" w:rsidRPr="00684CEA">
        <w:rPr>
          <w:shd w:val="clear" w:color="auto" w:fill="FFFFFF" w:themeFill="background1"/>
        </w:rPr>
        <w:t xml:space="preserve">; </w:t>
      </w:r>
    </w:p>
    <w:p w14:paraId="5DC5D8F1" w14:textId="3085380B"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.5.</w:t>
      </w:r>
      <w:r w:rsidR="00AF2DCD" w:rsidRPr="00684CEA">
        <w:rPr>
          <w:shd w:val="clear" w:color="auto" w:fill="FFFFFF" w:themeFill="background1"/>
        </w:rPr>
        <w:tab/>
        <w:t>PIP iesniegums pastāvīgi glabājas pie Vadošā partnera un Sadarbības partneriem un  Vadošais partneris un Sadarbības partneris veic datu apstrādi visu PIP īstenošanas laiku un 10 gadus pēc PIP īstenošanas beigām</w:t>
      </w:r>
      <w:r w:rsidR="00C4015B" w:rsidRPr="00684CEA">
        <w:rPr>
          <w:shd w:val="clear" w:color="auto" w:fill="FFFFFF" w:themeFill="background1"/>
        </w:rPr>
        <w:t>;</w:t>
      </w:r>
    </w:p>
    <w:p w14:paraId="0A206D25" w14:textId="4D4726EC" w:rsidR="00C4015B" w:rsidRPr="00684CEA" w:rsidRDefault="00E13AC0" w:rsidP="001954F3">
      <w:pPr>
        <w:shd w:val="clear" w:color="auto" w:fill="FFFFFF" w:themeFill="background1"/>
        <w:spacing w:after="0" w:line="240" w:lineRule="auto"/>
        <w:ind w:left="300"/>
        <w:rPr>
          <w:shd w:val="clear" w:color="auto" w:fill="FFFFFF" w:themeFill="background1"/>
        </w:rPr>
      </w:pPr>
      <w:bookmarkStart w:id="6" w:name="_Hlk157083712"/>
      <w:r>
        <w:rPr>
          <w:shd w:val="clear" w:color="auto" w:fill="FFFFFF" w:themeFill="background1"/>
        </w:rPr>
        <w:t>6</w:t>
      </w:r>
      <w:r w:rsidR="00C4015B" w:rsidRPr="00684CEA">
        <w:rPr>
          <w:shd w:val="clear" w:color="auto" w:fill="FFFFFF" w:themeFill="background1"/>
        </w:rPr>
        <w:t xml:space="preserve">.6. </w:t>
      </w:r>
      <w:r w:rsidR="004610D3" w:rsidRPr="00684CEA">
        <w:rPr>
          <w:shd w:val="clear" w:color="auto" w:fill="FFFFFF" w:themeFill="background1"/>
        </w:rPr>
        <w:t>iespējamie personas datu saņēmēji ir Vadošā partnera un Sadarbības partneru darbinieki, Industrijas eksperti, Padomes piesaistītie zinātniskie eksperti kā arī Platformas projektu vadības grupas locekļi, kuri nodrošina konkursa īstenošanu, izvērtēšanu un atskaišu pārbaudi. PIP iesniegums ir pieejams arī Valsts kontroles pārbaužu un revīzijas nolūkā</w:t>
      </w:r>
      <w:r w:rsidR="00C4015B" w:rsidRPr="00684CEA">
        <w:rPr>
          <w:shd w:val="clear" w:color="auto" w:fill="FFFFFF" w:themeFill="background1"/>
        </w:rPr>
        <w:t>;</w:t>
      </w:r>
    </w:p>
    <w:bookmarkEnd w:id="6"/>
    <w:p w14:paraId="1907E4E2" w14:textId="76494AEA"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.7. personai ir tiesības prasīt datu labošanu vai dzēšanu;</w:t>
      </w:r>
    </w:p>
    <w:p w14:paraId="5EE46DAB" w14:textId="68B6E9F6"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.8. personai ir tiesības iesniegt sūdzību Datu valsts inspekcijai.</w:t>
      </w:r>
    </w:p>
    <w:p w14:paraId="7C502278"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2D2CAD77" w14:textId="615F0F4D" w:rsidR="00C4015B" w:rsidRDefault="00E13AC0" w:rsidP="001954F3">
      <w:pPr>
        <w:shd w:val="clear" w:color="auto" w:fill="FFFFFF" w:themeFill="background1"/>
        <w:spacing w:after="0" w:line="240" w:lineRule="auto"/>
        <w:ind w:firstLine="300"/>
        <w:rPr>
          <w:shd w:val="clear" w:color="auto" w:fill="FFFFFF" w:themeFill="background1"/>
        </w:rPr>
      </w:pPr>
      <w:r>
        <w:rPr>
          <w:shd w:val="clear" w:color="auto" w:fill="FFFFFF" w:themeFill="background1"/>
        </w:rPr>
        <w:t xml:space="preserve">7. </w:t>
      </w:r>
      <w:r w:rsidRPr="00E13AC0">
        <w:rPr>
          <w:shd w:val="clear" w:color="auto" w:fill="FFFFFF" w:themeFill="background1"/>
        </w:rPr>
        <w:t>pamatojoties uz 2014.gada 31.jūlija Regulas Nr.833/2014 par ierobežojošiem pasākumiem saistībā ar Krievijas darbībām, kas destabilizē situāciju Ukrainā 3.panta 2.punkta c) apakšpunktā noteikto un Starptautisko un Latvijas Republikas nacionālo sankciju likuma 2.panta otrajā daļā noteikto, apliecina, ka PIP iesnieguma ietvaros netiks iesaistīti Krievijas Federācijas pilsoņi – pētnieki, zinātnieki un cits akadēmiskais personāls, plānota sadarbība ar Krievijas Federācijas pasniedzējiem, darbiniekiem, mācību un zinātniskajām iestādēm, kā arī netiks nodarbināti vai  plānota sadarbība ar Starptautisko un Latvijas Republikas nacionālo sankciju sarakstos iekļautiem darbiniekiem;</w:t>
      </w:r>
    </w:p>
    <w:p w14:paraId="0C34BA14" w14:textId="77777777" w:rsidR="00E13AC0" w:rsidRPr="00684CEA" w:rsidRDefault="00E13AC0" w:rsidP="001954F3">
      <w:pPr>
        <w:shd w:val="clear" w:color="auto" w:fill="FFFFFF" w:themeFill="background1"/>
        <w:spacing w:after="0" w:line="240" w:lineRule="auto"/>
        <w:ind w:firstLine="300"/>
        <w:rPr>
          <w:shd w:val="clear" w:color="auto" w:fill="FFFFFF" w:themeFill="background1"/>
        </w:rPr>
      </w:pPr>
    </w:p>
    <w:p w14:paraId="26078440" w14:textId="34F5F50B" w:rsidR="00C4015B" w:rsidRPr="00684CEA" w:rsidRDefault="00E13AC0" w:rsidP="001954F3">
      <w:pPr>
        <w:shd w:val="clear" w:color="auto" w:fill="FFFFFF" w:themeFill="background1"/>
        <w:spacing w:after="0" w:line="240" w:lineRule="auto"/>
        <w:ind w:firstLine="300"/>
        <w:rPr>
          <w:shd w:val="clear" w:color="auto" w:fill="FFFFFF" w:themeFill="background1"/>
        </w:rPr>
      </w:pPr>
      <w:r>
        <w:rPr>
          <w:shd w:val="clear" w:color="auto" w:fill="FFFFFF" w:themeFill="background1"/>
        </w:rPr>
        <w:lastRenderedPageBreak/>
        <w:t>8</w:t>
      </w:r>
      <w:r w:rsidR="00C4015B" w:rsidRPr="00684CEA">
        <w:rPr>
          <w:shd w:val="clear" w:color="auto" w:fill="FFFFFF" w:themeFill="background1"/>
        </w:rPr>
        <w:t xml:space="preserve">. apliecina, ka </w:t>
      </w:r>
      <w:r w:rsidR="002F422C" w:rsidRPr="00684CEA">
        <w:rPr>
          <w:shd w:val="clear" w:color="auto" w:fill="FFFFFF" w:themeFill="background1"/>
        </w:rPr>
        <w:t>PIP</w:t>
      </w:r>
      <w:r w:rsidR="00C4015B" w:rsidRPr="00684CEA">
        <w:rPr>
          <w:shd w:val="clear" w:color="auto" w:fill="FFFFFF" w:themeFill="background1"/>
        </w:rPr>
        <w:t xml:space="preserve"> iesnieguma iesniegšanas brīdī projekts netiek un nav finansēts/līdzfinansēts no citiem publiskajiem un privātajiem finansēšanas avotiem, tai skaitā ar Eiropas Savienības fondu un citu starptautisko finanšu instrumentu finansējumu un ka nav iesniedzis vienu un to pašu projekta iesniegumu vai tā daļas finansēšanai no citiem finanšu avotiem un nepretendē saņemt dubultu finansējumu viena un tā paša projekta īstenošanai</w:t>
      </w:r>
      <w:r w:rsidR="000167CB" w:rsidRPr="00684CEA">
        <w:rPr>
          <w:shd w:val="clear" w:color="auto" w:fill="FFFFFF" w:themeFill="background1"/>
        </w:rPr>
        <w:t>. Uzskaitīt projekta zinātniskās grupas locekļu</w:t>
      </w:r>
      <w:r w:rsidR="5606D89F" w:rsidRPr="00684CEA">
        <w:rPr>
          <w:shd w:val="clear" w:color="auto" w:fill="FFFFFF" w:themeFill="background1"/>
        </w:rPr>
        <w:t>s</w:t>
      </w:r>
      <w:r w:rsidR="00474818" w:rsidRPr="00684CEA">
        <w:rPr>
          <w:shd w:val="clear" w:color="auto" w:fill="FFFFFF" w:themeFill="background1"/>
        </w:rPr>
        <w:t>, kuri strādā projekta iesniedzēja zinātniskajā institūcijā,</w:t>
      </w:r>
      <w:r w:rsidR="000167CB" w:rsidRPr="00684CEA">
        <w:rPr>
          <w:shd w:val="clear" w:color="auto" w:fill="FFFFFF" w:themeFill="background1"/>
        </w:rPr>
        <w:t xml:space="preserve"> īstenoto</w:t>
      </w:r>
      <w:r w:rsidR="00426E94" w:rsidRPr="00684CEA">
        <w:rPr>
          <w:shd w:val="clear" w:color="auto" w:fill="FFFFFF" w:themeFill="background1"/>
        </w:rPr>
        <w:t>s</w:t>
      </w:r>
      <w:r w:rsidR="000167CB" w:rsidRPr="00684CEA">
        <w:rPr>
          <w:shd w:val="clear" w:color="auto" w:fill="FFFFFF" w:themeFill="background1"/>
        </w:rPr>
        <w:t xml:space="preserve"> </w:t>
      </w:r>
      <w:r w:rsidR="00474818" w:rsidRPr="00684CEA">
        <w:rPr>
          <w:shd w:val="clear" w:color="auto" w:fill="FFFFFF" w:themeFill="background1"/>
        </w:rPr>
        <w:t xml:space="preserve">projektus </w:t>
      </w:r>
      <w:r w:rsidR="00426E94" w:rsidRPr="00684CEA">
        <w:rPr>
          <w:shd w:val="clear" w:color="auto" w:fill="FFFFFF" w:themeFill="background1"/>
        </w:rPr>
        <w:t>uz projekta iesnieguma iesniegšanas laiku šeit:</w:t>
      </w:r>
    </w:p>
    <w:tbl>
      <w:tblPr>
        <w:tblStyle w:val="TableGrid"/>
        <w:tblW w:w="0" w:type="auto"/>
        <w:tblLook w:val="04A0" w:firstRow="1" w:lastRow="0" w:firstColumn="1" w:lastColumn="0" w:noHBand="0" w:noVBand="1"/>
      </w:tblPr>
      <w:tblGrid>
        <w:gridCol w:w="1803"/>
        <w:gridCol w:w="1803"/>
        <w:gridCol w:w="1803"/>
        <w:gridCol w:w="1803"/>
        <w:gridCol w:w="1804"/>
      </w:tblGrid>
      <w:tr w:rsidR="00684CEA" w:rsidRPr="00684CEA" w14:paraId="0555AA21" w14:textId="77777777" w:rsidTr="000D16E5">
        <w:tc>
          <w:tcPr>
            <w:tcW w:w="1803" w:type="dxa"/>
            <w:shd w:val="clear" w:color="auto" w:fill="auto"/>
          </w:tcPr>
          <w:p w14:paraId="096952CF" w14:textId="77777777" w:rsidR="00426E94" w:rsidRPr="00684CEA" w:rsidRDefault="00426E94" w:rsidP="000D16E5">
            <w:pPr>
              <w:spacing w:after="0" w:line="240" w:lineRule="auto"/>
            </w:pPr>
            <w:r w:rsidRPr="00684CEA">
              <w:t>Projekta nosaukums</w:t>
            </w:r>
          </w:p>
        </w:tc>
        <w:tc>
          <w:tcPr>
            <w:tcW w:w="1803" w:type="dxa"/>
            <w:shd w:val="clear" w:color="auto" w:fill="auto"/>
          </w:tcPr>
          <w:p w14:paraId="289A9496" w14:textId="77777777" w:rsidR="00426E94" w:rsidRPr="00684CEA" w:rsidRDefault="00426E94" w:rsidP="000D16E5">
            <w:pPr>
              <w:spacing w:after="0" w:line="240" w:lineRule="auto"/>
            </w:pPr>
            <w:r w:rsidRPr="00684CEA">
              <w:t>Projekta finansētājs</w:t>
            </w:r>
          </w:p>
        </w:tc>
        <w:tc>
          <w:tcPr>
            <w:tcW w:w="1803" w:type="dxa"/>
            <w:shd w:val="clear" w:color="auto" w:fill="auto"/>
          </w:tcPr>
          <w:p w14:paraId="4D42F99C" w14:textId="77777777" w:rsidR="00426E94" w:rsidRPr="00684CEA" w:rsidRDefault="00426E94" w:rsidP="000D16E5">
            <w:pPr>
              <w:spacing w:after="0" w:line="240" w:lineRule="auto"/>
            </w:pPr>
            <w:r w:rsidRPr="00684CEA">
              <w:t>Apjoms (</w:t>
            </w:r>
            <w:r w:rsidRPr="00684CEA">
              <w:rPr>
                <w:i/>
              </w:rPr>
              <w:t>euro</w:t>
            </w:r>
            <w:r w:rsidRPr="00684CEA">
              <w:t>)</w:t>
            </w:r>
          </w:p>
        </w:tc>
        <w:tc>
          <w:tcPr>
            <w:tcW w:w="1803" w:type="dxa"/>
            <w:shd w:val="clear" w:color="auto" w:fill="auto"/>
          </w:tcPr>
          <w:p w14:paraId="1D6EBB94" w14:textId="77777777" w:rsidR="00426E94" w:rsidRPr="00684CEA" w:rsidRDefault="00426E94" w:rsidP="000D16E5">
            <w:pPr>
              <w:spacing w:after="0" w:line="240" w:lineRule="auto"/>
            </w:pPr>
            <w:r w:rsidRPr="00684CEA">
              <w:t>Periods</w:t>
            </w:r>
          </w:p>
        </w:tc>
        <w:tc>
          <w:tcPr>
            <w:tcW w:w="1804" w:type="dxa"/>
            <w:shd w:val="clear" w:color="auto" w:fill="auto"/>
          </w:tcPr>
          <w:p w14:paraId="3C1ED171" w14:textId="77777777" w:rsidR="00426E94" w:rsidRPr="00684CEA" w:rsidRDefault="00426E94" w:rsidP="000D16E5">
            <w:pPr>
              <w:spacing w:after="0" w:line="240" w:lineRule="auto"/>
            </w:pPr>
            <w:r w:rsidRPr="00684CEA">
              <w:t>Loma projektā</w:t>
            </w:r>
          </w:p>
        </w:tc>
      </w:tr>
      <w:tr w:rsidR="00684CEA" w:rsidRPr="00684CEA" w14:paraId="08BAF315" w14:textId="77777777" w:rsidTr="000D16E5">
        <w:tc>
          <w:tcPr>
            <w:tcW w:w="1803" w:type="dxa"/>
          </w:tcPr>
          <w:p w14:paraId="426C71CE" w14:textId="77777777" w:rsidR="00426E94" w:rsidRPr="00684CEA" w:rsidRDefault="00426E94" w:rsidP="000D16E5">
            <w:pPr>
              <w:spacing w:line="240" w:lineRule="auto"/>
            </w:pPr>
          </w:p>
        </w:tc>
        <w:tc>
          <w:tcPr>
            <w:tcW w:w="1803" w:type="dxa"/>
          </w:tcPr>
          <w:p w14:paraId="5556C00E" w14:textId="77777777" w:rsidR="00426E94" w:rsidRPr="00684CEA" w:rsidRDefault="00426E94" w:rsidP="000D16E5">
            <w:pPr>
              <w:spacing w:line="240" w:lineRule="auto"/>
            </w:pPr>
          </w:p>
        </w:tc>
        <w:tc>
          <w:tcPr>
            <w:tcW w:w="1803" w:type="dxa"/>
          </w:tcPr>
          <w:p w14:paraId="7C12B937" w14:textId="77777777" w:rsidR="00426E94" w:rsidRPr="00684CEA" w:rsidRDefault="00426E94" w:rsidP="000D16E5">
            <w:pPr>
              <w:spacing w:line="240" w:lineRule="auto"/>
            </w:pPr>
          </w:p>
        </w:tc>
        <w:tc>
          <w:tcPr>
            <w:tcW w:w="1803" w:type="dxa"/>
          </w:tcPr>
          <w:p w14:paraId="755874E7" w14:textId="77777777" w:rsidR="00426E94" w:rsidRPr="00684CEA" w:rsidRDefault="00426E94" w:rsidP="000D16E5">
            <w:pPr>
              <w:spacing w:line="240" w:lineRule="auto"/>
            </w:pPr>
          </w:p>
        </w:tc>
        <w:tc>
          <w:tcPr>
            <w:tcW w:w="1804" w:type="dxa"/>
          </w:tcPr>
          <w:p w14:paraId="5D89C0EC" w14:textId="77777777" w:rsidR="00426E94" w:rsidRPr="00684CEA" w:rsidRDefault="00426E94" w:rsidP="000D16E5">
            <w:pPr>
              <w:spacing w:line="240" w:lineRule="auto"/>
            </w:pPr>
          </w:p>
        </w:tc>
      </w:tr>
      <w:tr w:rsidR="00426E94" w:rsidRPr="00684CEA" w14:paraId="59BE9C7B" w14:textId="77777777" w:rsidTr="000D16E5">
        <w:tc>
          <w:tcPr>
            <w:tcW w:w="1803" w:type="dxa"/>
          </w:tcPr>
          <w:p w14:paraId="070C1BD6" w14:textId="77777777" w:rsidR="00426E94" w:rsidRPr="00684CEA" w:rsidRDefault="00426E94" w:rsidP="000D16E5">
            <w:pPr>
              <w:spacing w:line="240" w:lineRule="auto"/>
            </w:pPr>
          </w:p>
        </w:tc>
        <w:tc>
          <w:tcPr>
            <w:tcW w:w="1803" w:type="dxa"/>
          </w:tcPr>
          <w:p w14:paraId="7694A4D9" w14:textId="77777777" w:rsidR="00426E94" w:rsidRPr="00684CEA" w:rsidRDefault="00426E94" w:rsidP="000D16E5">
            <w:pPr>
              <w:spacing w:line="240" w:lineRule="auto"/>
            </w:pPr>
          </w:p>
        </w:tc>
        <w:tc>
          <w:tcPr>
            <w:tcW w:w="1803" w:type="dxa"/>
          </w:tcPr>
          <w:p w14:paraId="3F851D4E" w14:textId="77777777" w:rsidR="00426E94" w:rsidRPr="00684CEA" w:rsidRDefault="00426E94" w:rsidP="000D16E5">
            <w:pPr>
              <w:spacing w:line="240" w:lineRule="auto"/>
            </w:pPr>
          </w:p>
        </w:tc>
        <w:tc>
          <w:tcPr>
            <w:tcW w:w="1803" w:type="dxa"/>
          </w:tcPr>
          <w:p w14:paraId="70C21891" w14:textId="77777777" w:rsidR="00426E94" w:rsidRPr="00684CEA" w:rsidRDefault="00426E94" w:rsidP="000D16E5">
            <w:pPr>
              <w:spacing w:line="240" w:lineRule="auto"/>
            </w:pPr>
          </w:p>
        </w:tc>
        <w:tc>
          <w:tcPr>
            <w:tcW w:w="1804" w:type="dxa"/>
          </w:tcPr>
          <w:p w14:paraId="61356DB5" w14:textId="77777777" w:rsidR="00426E94" w:rsidRPr="00684CEA" w:rsidRDefault="00426E94" w:rsidP="000D16E5">
            <w:pPr>
              <w:spacing w:line="240" w:lineRule="auto"/>
            </w:pPr>
          </w:p>
        </w:tc>
      </w:tr>
    </w:tbl>
    <w:p w14:paraId="008611D3" w14:textId="77777777" w:rsidR="00426E94" w:rsidRPr="00684CEA" w:rsidRDefault="00426E94" w:rsidP="001954F3">
      <w:pPr>
        <w:shd w:val="clear" w:color="auto" w:fill="FFFFFF" w:themeFill="background1"/>
        <w:spacing w:after="0" w:line="240" w:lineRule="auto"/>
        <w:ind w:firstLine="300"/>
        <w:rPr>
          <w:shd w:val="clear" w:color="auto" w:fill="FFFFFF" w:themeFill="background1"/>
        </w:rPr>
      </w:pPr>
    </w:p>
    <w:p w14:paraId="326677C9" w14:textId="683E9DDF" w:rsidR="000167CB" w:rsidRDefault="0002438E" w:rsidP="001954F3">
      <w:pPr>
        <w:shd w:val="clear" w:color="auto" w:fill="FFFFFF" w:themeFill="background1"/>
        <w:spacing w:after="0" w:line="240" w:lineRule="auto"/>
        <w:ind w:firstLine="300"/>
        <w:rPr>
          <w:shd w:val="clear" w:color="auto" w:fill="FFFFFF" w:themeFill="background1"/>
        </w:rPr>
      </w:pPr>
      <w:r>
        <w:t>9. apliecina, ka PIP iesniegumā paredzētās darbības atbilst MK noteikumu 11. punktā noteiktajām</w:t>
      </w:r>
      <w:bookmarkStart w:id="7" w:name="_GoBack"/>
      <w:bookmarkEnd w:id="7"/>
      <w:r>
        <w:t xml:space="preserve"> darbībām, kā arī ir savietojamas ar MK noteikumu 2.1 un 2.2. apakšpunktā noteikto darbību, kurām nav saimnieciska rakstura, veidiem.</w:t>
      </w:r>
    </w:p>
    <w:p w14:paraId="047EB719" w14:textId="7CDD0CEC" w:rsidR="00360887" w:rsidRDefault="00360887" w:rsidP="001954F3">
      <w:pPr>
        <w:shd w:val="clear" w:color="auto" w:fill="FFFFFF" w:themeFill="background1"/>
        <w:spacing w:after="0" w:line="240" w:lineRule="auto"/>
        <w:ind w:firstLine="300"/>
        <w:rPr>
          <w:shd w:val="clear" w:color="auto" w:fill="FFFFFF" w:themeFill="background1"/>
        </w:rPr>
      </w:pPr>
    </w:p>
    <w:p w14:paraId="5BD43D00" w14:textId="75707D9D" w:rsidR="00C4015B" w:rsidRPr="00684CEA" w:rsidRDefault="00360887" w:rsidP="001954F3">
      <w:pPr>
        <w:shd w:val="clear" w:color="auto" w:fill="FFFFFF" w:themeFill="background1"/>
        <w:spacing w:after="0" w:line="240" w:lineRule="auto"/>
        <w:ind w:firstLine="300"/>
        <w:rPr>
          <w:shd w:val="clear" w:color="auto" w:fill="FFFFFF" w:themeFill="background1"/>
        </w:rPr>
      </w:pPr>
      <w:r>
        <w:rPr>
          <w:shd w:val="clear" w:color="auto" w:fill="FFFFFF" w:themeFill="background1"/>
        </w:rPr>
        <w:t>1</w:t>
      </w:r>
      <w:r w:rsidR="009975BD">
        <w:rPr>
          <w:shd w:val="clear" w:color="auto" w:fill="FFFFFF" w:themeFill="background1"/>
        </w:rPr>
        <w:t>0</w:t>
      </w:r>
      <w:r w:rsidR="00C4015B" w:rsidRPr="00684CEA">
        <w:rPr>
          <w:shd w:val="clear" w:color="auto" w:fill="FFFFFF" w:themeFill="background1"/>
        </w:rPr>
        <w:t>. Norādīt līdz trīs ekspertiem, kurus nav ieteicams iesaistīt šī projekta iesnieguma zinātniskajā izvērtēšanā, sniedzot objektīvu pamatojumu:</w:t>
      </w:r>
    </w:p>
    <w:p w14:paraId="78350785" w14:textId="4C177CEA"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ab/>
      </w:r>
      <w:r w:rsidR="0002438E">
        <w:rPr>
          <w:shd w:val="clear" w:color="auto" w:fill="FFFFFF" w:themeFill="background1"/>
        </w:rPr>
        <w:t>1</w:t>
      </w:r>
      <w:r w:rsidR="009975BD">
        <w:rPr>
          <w:shd w:val="clear" w:color="auto" w:fill="FFFFFF" w:themeFill="background1"/>
        </w:rPr>
        <w:t>0</w:t>
      </w:r>
      <w:r w:rsidRPr="00684CEA">
        <w:rPr>
          <w:shd w:val="clear" w:color="auto" w:fill="FFFFFF" w:themeFill="background1"/>
        </w:rPr>
        <w:t>.1. [vārds, uzvārds] – [pamatojums];</w:t>
      </w:r>
    </w:p>
    <w:p w14:paraId="256E6BA9" w14:textId="3C1FFD37"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ab/>
      </w:r>
      <w:r w:rsidR="0002438E">
        <w:rPr>
          <w:shd w:val="clear" w:color="auto" w:fill="FFFFFF" w:themeFill="background1"/>
        </w:rPr>
        <w:t>1</w:t>
      </w:r>
      <w:r w:rsidR="009975BD">
        <w:rPr>
          <w:shd w:val="clear" w:color="auto" w:fill="FFFFFF" w:themeFill="background1"/>
        </w:rPr>
        <w:t>0</w:t>
      </w:r>
      <w:r w:rsidRPr="00684CEA">
        <w:rPr>
          <w:shd w:val="clear" w:color="auto" w:fill="FFFFFF" w:themeFill="background1"/>
        </w:rPr>
        <w:t>.2. [vārds, uzvārds] – [pamatojums];</w:t>
      </w:r>
    </w:p>
    <w:p w14:paraId="1824ED11" w14:textId="32420983"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ab/>
      </w:r>
      <w:r w:rsidR="0002438E">
        <w:rPr>
          <w:shd w:val="clear" w:color="auto" w:fill="FFFFFF" w:themeFill="background1"/>
        </w:rPr>
        <w:t>1</w:t>
      </w:r>
      <w:r w:rsidR="009975BD">
        <w:rPr>
          <w:shd w:val="clear" w:color="auto" w:fill="FFFFFF" w:themeFill="background1"/>
        </w:rPr>
        <w:t>0</w:t>
      </w:r>
      <w:r w:rsidRPr="00684CEA">
        <w:rPr>
          <w:shd w:val="clear" w:color="auto" w:fill="FFFFFF" w:themeFill="background1"/>
        </w:rPr>
        <w:t>.3. [vārds, uzvārds] – [pamatojums].</w:t>
      </w:r>
    </w:p>
    <w:p w14:paraId="5BA76144"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3F4B6178"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684CEA" w:rsidRPr="00684CEA" w14:paraId="41E0A834" w14:textId="77777777" w:rsidTr="00C4015B">
        <w:tc>
          <w:tcPr>
            <w:tcW w:w="2640" w:type="dxa"/>
          </w:tcPr>
          <w:p w14:paraId="49E7046C"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b/>
                <w:sz w:val="22"/>
                <w:szCs w:val="22"/>
                <w:shd w:val="clear" w:color="auto" w:fill="FFFFFF" w:themeFill="background1"/>
              </w:rPr>
              <w:t>Projekta iesniedzējs</w:t>
            </w:r>
            <w:r w:rsidRPr="00684CEA">
              <w:rPr>
                <w:sz w:val="22"/>
                <w:szCs w:val="22"/>
                <w:shd w:val="clear" w:color="auto" w:fill="FFFFFF" w:themeFill="background1"/>
              </w:rPr>
              <w:t>:</w:t>
            </w:r>
          </w:p>
          <w:p w14:paraId="3EA1762E"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p>
        </w:tc>
        <w:tc>
          <w:tcPr>
            <w:tcW w:w="7561" w:type="dxa"/>
            <w:tcBorders>
              <w:bottom w:val="single" w:sz="4" w:space="0" w:color="000000" w:themeColor="text1"/>
            </w:tcBorders>
          </w:tcPr>
          <w:p w14:paraId="533F9F79" w14:textId="77777777" w:rsidR="00C4015B" w:rsidRPr="00684CEA" w:rsidRDefault="00C4015B" w:rsidP="001954F3">
            <w:pPr>
              <w:shd w:val="clear" w:color="auto" w:fill="FFFFFF" w:themeFill="background1"/>
              <w:tabs>
                <w:tab w:val="left" w:pos="349"/>
                <w:tab w:val="left" w:pos="525"/>
                <w:tab w:val="left" w:pos="4448"/>
              </w:tabs>
              <w:spacing w:after="0" w:line="240" w:lineRule="auto"/>
              <w:ind w:left="360"/>
              <w:rPr>
                <w:sz w:val="22"/>
                <w:szCs w:val="22"/>
                <w:shd w:val="clear" w:color="auto" w:fill="FFFFFF" w:themeFill="background1"/>
              </w:rPr>
            </w:pPr>
          </w:p>
          <w:p w14:paraId="4AD5B9DA" w14:textId="77777777"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rPr>
            </w:pPr>
          </w:p>
          <w:p w14:paraId="0447B252" w14:textId="77777777"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rPr>
            </w:pPr>
            <w:r w:rsidRPr="00684CEA">
              <w:rPr>
                <w:sz w:val="22"/>
                <w:szCs w:val="22"/>
                <w:shd w:val="clear" w:color="auto" w:fill="FFFFFF" w:themeFill="background1"/>
              </w:rPr>
              <w:t xml:space="preserve"> ____.____.202</w:t>
            </w:r>
            <w:r w:rsidR="00E01AC3" w:rsidRPr="00684CEA">
              <w:rPr>
                <w:sz w:val="22"/>
                <w:szCs w:val="22"/>
                <w:shd w:val="clear" w:color="auto" w:fill="FFFFFF" w:themeFill="background1"/>
              </w:rPr>
              <w:t>4</w:t>
            </w:r>
            <w:r w:rsidRPr="00684CEA">
              <w:rPr>
                <w:sz w:val="22"/>
                <w:szCs w:val="22"/>
                <w:shd w:val="clear" w:color="auto" w:fill="FFFFFF" w:themeFill="background1"/>
              </w:rPr>
              <w:t>.</w:t>
            </w:r>
          </w:p>
          <w:p w14:paraId="4D90AA43" w14:textId="77777777" w:rsidR="00C4015B" w:rsidRPr="00684CEA"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rPr>
            </w:pPr>
            <w:r w:rsidRPr="00684CEA">
              <w:rPr>
                <w:i/>
                <w:sz w:val="22"/>
                <w:szCs w:val="22"/>
                <w:shd w:val="clear" w:color="auto" w:fill="FFFFFF" w:themeFill="background1"/>
              </w:rPr>
              <w:t xml:space="preserve">                          (paraksts)</w:t>
            </w:r>
            <w:r w:rsidRPr="00684CEA">
              <w:rPr>
                <w:i/>
                <w:sz w:val="22"/>
                <w:szCs w:val="22"/>
                <w:shd w:val="clear" w:color="auto" w:fill="FFFFFF" w:themeFill="background1"/>
              </w:rPr>
              <w:tab/>
              <w:t>*                                   (datums)</w:t>
            </w:r>
          </w:p>
        </w:tc>
      </w:tr>
      <w:tr w:rsidR="00684CEA" w:rsidRPr="00684CEA" w14:paraId="1A5ADFFA" w14:textId="77777777" w:rsidTr="00C4015B">
        <w:tc>
          <w:tcPr>
            <w:tcW w:w="2640" w:type="dxa"/>
          </w:tcPr>
          <w:p w14:paraId="62A1A0E4"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Vārds, uzvārds</w:t>
            </w:r>
          </w:p>
        </w:tc>
        <w:tc>
          <w:tcPr>
            <w:tcW w:w="7561" w:type="dxa"/>
            <w:tcBorders>
              <w:top w:val="single" w:sz="4" w:space="0" w:color="000000" w:themeColor="text1"/>
            </w:tcBorders>
          </w:tcPr>
          <w:p w14:paraId="6DA62809" w14:textId="77777777" w:rsidR="00C4015B" w:rsidRPr="00684CEA"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rPr>
            </w:pPr>
          </w:p>
        </w:tc>
      </w:tr>
      <w:tr w:rsidR="00684CEA" w:rsidRPr="00684CEA" w14:paraId="092550CD" w14:textId="77777777" w:rsidTr="00C4015B">
        <w:tc>
          <w:tcPr>
            <w:tcW w:w="2640" w:type="dxa"/>
          </w:tcPr>
          <w:p w14:paraId="2B4F334B"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Ieņemamais amats</w:t>
            </w:r>
          </w:p>
        </w:tc>
        <w:tc>
          <w:tcPr>
            <w:tcW w:w="7561" w:type="dxa"/>
          </w:tcPr>
          <w:p w14:paraId="186F83F0" w14:textId="77777777" w:rsidR="00C4015B" w:rsidRPr="00684CEA" w:rsidRDefault="00C4015B" w:rsidP="001954F3">
            <w:pPr>
              <w:shd w:val="clear" w:color="auto" w:fill="FFFFFF" w:themeFill="background1"/>
              <w:tabs>
                <w:tab w:val="left" w:pos="349"/>
                <w:tab w:val="left" w:pos="525"/>
              </w:tabs>
              <w:ind w:left="54"/>
              <w:rPr>
                <w:i/>
                <w:sz w:val="22"/>
                <w:szCs w:val="22"/>
                <w:shd w:val="clear" w:color="auto" w:fill="FFFFFF" w:themeFill="background1"/>
              </w:rPr>
            </w:pPr>
          </w:p>
        </w:tc>
      </w:tr>
      <w:tr w:rsidR="00684CEA" w:rsidRPr="00684CEA" w14:paraId="50899CF4" w14:textId="77777777" w:rsidTr="00C4015B">
        <w:tc>
          <w:tcPr>
            <w:tcW w:w="2640" w:type="dxa"/>
          </w:tcPr>
          <w:p w14:paraId="77998E4E"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Kontaktinformācija</w:t>
            </w:r>
          </w:p>
        </w:tc>
        <w:tc>
          <w:tcPr>
            <w:tcW w:w="7561" w:type="dxa"/>
          </w:tcPr>
          <w:p w14:paraId="58F52B43"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rPr>
            </w:pPr>
            <w:r w:rsidRPr="00684CEA">
              <w:rPr>
                <w:sz w:val="22"/>
                <w:szCs w:val="22"/>
                <w:shd w:val="clear" w:color="auto" w:fill="FFFFFF" w:themeFill="background1"/>
              </w:rPr>
              <w:t>Tālrunis</w:t>
            </w:r>
          </w:p>
        </w:tc>
      </w:tr>
      <w:tr w:rsidR="00C4015B" w:rsidRPr="00684CEA" w14:paraId="0CCE8141" w14:textId="77777777" w:rsidTr="00C4015B">
        <w:trPr>
          <w:trHeight w:val="238"/>
        </w:trPr>
        <w:tc>
          <w:tcPr>
            <w:tcW w:w="2640" w:type="dxa"/>
          </w:tcPr>
          <w:p w14:paraId="4A5720E5"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p>
        </w:tc>
        <w:tc>
          <w:tcPr>
            <w:tcW w:w="7561" w:type="dxa"/>
          </w:tcPr>
          <w:p w14:paraId="0B95CC62"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rPr>
            </w:pPr>
            <w:r w:rsidRPr="00684CEA">
              <w:rPr>
                <w:sz w:val="22"/>
                <w:szCs w:val="22"/>
                <w:shd w:val="clear" w:color="auto" w:fill="FFFFFF" w:themeFill="background1"/>
              </w:rPr>
              <w:t>E-pasts</w:t>
            </w:r>
          </w:p>
        </w:tc>
      </w:tr>
    </w:tbl>
    <w:p w14:paraId="6941502F" w14:textId="77777777" w:rsidR="00C4015B" w:rsidRPr="00684CEA" w:rsidRDefault="00C4015B" w:rsidP="001954F3">
      <w:pPr>
        <w:shd w:val="clear" w:color="auto" w:fill="FFFFFF" w:themeFill="background1"/>
        <w:spacing w:after="160" w:line="240" w:lineRule="auto"/>
        <w:jc w:val="left"/>
        <w:rPr>
          <w:shd w:val="clear" w:color="auto" w:fill="FFFFFF" w:themeFill="background1"/>
        </w:rPr>
      </w:pPr>
      <w:bookmarkStart w:id="8" w:name="_heading=h.2s8eyo1" w:colFirst="0" w:colLast="0"/>
      <w:bookmarkEnd w:id="8"/>
    </w:p>
    <w:p w14:paraId="09AE1669" w14:textId="77777777" w:rsidR="00C4015B" w:rsidRPr="00684CEA" w:rsidRDefault="00C4015B" w:rsidP="001954F3">
      <w:pPr>
        <w:shd w:val="clear" w:color="auto" w:fill="FFFFFF" w:themeFill="background1"/>
        <w:spacing w:after="160" w:line="259" w:lineRule="auto"/>
        <w:jc w:val="left"/>
        <w:rPr>
          <w:shd w:val="clear" w:color="auto" w:fill="FFFFFF" w:themeFill="background1"/>
        </w:rPr>
      </w:pPr>
      <w:r w:rsidRPr="00684CEA">
        <w:rPr>
          <w:shd w:val="clear" w:color="auto" w:fill="FFFFFF" w:themeFill="background1"/>
        </w:rPr>
        <w:t>*Ja dokuments parakstīts ar drošu elektronisko parakstu, šeit paraksts nav nepieciešams.</w:t>
      </w:r>
      <w:r w:rsidRPr="00684CEA">
        <w:rPr>
          <w:shd w:val="clear" w:color="auto" w:fill="FFFFFF" w:themeFill="background1"/>
        </w:rPr>
        <w:br w:type="page"/>
      </w:r>
    </w:p>
    <w:p w14:paraId="769E6CDE" w14:textId="77777777" w:rsidR="00C4015B" w:rsidRPr="00684CEA" w:rsidRDefault="00C4015B" w:rsidP="001954F3">
      <w:pPr>
        <w:shd w:val="clear" w:color="auto" w:fill="FFFFFF" w:themeFill="background1"/>
        <w:spacing w:after="160" w:line="240" w:lineRule="auto"/>
        <w:jc w:val="center"/>
        <w:rPr>
          <w:shd w:val="clear" w:color="auto" w:fill="FFFFFF" w:themeFill="background1"/>
        </w:rPr>
      </w:pPr>
      <w:r w:rsidRPr="00684CEA">
        <w:rPr>
          <w:shd w:val="clear" w:color="auto" w:fill="FFFFFF" w:themeFill="background1"/>
        </w:rPr>
        <w:lastRenderedPageBreak/>
        <w:t>E daļa. Projekta sadarbības partnera apliecinājums</w:t>
      </w:r>
    </w:p>
    <w:p w14:paraId="36C37FBA" w14:textId="77777777" w:rsidR="00C4015B" w:rsidRPr="00684CEA" w:rsidRDefault="00C4015B" w:rsidP="001954F3">
      <w:pPr>
        <w:shd w:val="clear" w:color="auto" w:fill="FFFFFF" w:themeFill="background1"/>
        <w:spacing w:after="0" w:line="240" w:lineRule="auto"/>
        <w:jc w:val="center"/>
        <w:rPr>
          <w:b/>
          <w:shd w:val="clear" w:color="auto" w:fill="FFFFFF" w:themeFill="background1"/>
        </w:rPr>
      </w:pPr>
    </w:p>
    <w:p w14:paraId="0507DED0" w14:textId="45DD2271" w:rsidR="00C4015B" w:rsidRPr="00684CEA" w:rsidRDefault="00A92415" w:rsidP="001954F3">
      <w:pPr>
        <w:shd w:val="clear" w:color="auto" w:fill="FFFFFF" w:themeFill="background1"/>
        <w:spacing w:after="280" w:line="240" w:lineRule="auto"/>
        <w:ind w:firstLine="300"/>
        <w:jc w:val="center"/>
        <w:rPr>
          <w:b/>
          <w:shd w:val="clear" w:color="auto" w:fill="FFFFFF" w:themeFill="background1"/>
        </w:rPr>
      </w:pPr>
      <w:r w:rsidRPr="00684CEA">
        <w:rPr>
          <w:b/>
          <w:shd w:val="clear" w:color="auto" w:fill="FFFFFF" w:themeFill="background1"/>
        </w:rPr>
        <w:t>Projekta s</w:t>
      </w:r>
      <w:r w:rsidR="00C4015B" w:rsidRPr="00684CEA">
        <w:rPr>
          <w:b/>
          <w:shd w:val="clear" w:color="auto" w:fill="FFFFFF" w:themeFill="background1"/>
        </w:rPr>
        <w:t>adarbības partnera apliecinājums</w:t>
      </w:r>
    </w:p>
    <w:p w14:paraId="19FB75AE" w14:textId="77777777" w:rsidR="00C4015B" w:rsidRPr="00684CEA" w:rsidRDefault="00C4015B" w:rsidP="001954F3">
      <w:pPr>
        <w:shd w:val="clear" w:color="auto" w:fill="FFFFFF" w:themeFill="background1"/>
        <w:spacing w:after="0" w:line="240" w:lineRule="auto"/>
        <w:rPr>
          <w:u w:val="single"/>
          <w:shd w:val="clear" w:color="auto" w:fill="FFFFFF" w:themeFill="background1"/>
        </w:rPr>
      </w:pPr>
      <w:r w:rsidRPr="00684CEA">
        <w:rPr>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Reģ. Nr. </w:t>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tās </w:t>
      </w:r>
      <w:r w:rsidRPr="00684CEA">
        <w:rPr>
          <w:u w:val="single"/>
          <w:shd w:val="clear" w:color="auto" w:fill="FFFFFF" w:themeFill="background1"/>
        </w:rPr>
        <w:tab/>
      </w:r>
      <w:r w:rsidR="00F6326A" w:rsidRPr="00684CEA">
        <w:rPr>
          <w:u w:val="single"/>
          <w:shd w:val="clear" w:color="auto" w:fill="FFFFFF" w:themeFill="background1"/>
        </w:rPr>
        <w:t xml:space="preserve">             </w:t>
      </w:r>
      <w:r w:rsidRPr="00684CEA">
        <w:rPr>
          <w:u w:val="single"/>
          <w:shd w:val="clear" w:color="auto" w:fill="FFFFFF" w:themeFill="background1"/>
        </w:rPr>
        <w:tab/>
      </w:r>
      <w:r w:rsidRPr="00684CEA">
        <w:rPr>
          <w:u w:val="single"/>
          <w:shd w:val="clear" w:color="auto" w:fill="FFFFFF" w:themeFill="background1"/>
        </w:rPr>
        <w:tab/>
      </w:r>
    </w:p>
    <w:p w14:paraId="5EDE5CD1" w14:textId="77777777" w:rsidR="00C4015B" w:rsidRPr="00684CEA" w:rsidRDefault="00C4015B" w:rsidP="001954F3">
      <w:pPr>
        <w:shd w:val="clear" w:color="auto" w:fill="FFFFFF" w:themeFill="background1"/>
        <w:spacing w:after="0" w:line="240" w:lineRule="auto"/>
        <w:ind w:firstLine="301"/>
        <w:rPr>
          <w:shd w:val="clear" w:color="auto" w:fill="FFFFFF" w:themeFill="background1"/>
          <w:vertAlign w:val="superscript"/>
        </w:rPr>
      </w:pPr>
      <w:r w:rsidRPr="00684CEA">
        <w:rPr>
          <w:shd w:val="clear" w:color="auto" w:fill="FFFFFF" w:themeFill="background1"/>
          <w:vertAlign w:val="superscript"/>
        </w:rPr>
        <w:tab/>
      </w:r>
      <w:r w:rsidRPr="00684CEA">
        <w:rPr>
          <w:shd w:val="clear" w:color="auto" w:fill="FFFFFF" w:themeFill="background1"/>
          <w:vertAlign w:val="superscript"/>
        </w:rPr>
        <w:tab/>
        <w:t xml:space="preserve">sadarbības partneris </w:t>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t xml:space="preserve"> amats, vārds, uzvārds</w:t>
      </w:r>
    </w:p>
    <w:p w14:paraId="139B9824"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 xml:space="preserve">personā, kas darbojas uz </w:t>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pamata, apliecina, ka </w:t>
      </w:r>
    </w:p>
    <w:p w14:paraId="53286B3A" w14:textId="77777777" w:rsidR="00C4015B" w:rsidRPr="00684CEA" w:rsidRDefault="00C4015B" w:rsidP="001954F3">
      <w:pPr>
        <w:shd w:val="clear" w:color="auto" w:fill="FFFFFF" w:themeFill="background1"/>
        <w:spacing w:after="0" w:line="240" w:lineRule="auto"/>
        <w:ind w:left="2880" w:firstLine="720"/>
        <w:rPr>
          <w:shd w:val="clear" w:color="auto" w:fill="FFFFFF" w:themeFill="background1"/>
          <w:vertAlign w:val="superscript"/>
        </w:rPr>
      </w:pPr>
      <w:r w:rsidRPr="00684CEA">
        <w:rPr>
          <w:shd w:val="clear" w:color="auto" w:fill="FFFFFF" w:themeFill="background1"/>
          <w:vertAlign w:val="superscript"/>
        </w:rPr>
        <w:t>nolikuma, statūtu, pilnvaras</w:t>
      </w:r>
    </w:p>
    <w:p w14:paraId="50A67B3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sadarbības partneris:</w:t>
      </w:r>
    </w:p>
    <w:p w14:paraId="1DD1E372"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180F4690" w14:textId="54AF0ABF" w:rsidR="00C4015B" w:rsidRPr="00684CEA" w:rsidRDefault="00C4015B" w:rsidP="001954F3">
      <w:pPr>
        <w:shd w:val="clear" w:color="auto" w:fill="FFFFFF" w:themeFill="background1"/>
        <w:spacing w:after="0" w:line="240" w:lineRule="auto"/>
        <w:ind w:firstLine="301"/>
        <w:rPr>
          <w:shd w:val="clear" w:color="auto" w:fill="FFFFFF" w:themeFill="background1"/>
        </w:rPr>
      </w:pPr>
      <w:r w:rsidRPr="00684CEA">
        <w:rPr>
          <w:shd w:val="clear" w:color="auto" w:fill="FFFFFF" w:themeFill="background1"/>
        </w:rPr>
        <w:t xml:space="preserve">1. </w:t>
      </w:r>
      <w:r w:rsidR="00F47871" w:rsidRPr="00684CEA">
        <w:rPr>
          <w:shd w:val="clear" w:color="auto" w:fill="FFFFFF" w:themeFill="background1"/>
        </w:rPr>
        <w:t>ir zinātniska institūcija, kas atbilst Ministru kabineta 2018. gada 4. septembra noteikumu Nr. 560 “Valsts pētījumu programmu projektu īstenošanas kārtība” (turpmāk – MK noteikumi Nr. 560) 2.2. un 2.12. apakšpunktā noteiktajam. To apliecina, iesniedzot zinātniskās institūcijas finanšu vadības un grāmatvedības politiku un finanšu apgrozījuma pārskatu (F daļa) par 2021., 2022., 2023. gadu vai 2022., 2023. un 2024. gadu (ja pieejams). Ja zinātniskajai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(turpmāk – informācijas sistēma) sadaļā “Zinātniskās institūcijas projektu dokumenti”;</w:t>
      </w:r>
    </w:p>
    <w:p w14:paraId="1D12B3FE" w14:textId="77777777" w:rsidR="00C4015B" w:rsidRPr="00684CEA" w:rsidRDefault="00C4015B" w:rsidP="001954F3">
      <w:pPr>
        <w:shd w:val="clear" w:color="auto" w:fill="FFFFFF" w:themeFill="background1"/>
        <w:spacing w:after="0" w:line="240" w:lineRule="auto"/>
        <w:ind w:firstLine="301"/>
        <w:rPr>
          <w:shd w:val="clear" w:color="auto" w:fill="FFFFFF" w:themeFill="background1"/>
        </w:rPr>
      </w:pPr>
    </w:p>
    <w:p w14:paraId="718FDB28" w14:textId="023DF8DF"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2. ir iepazinies ar projekta iesniegumu Nr. XXXX (projekta nosaukums: </w:t>
      </w:r>
      <w:r w:rsidR="00AD0464" w:rsidRPr="00684CEA">
        <w:rPr>
          <w:shd w:val="clear" w:color="auto" w:fill="FFFFFF" w:themeFill="background1"/>
        </w:rPr>
        <w:t>“______</w:t>
      </w:r>
      <w:r w:rsidRPr="00684CEA">
        <w:rPr>
          <w:shd w:val="clear" w:color="auto" w:fill="FFFFFF" w:themeFill="background1"/>
        </w:rPr>
        <w:t xml:space="preserve">”) </w:t>
      </w:r>
      <w:r w:rsidR="00116463" w:rsidRPr="00684CEA">
        <w:t>(turpm</w:t>
      </w:r>
      <w:r w:rsidR="5691515B" w:rsidRPr="00684CEA">
        <w:t>āk</w:t>
      </w:r>
      <w:r w:rsidR="00116463" w:rsidRPr="00684CEA">
        <w:t xml:space="preserve"> – </w:t>
      </w:r>
      <w:r w:rsidR="00F47871" w:rsidRPr="00684CEA">
        <w:t>PIP</w:t>
      </w:r>
      <w:r w:rsidR="00116463" w:rsidRPr="00684CEA">
        <w:t xml:space="preserve"> iesniegums) </w:t>
      </w:r>
      <w:r w:rsidRPr="00684CEA">
        <w:rPr>
          <w:shd w:val="clear" w:color="auto" w:fill="FFFFFF" w:themeFill="background1"/>
        </w:rPr>
        <w:t xml:space="preserve">un apzinās savu lomu projekta īstenošanā un apņemas izpildīt paredzētos uzdevumus un sniegt projekta iesniedzējam nepieciešamo informāciju, kā arī apliecina, ka </w:t>
      </w:r>
      <w:r w:rsidR="00F47871" w:rsidRPr="00684CEA">
        <w:rPr>
          <w:shd w:val="clear" w:color="auto" w:fill="FFFFFF" w:themeFill="background1"/>
        </w:rPr>
        <w:t>PIP</w:t>
      </w:r>
      <w:r w:rsidRPr="00684CEA">
        <w:rPr>
          <w:shd w:val="clear" w:color="auto" w:fill="FFFFFF" w:themeFill="background1"/>
        </w:rPr>
        <w:t xml:space="preserve"> iesniegumā norādītā informācija par sadarbības partneri ir pareiza;</w:t>
      </w:r>
    </w:p>
    <w:p w14:paraId="36D77D1A"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03E713C2" w14:textId="361BB2A6"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3. </w:t>
      </w:r>
      <w:r w:rsidR="00AE255C" w:rsidRPr="00684CEA">
        <w:rPr>
          <w:shd w:val="clear" w:color="auto" w:fill="FFFFFF" w:themeFill="background1"/>
        </w:rPr>
        <w:t>ir iepazinies ar visiem finansējuma saņemšanas nosacījumiem, kas norādīti MK noteikumos Nr. 560 un Ilgtermiņa valsts pētījumu programmas “Biomedicīnas un fotonikas pētniecības platforma inovatīvu produktu radīšanai” (BioPhoT) Platformas projektu vadības grupas 2025. gada ______________ apstiprinātajā “Platformas “Biomedicīnas un fotonikas pētniecības platforma inovatīvu produktu radīšanai (BioPhoT)” pētniecības un inovāciju projektu konkursa nolikumā” (turpmāk – nolikums) un projekta īstenošanas gaitā apņemas tos ievērot</w:t>
      </w:r>
      <w:r w:rsidRPr="00684CEA">
        <w:rPr>
          <w:shd w:val="clear" w:color="auto" w:fill="FFFFFF" w:themeFill="background1"/>
        </w:rPr>
        <w:t>;</w:t>
      </w:r>
    </w:p>
    <w:p w14:paraId="52EDADA0"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032ABD27" w14:textId="221C025A"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4. </w:t>
      </w:r>
      <w:r w:rsidR="007D36CF" w:rsidRPr="00684CEA">
        <w:rPr>
          <w:shd w:val="clear" w:color="auto" w:fill="FFFFFF" w:themeFill="background1"/>
        </w:rPr>
        <w:t>apņemas ievērot publicitātes prasības atbilstoši nolikuma IX sadaļas “Informācijas un publicitātes prasības” nosacījumiem, īstenojot projekta aktivitātes un publicējot informatīvos materiālus</w:t>
      </w:r>
      <w:r w:rsidRPr="00684CEA">
        <w:rPr>
          <w:shd w:val="clear" w:color="auto" w:fill="FFFFFF" w:themeFill="background1"/>
        </w:rPr>
        <w:t>;</w:t>
      </w:r>
    </w:p>
    <w:p w14:paraId="19A73578"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7541F614" w14:textId="2FA4ED14" w:rsidR="007D36CF" w:rsidRPr="00684CEA" w:rsidRDefault="00C4015B"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 Parakstot šo apliecinājumu, esmu informēts, ka:</w:t>
      </w:r>
    </w:p>
    <w:p w14:paraId="6527EDE8" w14:textId="77777777" w:rsidR="007D36CF" w:rsidRPr="00684CEA" w:rsidRDefault="007D36CF" w:rsidP="007D36CF">
      <w:pPr>
        <w:shd w:val="clear" w:color="auto" w:fill="FFFFFF" w:themeFill="background1"/>
        <w:spacing w:after="0" w:line="240" w:lineRule="auto"/>
        <w:rPr>
          <w:shd w:val="clear" w:color="auto" w:fill="FFFFFF" w:themeFill="background1"/>
        </w:rPr>
      </w:pPr>
    </w:p>
    <w:p w14:paraId="021A75CF" w14:textId="7571F3DA"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5.1. personas datu apstrādes mērķis – Latvijas Organiskās sintēzes institūta (turpmāk -Vadošais partneris), Latvijas Universitātes Cietvielu fizikas institūta, Latvijas Biomedicīnas pētījumu un studiju centra, Rīgas Stradiņa universitātes, Rīgas Tehniskās universitātes, Latvijas Universitātes, Pārtikas drošības, dzīvnieku veselības un vides zinātniskais institūta "BIOR", Latvijas Valsts koksnes ķīmijas institūta, Elektronikas un datorzinātņu institūta ( turpmāk  - Sadarbības partneri) pienākums izpildīt normatīvo aktu prasības konkursā iesniegto PIP iesniegumu vērtēšanai, lēmuma pieņemšanai, PIP īstenošanai, kā arī piešķirtā finansējuma administrēšanai;</w:t>
      </w:r>
    </w:p>
    <w:p w14:paraId="4C264510" w14:textId="49AD6932"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5.2. datu apstrādes pārziņi (koppārziņi) ir:</w:t>
      </w:r>
    </w:p>
    <w:p w14:paraId="73345FDD" w14:textId="6C1E493D"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5.2.1.</w:t>
      </w:r>
      <w:r w:rsidRPr="00684CEA">
        <w:rPr>
          <w:shd w:val="clear" w:color="auto" w:fill="FFFFFF" w:themeFill="background1"/>
        </w:rPr>
        <w:tab/>
        <w:t>Latvijas Organiskās sintēzes institūts, Aizkraukles iela 21, Rīga, LV-1006, tālrunis +371 67014801, e-pasts sinta@osi.lv;</w:t>
      </w:r>
    </w:p>
    <w:p w14:paraId="38A9F30D" w14:textId="67C71875" w:rsidR="00474985" w:rsidRPr="00474985" w:rsidRDefault="007D36CF" w:rsidP="00474985">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lastRenderedPageBreak/>
        <w:t>5.2.2.</w:t>
      </w:r>
      <w:r w:rsidR="00474985" w:rsidRPr="00474985">
        <w:rPr>
          <w:shd w:val="clear" w:color="auto" w:fill="FFFFFF" w:themeFill="background1"/>
        </w:rPr>
        <w:tab/>
        <w:t>Latvijas Universitātes Cietvielu fizikas institūts, Ķengaraga iela 8, Rīga, LV-1063, tālrunis: + 371 67187816, e-pasts: issp@cfi.lu.lv;</w:t>
      </w:r>
    </w:p>
    <w:p w14:paraId="6ADE16DB" w14:textId="48A8C1D4"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.2.3.</w:t>
      </w:r>
      <w:r w:rsidRPr="00474985">
        <w:rPr>
          <w:shd w:val="clear" w:color="auto" w:fill="FFFFFF" w:themeFill="background1"/>
        </w:rPr>
        <w:tab/>
        <w:t>Biomedicīnas pētījumu un studiju centrs, Rātsupītes iela 1 k-1, Rīga, LV-1067, tālrunis + 371 67808200, e-pasts bmc@biomed.lu.lv;</w:t>
      </w:r>
    </w:p>
    <w:p w14:paraId="651FC74B" w14:textId="2F0942FE"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.2.4.</w:t>
      </w:r>
      <w:r w:rsidRPr="00474985">
        <w:rPr>
          <w:shd w:val="clear" w:color="auto" w:fill="FFFFFF" w:themeFill="background1"/>
        </w:rPr>
        <w:tab/>
        <w:t xml:space="preserve">Rīgas Stradiņa universitāte, Dzirciema iela 16, Rīga, LV-1007, tālrunis: + 371 67409144 , e-pasts: personu.dati@rsu.lv; </w:t>
      </w:r>
    </w:p>
    <w:p w14:paraId="0F2D6C47" w14:textId="0B526475"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.2.5.</w:t>
      </w:r>
      <w:r w:rsidRPr="00474985">
        <w:rPr>
          <w:shd w:val="clear" w:color="auto" w:fill="FFFFFF" w:themeFill="background1"/>
        </w:rPr>
        <w:tab/>
        <w:t>Rīgas Tehniskā universitāte, Ķīpsalas iela 6A, Rīgā, LV-1048, tālrunis: + 371 67089333, e-pasts: rtu@rtu.lv;</w:t>
      </w:r>
    </w:p>
    <w:p w14:paraId="5C9FA613" w14:textId="48853608"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.2.6.</w:t>
      </w:r>
      <w:r w:rsidRPr="00474985">
        <w:rPr>
          <w:shd w:val="clear" w:color="auto" w:fill="FFFFFF" w:themeFill="background1"/>
        </w:rPr>
        <w:tab/>
        <w:t>Latvijas Universitāte, Raiņa bulv. 19, Rīga, LV-1586, tālrunis: + 371 67034777, e-pasts: lu@lu.lv;</w:t>
      </w:r>
    </w:p>
    <w:p w14:paraId="73B30F46" w14:textId="6E7E10B3"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.2.7.</w:t>
      </w:r>
      <w:r w:rsidRPr="00474985">
        <w:rPr>
          <w:shd w:val="clear" w:color="auto" w:fill="FFFFFF" w:themeFill="background1"/>
        </w:rPr>
        <w:tab/>
        <w:t>Pārtikas drošības, dzīvnieku veselības un vides zinātniskais institūts "BIOR", Lejupes iela 3, Rīga, LV-1076, tālrunis: + 371 67620513, e-pasts: bior@bior.lv;</w:t>
      </w:r>
    </w:p>
    <w:p w14:paraId="375DF19B" w14:textId="0D377461"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.2.8.</w:t>
      </w:r>
      <w:r w:rsidRPr="00474985">
        <w:rPr>
          <w:shd w:val="clear" w:color="auto" w:fill="FFFFFF" w:themeFill="background1"/>
        </w:rPr>
        <w:tab/>
        <w:t>Latvijas Valsts Koksnes ķīmijas institūts, Dzērbenes iela 27, Rīga, LV-1006, tālrunis: + 371 67553063, e-pasts: kki@kki.lv;</w:t>
      </w:r>
    </w:p>
    <w:p w14:paraId="4E549B19" w14:textId="321FA69E" w:rsidR="007D36CF"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.2.9.</w:t>
      </w:r>
      <w:r w:rsidRPr="00474985">
        <w:rPr>
          <w:shd w:val="clear" w:color="auto" w:fill="FFFFFF" w:themeFill="background1"/>
        </w:rPr>
        <w:tab/>
        <w:t>Elektronikas un datorzinātņu institūts, Dzērbenes iela 14, Rīga, LV-1006, tālrunis: + 371 67554500, e-pasts: info@edi.lv</w:t>
      </w:r>
      <w:r w:rsidR="007D36CF" w:rsidRPr="00684CEA">
        <w:rPr>
          <w:shd w:val="clear" w:color="auto" w:fill="FFFFFF" w:themeFill="background1"/>
        </w:rPr>
        <w:tab/>
        <w:t xml:space="preserve"> </w:t>
      </w:r>
    </w:p>
    <w:p w14:paraId="1ECEDC76" w14:textId="39BE40F8" w:rsidR="007D36CF" w:rsidRPr="00684CEA" w:rsidRDefault="007D36CF" w:rsidP="007D36CF">
      <w:pPr>
        <w:shd w:val="clear" w:color="auto" w:fill="FFFFFF" w:themeFill="background1"/>
        <w:spacing w:after="0" w:line="240" w:lineRule="auto"/>
        <w:ind w:left="284"/>
        <w:rPr>
          <w:shd w:val="clear" w:color="auto" w:fill="FFFFFF" w:themeFill="background1"/>
        </w:rPr>
      </w:pPr>
    </w:p>
    <w:p w14:paraId="00EC4E32" w14:textId="34EE08E0"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048097E7" w14:textId="2038E6D2"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 xml:space="preserve">5.4. personas datu apstrādes pamatojums: Vadošais partneris un Sadarbības partneri datus apstrādā, lai nodrošinātu konkursā iesniegtā PIP iesnieguma izvērtēšanu atbilstoši MK noteikumiem un Nolikumam. PIP apstiprināšanas gadījumā, Vadošais partneris un Sadarbības partneri nodrošina turpmāku datu apstrādi PIP īstenošanas laikā, tai skaitā finansējuma administrēšanas un PIP īstenošanas progresa uzraudzības vajadzībām, auditam un revīzijai; </w:t>
      </w:r>
    </w:p>
    <w:p w14:paraId="54503430" w14:textId="7376AA53"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5.5.</w:t>
      </w:r>
      <w:r w:rsidRPr="00684CEA">
        <w:rPr>
          <w:shd w:val="clear" w:color="auto" w:fill="FFFFFF" w:themeFill="background1"/>
        </w:rPr>
        <w:tab/>
        <w:t>PIP iesniegums pastāvīgi glabājas pie Vadošā partnera un Sadarbības partneriem un  Vadošais partneris un Sadarbības partneris veic datu apstrādi visu PIP īstenošanas laiku un 10 gadus pēc PIP īstenošanas beigām;</w:t>
      </w:r>
    </w:p>
    <w:p w14:paraId="23EEEE6A" w14:textId="5443B7C4"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5.6. iespējamie personas datu saņēmēji ir Vadošā partnera un Sadarbības partneru darbinieki, Industrijas eksperti, Padomes piesaistītie zinātniskie eksperti kā arī Platformas projektu vadības grupas locekļi, kuri nodrošina konkursa īstenošanu, izvērtēšanu un atskaišu pārbaudi. PIP iesniegums ir pieejams arī Valsts kontroles pārbaužu un revīzijas nolūkā;</w:t>
      </w:r>
    </w:p>
    <w:p w14:paraId="203D0BFC" w14:textId="70AD5E4F"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5.7. personai ir tiesības prasīt datu labošanu vai dzēšanu;</w:t>
      </w:r>
    </w:p>
    <w:p w14:paraId="061A29DE" w14:textId="7953B170" w:rsidR="00C4015B"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5.8. personai ir tiesības iesniegt sūdzību Datu valsts inspekcijai.</w:t>
      </w:r>
      <w:r w:rsidR="00C4015B" w:rsidRPr="00684CEA">
        <w:rPr>
          <w:shd w:val="clear" w:color="auto" w:fill="FFFFFF" w:themeFill="background1"/>
        </w:rPr>
        <w:br/>
      </w:r>
    </w:p>
    <w:p w14:paraId="34C4E884" w14:textId="28FF6CD6" w:rsidR="00C4015B"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6. pilnvaro projekta iesniedzēju uzņemties līgumsaistības </w:t>
      </w:r>
      <w:r w:rsidRPr="00867470">
        <w:rPr>
          <w:shd w:val="clear" w:color="auto" w:fill="FFFFFF" w:themeFill="background1"/>
        </w:rPr>
        <w:t xml:space="preserve">ar </w:t>
      </w:r>
      <w:r w:rsidR="00F47871" w:rsidRPr="00867470">
        <w:rPr>
          <w:shd w:val="clear" w:color="auto" w:fill="FFFFFF" w:themeFill="background1"/>
        </w:rPr>
        <w:t>Vadošo partneri</w:t>
      </w:r>
      <w:r w:rsidRPr="00684CEA">
        <w:rPr>
          <w:shd w:val="clear" w:color="auto" w:fill="FFFFFF" w:themeFill="background1"/>
        </w:rPr>
        <w:t xml:space="preserve"> un pārstāvēt sadarbības partneri visos ar projekta īstenošanu saistītajos jautājumos;</w:t>
      </w:r>
    </w:p>
    <w:p w14:paraId="69FF03D7" w14:textId="77432E7C" w:rsidR="00E13AC0" w:rsidRDefault="00E13AC0" w:rsidP="001954F3">
      <w:pPr>
        <w:shd w:val="clear" w:color="auto" w:fill="FFFFFF" w:themeFill="background1"/>
        <w:spacing w:after="0" w:line="240" w:lineRule="auto"/>
        <w:ind w:firstLine="300"/>
        <w:rPr>
          <w:shd w:val="clear" w:color="auto" w:fill="FFFFFF" w:themeFill="background1"/>
        </w:rPr>
      </w:pPr>
    </w:p>
    <w:p w14:paraId="675B5404" w14:textId="6914E2B1" w:rsidR="00E13AC0" w:rsidRPr="00684CEA" w:rsidRDefault="00E13AC0" w:rsidP="001954F3">
      <w:pPr>
        <w:shd w:val="clear" w:color="auto" w:fill="FFFFFF" w:themeFill="background1"/>
        <w:spacing w:after="0" w:line="240" w:lineRule="auto"/>
        <w:ind w:firstLine="300"/>
        <w:rPr>
          <w:shd w:val="clear" w:color="auto" w:fill="FFFFFF" w:themeFill="background1"/>
        </w:rPr>
      </w:pPr>
      <w:r>
        <w:rPr>
          <w:shd w:val="clear" w:color="auto" w:fill="FFFFFF" w:themeFill="background1"/>
        </w:rPr>
        <w:t>7.</w:t>
      </w:r>
      <w:r w:rsidRPr="00021674">
        <w:t xml:space="preserve"> </w:t>
      </w:r>
      <w:r w:rsidRPr="00E13AC0">
        <w:rPr>
          <w:shd w:val="clear" w:color="auto" w:fill="FFFFFF" w:themeFill="background1"/>
        </w:rPr>
        <w:t>pamatojoties uz 2014.gada 31.jūlija Regulas Nr.833/2014 par ierobežojošiem pasākumiem saistībā ar Krievijas darbībām, kas destabilizē situāciju Ukrainā 3.panta 2.punkta c) apakšpunktā noteikto un Starptautisko un Latvijas Republikas nacionālo sankciju likuma 2.panta otrajā daļā noteikto, apliecin</w:t>
      </w:r>
      <w:r>
        <w:rPr>
          <w:shd w:val="clear" w:color="auto" w:fill="FFFFFF" w:themeFill="background1"/>
        </w:rPr>
        <w:t>a</w:t>
      </w:r>
      <w:r w:rsidRPr="00E13AC0">
        <w:rPr>
          <w:shd w:val="clear" w:color="auto" w:fill="FFFFFF" w:themeFill="background1"/>
        </w:rPr>
        <w:t>, ka PIP iesnieguma ietvaros netiks iesaistīti Krievijas Federācijas pilsoņi – pētnieki, zinātnieki un cits akadēmiskais personāls</w:t>
      </w:r>
      <w:r>
        <w:rPr>
          <w:shd w:val="clear" w:color="auto" w:fill="FFFFFF" w:themeFill="background1"/>
        </w:rPr>
        <w:t xml:space="preserve">, </w:t>
      </w:r>
      <w:r w:rsidRPr="00021674">
        <w:t>plānota sadarbība ar Krievijas Federācijas pasniedzējiem, darbiniekiem, mācību un zinātniskajām iestādēm, kā arī netiks nodarbināti vai  plānota sadarbība ar Starptautisko un Latvijas Republikas nacionālo sankciju sarakstos iekļautiem darbiniekiem</w:t>
      </w:r>
      <w:r w:rsidRPr="00E13AC0">
        <w:rPr>
          <w:shd w:val="clear" w:color="auto" w:fill="FFFFFF" w:themeFill="background1"/>
        </w:rPr>
        <w:t>;</w:t>
      </w:r>
    </w:p>
    <w:p w14:paraId="61762C0C" w14:textId="77777777" w:rsidR="00474818" w:rsidRPr="00684CEA" w:rsidRDefault="00474818" w:rsidP="007D36CF">
      <w:pPr>
        <w:shd w:val="clear" w:color="auto" w:fill="FFFFFF" w:themeFill="background1"/>
        <w:spacing w:after="0" w:line="240" w:lineRule="auto"/>
        <w:rPr>
          <w:shd w:val="clear" w:color="auto" w:fill="FFFFFF" w:themeFill="background1"/>
        </w:rPr>
      </w:pPr>
    </w:p>
    <w:p w14:paraId="0D84A16A" w14:textId="4BEADB13" w:rsidR="00474818" w:rsidRPr="00684CEA" w:rsidRDefault="00E13AC0" w:rsidP="00474818">
      <w:pPr>
        <w:shd w:val="clear" w:color="auto" w:fill="FFFFFF" w:themeFill="background1"/>
        <w:spacing w:after="0" w:line="240" w:lineRule="auto"/>
        <w:ind w:firstLine="300"/>
        <w:rPr>
          <w:shd w:val="clear" w:color="auto" w:fill="FFFFFF" w:themeFill="background1"/>
        </w:rPr>
      </w:pPr>
      <w:r>
        <w:rPr>
          <w:shd w:val="clear" w:color="auto" w:fill="FFFFFF" w:themeFill="background1"/>
        </w:rPr>
        <w:lastRenderedPageBreak/>
        <w:t>8</w:t>
      </w:r>
      <w:r w:rsidR="00474818" w:rsidRPr="00684CEA">
        <w:rPr>
          <w:shd w:val="clear" w:color="auto" w:fill="FFFFFF" w:themeFill="background1"/>
        </w:rPr>
        <w:t xml:space="preserve">. apliecina, ka </w:t>
      </w:r>
      <w:r w:rsidR="00F47871" w:rsidRPr="00684CEA">
        <w:rPr>
          <w:shd w:val="clear" w:color="auto" w:fill="FFFFFF" w:themeFill="background1"/>
        </w:rPr>
        <w:t>PIP</w:t>
      </w:r>
      <w:r w:rsidR="00474818" w:rsidRPr="00684CEA">
        <w:rPr>
          <w:shd w:val="clear" w:color="auto" w:fill="FFFFFF" w:themeFill="background1"/>
        </w:rPr>
        <w:t xml:space="preserve"> iesnieguma iesniegšanas brīdī projekts netiek un nav finansēts/līdzfinansēts no citiem publiskajiem un privātajiem finansēšanas avotiem, tai skaitā ar Eiropas Savienības fondu un citu starptautisko finanšu instrumentu finansējumu un ka projekta sadarbības partneris nav iesniedzis vienu un to pašu projekta iesniegumu vai tā daļas finansēšanai no citiem finanšu avotiem un nepretendē saņemt dubultu finansējumu viena un tā paša projekta īstenošanai. Uzskaitīt projekta zinātniskās grupas locekļu</w:t>
      </w:r>
      <w:r w:rsidR="1B3447CE" w:rsidRPr="00684CEA">
        <w:rPr>
          <w:shd w:val="clear" w:color="auto" w:fill="FFFFFF" w:themeFill="background1"/>
        </w:rPr>
        <w:t>s</w:t>
      </w:r>
      <w:r w:rsidR="00474818" w:rsidRPr="00684CEA">
        <w:rPr>
          <w:shd w:val="clear" w:color="auto" w:fill="FFFFFF" w:themeFill="background1"/>
        </w:rPr>
        <w:t>, kuri strādā projekta sadarbības partnera zinātniskajā institūcijā, īstenotos projektus uz projekta iesnieguma iesniegšanas laiku šeit:</w:t>
      </w:r>
    </w:p>
    <w:tbl>
      <w:tblPr>
        <w:tblStyle w:val="TableGrid"/>
        <w:tblW w:w="0" w:type="auto"/>
        <w:tblLook w:val="04A0" w:firstRow="1" w:lastRow="0" w:firstColumn="1" w:lastColumn="0" w:noHBand="0" w:noVBand="1"/>
      </w:tblPr>
      <w:tblGrid>
        <w:gridCol w:w="1803"/>
        <w:gridCol w:w="1803"/>
        <w:gridCol w:w="1803"/>
        <w:gridCol w:w="1803"/>
        <w:gridCol w:w="1804"/>
      </w:tblGrid>
      <w:tr w:rsidR="00684CEA" w:rsidRPr="00684CEA" w14:paraId="41E88F0F" w14:textId="77777777" w:rsidTr="000D16E5">
        <w:tc>
          <w:tcPr>
            <w:tcW w:w="1803" w:type="dxa"/>
            <w:shd w:val="clear" w:color="auto" w:fill="auto"/>
          </w:tcPr>
          <w:p w14:paraId="34312198" w14:textId="77777777" w:rsidR="00474818" w:rsidRPr="00684CEA" w:rsidRDefault="00474818" w:rsidP="000D16E5">
            <w:pPr>
              <w:spacing w:after="0" w:line="240" w:lineRule="auto"/>
            </w:pPr>
            <w:r w:rsidRPr="00684CEA">
              <w:t>Projekta nosaukums</w:t>
            </w:r>
          </w:p>
        </w:tc>
        <w:tc>
          <w:tcPr>
            <w:tcW w:w="1803" w:type="dxa"/>
            <w:shd w:val="clear" w:color="auto" w:fill="auto"/>
          </w:tcPr>
          <w:p w14:paraId="5BE2A600" w14:textId="77777777" w:rsidR="00474818" w:rsidRPr="00684CEA" w:rsidRDefault="00474818" w:rsidP="000D16E5">
            <w:pPr>
              <w:spacing w:after="0" w:line="240" w:lineRule="auto"/>
            </w:pPr>
            <w:r w:rsidRPr="00684CEA">
              <w:t>Projekta finansētājs</w:t>
            </w:r>
          </w:p>
        </w:tc>
        <w:tc>
          <w:tcPr>
            <w:tcW w:w="1803" w:type="dxa"/>
            <w:shd w:val="clear" w:color="auto" w:fill="auto"/>
          </w:tcPr>
          <w:p w14:paraId="2107296A" w14:textId="77777777" w:rsidR="00474818" w:rsidRPr="00684CEA" w:rsidRDefault="00474818" w:rsidP="000D16E5">
            <w:pPr>
              <w:spacing w:after="0" w:line="240" w:lineRule="auto"/>
            </w:pPr>
            <w:r w:rsidRPr="00684CEA">
              <w:t>Apjoms (</w:t>
            </w:r>
            <w:r w:rsidRPr="00684CEA">
              <w:rPr>
                <w:i/>
              </w:rPr>
              <w:t>euro</w:t>
            </w:r>
            <w:r w:rsidRPr="00684CEA">
              <w:t>)</w:t>
            </w:r>
          </w:p>
        </w:tc>
        <w:tc>
          <w:tcPr>
            <w:tcW w:w="1803" w:type="dxa"/>
            <w:shd w:val="clear" w:color="auto" w:fill="auto"/>
          </w:tcPr>
          <w:p w14:paraId="2ACC9210" w14:textId="77777777" w:rsidR="00474818" w:rsidRPr="00684CEA" w:rsidRDefault="00474818" w:rsidP="000D16E5">
            <w:pPr>
              <w:spacing w:after="0" w:line="240" w:lineRule="auto"/>
            </w:pPr>
            <w:r w:rsidRPr="00684CEA">
              <w:t>Periods</w:t>
            </w:r>
          </w:p>
        </w:tc>
        <w:tc>
          <w:tcPr>
            <w:tcW w:w="1804" w:type="dxa"/>
            <w:shd w:val="clear" w:color="auto" w:fill="auto"/>
          </w:tcPr>
          <w:p w14:paraId="050C3F64" w14:textId="77777777" w:rsidR="00474818" w:rsidRPr="00684CEA" w:rsidRDefault="00474818" w:rsidP="000D16E5">
            <w:pPr>
              <w:spacing w:after="0" w:line="240" w:lineRule="auto"/>
            </w:pPr>
            <w:r w:rsidRPr="00684CEA">
              <w:t>Loma projektā</w:t>
            </w:r>
          </w:p>
        </w:tc>
      </w:tr>
      <w:tr w:rsidR="00684CEA" w:rsidRPr="00684CEA" w14:paraId="75C936A3" w14:textId="77777777" w:rsidTr="000D16E5">
        <w:tc>
          <w:tcPr>
            <w:tcW w:w="1803" w:type="dxa"/>
          </w:tcPr>
          <w:p w14:paraId="11C500FA" w14:textId="77777777" w:rsidR="00474818" w:rsidRPr="00684CEA" w:rsidRDefault="00474818" w:rsidP="000D16E5">
            <w:pPr>
              <w:spacing w:line="240" w:lineRule="auto"/>
            </w:pPr>
          </w:p>
        </w:tc>
        <w:tc>
          <w:tcPr>
            <w:tcW w:w="1803" w:type="dxa"/>
          </w:tcPr>
          <w:p w14:paraId="4DC33815" w14:textId="77777777" w:rsidR="00474818" w:rsidRPr="00684CEA" w:rsidRDefault="00474818" w:rsidP="000D16E5">
            <w:pPr>
              <w:spacing w:line="240" w:lineRule="auto"/>
            </w:pPr>
          </w:p>
        </w:tc>
        <w:tc>
          <w:tcPr>
            <w:tcW w:w="1803" w:type="dxa"/>
          </w:tcPr>
          <w:p w14:paraId="554B5F7C" w14:textId="77777777" w:rsidR="00474818" w:rsidRPr="00684CEA" w:rsidRDefault="00474818" w:rsidP="000D16E5">
            <w:pPr>
              <w:spacing w:line="240" w:lineRule="auto"/>
            </w:pPr>
          </w:p>
        </w:tc>
        <w:tc>
          <w:tcPr>
            <w:tcW w:w="1803" w:type="dxa"/>
          </w:tcPr>
          <w:p w14:paraId="479AFA6D" w14:textId="77777777" w:rsidR="00474818" w:rsidRPr="00684CEA" w:rsidRDefault="00474818" w:rsidP="000D16E5">
            <w:pPr>
              <w:spacing w:line="240" w:lineRule="auto"/>
            </w:pPr>
          </w:p>
        </w:tc>
        <w:tc>
          <w:tcPr>
            <w:tcW w:w="1804" w:type="dxa"/>
          </w:tcPr>
          <w:p w14:paraId="1F861465" w14:textId="77777777" w:rsidR="00474818" w:rsidRPr="00684CEA" w:rsidRDefault="00474818" w:rsidP="000D16E5">
            <w:pPr>
              <w:spacing w:line="240" w:lineRule="auto"/>
            </w:pPr>
          </w:p>
        </w:tc>
      </w:tr>
      <w:tr w:rsidR="00684CEA" w:rsidRPr="00684CEA" w14:paraId="2E1F6FE1" w14:textId="77777777" w:rsidTr="000D16E5">
        <w:tc>
          <w:tcPr>
            <w:tcW w:w="1803" w:type="dxa"/>
          </w:tcPr>
          <w:p w14:paraId="43420426" w14:textId="77777777" w:rsidR="00474818" w:rsidRPr="00684CEA" w:rsidRDefault="00474818" w:rsidP="000D16E5">
            <w:pPr>
              <w:spacing w:line="240" w:lineRule="auto"/>
            </w:pPr>
          </w:p>
        </w:tc>
        <w:tc>
          <w:tcPr>
            <w:tcW w:w="1803" w:type="dxa"/>
          </w:tcPr>
          <w:p w14:paraId="56A6063D" w14:textId="77777777" w:rsidR="00474818" w:rsidRPr="00684CEA" w:rsidRDefault="00474818" w:rsidP="000D16E5">
            <w:pPr>
              <w:spacing w:line="240" w:lineRule="auto"/>
            </w:pPr>
          </w:p>
        </w:tc>
        <w:tc>
          <w:tcPr>
            <w:tcW w:w="1803" w:type="dxa"/>
          </w:tcPr>
          <w:p w14:paraId="3A4A233C" w14:textId="77777777" w:rsidR="00474818" w:rsidRPr="00684CEA" w:rsidRDefault="00474818" w:rsidP="000D16E5">
            <w:pPr>
              <w:spacing w:line="240" w:lineRule="auto"/>
            </w:pPr>
          </w:p>
        </w:tc>
        <w:tc>
          <w:tcPr>
            <w:tcW w:w="1803" w:type="dxa"/>
          </w:tcPr>
          <w:p w14:paraId="49367CCD" w14:textId="77777777" w:rsidR="00474818" w:rsidRPr="00684CEA" w:rsidRDefault="00474818" w:rsidP="000D16E5">
            <w:pPr>
              <w:spacing w:line="240" w:lineRule="auto"/>
            </w:pPr>
          </w:p>
        </w:tc>
        <w:tc>
          <w:tcPr>
            <w:tcW w:w="1804" w:type="dxa"/>
          </w:tcPr>
          <w:p w14:paraId="4A5EB3AA" w14:textId="77777777" w:rsidR="00474818" w:rsidRPr="00684CEA" w:rsidRDefault="00474818" w:rsidP="000D16E5">
            <w:pPr>
              <w:spacing w:line="240" w:lineRule="auto"/>
            </w:pPr>
          </w:p>
        </w:tc>
      </w:tr>
    </w:tbl>
    <w:p w14:paraId="0713CC87" w14:textId="4F06B249" w:rsidR="00474818" w:rsidRDefault="00474818" w:rsidP="001954F3">
      <w:pPr>
        <w:shd w:val="clear" w:color="auto" w:fill="FFFFFF" w:themeFill="background1"/>
        <w:spacing w:after="0" w:line="240" w:lineRule="auto"/>
        <w:ind w:firstLine="300"/>
        <w:rPr>
          <w:ins w:id="9" w:author="Rumba, Aigars" w:date="2025-08-08T12:42:00Z"/>
          <w:shd w:val="clear" w:color="auto" w:fill="FFFFFF" w:themeFill="background1"/>
        </w:rPr>
      </w:pPr>
    </w:p>
    <w:p w14:paraId="37AA2EB8" w14:textId="77777777" w:rsidR="00E93DF6" w:rsidRPr="00684CEA" w:rsidRDefault="00E93DF6" w:rsidP="001954F3">
      <w:pPr>
        <w:shd w:val="clear" w:color="auto" w:fill="FFFFFF" w:themeFill="background1"/>
        <w:spacing w:after="0" w:line="240" w:lineRule="auto"/>
        <w:ind w:firstLine="300"/>
        <w:rPr>
          <w:shd w:val="clear" w:color="auto" w:fill="FFFFFF" w:themeFill="background1"/>
        </w:rPr>
      </w:pPr>
    </w:p>
    <w:p w14:paraId="1D9A1CF4"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684CEA" w:rsidRPr="00684CEA" w14:paraId="7173C53A" w14:textId="77777777" w:rsidTr="00C4015B">
        <w:tc>
          <w:tcPr>
            <w:tcW w:w="2640" w:type="dxa"/>
          </w:tcPr>
          <w:p w14:paraId="3C55822D"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b/>
                <w:sz w:val="22"/>
                <w:szCs w:val="22"/>
                <w:shd w:val="clear" w:color="auto" w:fill="FFFFFF" w:themeFill="background1"/>
              </w:rPr>
              <w:t>Projekta sadarbības partneris</w:t>
            </w:r>
            <w:r w:rsidRPr="00684CEA">
              <w:rPr>
                <w:sz w:val="22"/>
                <w:szCs w:val="22"/>
                <w:shd w:val="clear" w:color="auto" w:fill="FFFFFF" w:themeFill="background1"/>
              </w:rPr>
              <w:t>:</w:t>
            </w:r>
          </w:p>
          <w:p w14:paraId="376FC167"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p>
        </w:tc>
        <w:tc>
          <w:tcPr>
            <w:tcW w:w="7561" w:type="dxa"/>
            <w:tcBorders>
              <w:bottom w:val="single" w:sz="4" w:space="0" w:color="000000" w:themeColor="text1"/>
            </w:tcBorders>
          </w:tcPr>
          <w:p w14:paraId="555B6A14" w14:textId="77777777"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rPr>
            </w:pPr>
          </w:p>
          <w:p w14:paraId="2F015D0E" w14:textId="0A99249F"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rPr>
            </w:pPr>
            <w:r w:rsidRPr="00684CEA">
              <w:rPr>
                <w:sz w:val="22"/>
                <w:szCs w:val="22"/>
                <w:shd w:val="clear" w:color="auto" w:fill="FFFFFF" w:themeFill="background1"/>
              </w:rPr>
              <w:t xml:space="preserve"> ____.____.202</w:t>
            </w:r>
            <w:r w:rsidR="000764E6" w:rsidRPr="00684CEA">
              <w:rPr>
                <w:sz w:val="22"/>
                <w:szCs w:val="22"/>
                <w:shd w:val="clear" w:color="auto" w:fill="FFFFFF" w:themeFill="background1"/>
              </w:rPr>
              <w:t>5</w:t>
            </w:r>
            <w:r w:rsidRPr="00684CEA">
              <w:rPr>
                <w:sz w:val="22"/>
                <w:szCs w:val="22"/>
                <w:shd w:val="clear" w:color="auto" w:fill="FFFFFF" w:themeFill="background1"/>
              </w:rPr>
              <w:t>.</w:t>
            </w:r>
          </w:p>
          <w:p w14:paraId="625BA91E" w14:textId="77777777" w:rsidR="00C4015B" w:rsidRPr="00684CEA"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rPr>
            </w:pPr>
            <w:r w:rsidRPr="00684CEA">
              <w:rPr>
                <w:i/>
                <w:sz w:val="22"/>
                <w:szCs w:val="22"/>
                <w:shd w:val="clear" w:color="auto" w:fill="FFFFFF" w:themeFill="background1"/>
              </w:rPr>
              <w:t xml:space="preserve">                           (paraksts*)</w:t>
            </w:r>
            <w:r w:rsidRPr="00684CEA">
              <w:rPr>
                <w:i/>
                <w:sz w:val="22"/>
                <w:szCs w:val="22"/>
                <w:shd w:val="clear" w:color="auto" w:fill="FFFFFF" w:themeFill="background1"/>
              </w:rPr>
              <w:tab/>
              <w:t xml:space="preserve">                                   (datums)</w:t>
            </w:r>
          </w:p>
        </w:tc>
      </w:tr>
      <w:tr w:rsidR="00684CEA" w:rsidRPr="00684CEA" w14:paraId="0247AC51" w14:textId="77777777" w:rsidTr="00C4015B">
        <w:tc>
          <w:tcPr>
            <w:tcW w:w="2640" w:type="dxa"/>
          </w:tcPr>
          <w:p w14:paraId="01624067"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Vārds, uzvārds</w:t>
            </w:r>
          </w:p>
        </w:tc>
        <w:tc>
          <w:tcPr>
            <w:tcW w:w="7561" w:type="dxa"/>
            <w:tcBorders>
              <w:top w:val="single" w:sz="4" w:space="0" w:color="000000" w:themeColor="text1"/>
            </w:tcBorders>
          </w:tcPr>
          <w:p w14:paraId="314D6C7C" w14:textId="77777777" w:rsidR="00C4015B" w:rsidRPr="00684CEA"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rPr>
            </w:pPr>
          </w:p>
        </w:tc>
      </w:tr>
      <w:tr w:rsidR="00684CEA" w:rsidRPr="00684CEA" w14:paraId="3A10731B" w14:textId="77777777" w:rsidTr="00C4015B">
        <w:tc>
          <w:tcPr>
            <w:tcW w:w="2640" w:type="dxa"/>
          </w:tcPr>
          <w:p w14:paraId="12AA412F"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Ieņemamais amats</w:t>
            </w:r>
          </w:p>
        </w:tc>
        <w:tc>
          <w:tcPr>
            <w:tcW w:w="7561" w:type="dxa"/>
          </w:tcPr>
          <w:p w14:paraId="2893682E" w14:textId="77777777" w:rsidR="00C4015B" w:rsidRPr="00684CEA" w:rsidRDefault="00C4015B" w:rsidP="001954F3">
            <w:pPr>
              <w:shd w:val="clear" w:color="auto" w:fill="FFFFFF" w:themeFill="background1"/>
              <w:tabs>
                <w:tab w:val="left" w:pos="349"/>
                <w:tab w:val="left" w:pos="525"/>
              </w:tabs>
              <w:ind w:left="54"/>
              <w:rPr>
                <w:i/>
                <w:sz w:val="22"/>
                <w:szCs w:val="22"/>
                <w:shd w:val="clear" w:color="auto" w:fill="FFFFFF" w:themeFill="background1"/>
              </w:rPr>
            </w:pPr>
          </w:p>
        </w:tc>
      </w:tr>
      <w:tr w:rsidR="00684CEA" w:rsidRPr="00684CEA" w14:paraId="4BFB27AC" w14:textId="77777777" w:rsidTr="00C4015B">
        <w:tc>
          <w:tcPr>
            <w:tcW w:w="2640" w:type="dxa"/>
          </w:tcPr>
          <w:p w14:paraId="241CB275"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Kontaktinformācija</w:t>
            </w:r>
          </w:p>
        </w:tc>
        <w:tc>
          <w:tcPr>
            <w:tcW w:w="7561" w:type="dxa"/>
          </w:tcPr>
          <w:p w14:paraId="7BF6F3FD"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rPr>
            </w:pPr>
            <w:r w:rsidRPr="00684CEA">
              <w:rPr>
                <w:sz w:val="22"/>
                <w:szCs w:val="22"/>
                <w:shd w:val="clear" w:color="auto" w:fill="FFFFFF" w:themeFill="background1"/>
              </w:rPr>
              <w:t>Tālrunis</w:t>
            </w:r>
          </w:p>
        </w:tc>
      </w:tr>
      <w:tr w:rsidR="00C4015B" w:rsidRPr="00684CEA" w14:paraId="3611C982" w14:textId="77777777" w:rsidTr="00C4015B">
        <w:tc>
          <w:tcPr>
            <w:tcW w:w="2640" w:type="dxa"/>
          </w:tcPr>
          <w:p w14:paraId="7D2DC793"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p>
        </w:tc>
        <w:tc>
          <w:tcPr>
            <w:tcW w:w="7561" w:type="dxa"/>
          </w:tcPr>
          <w:p w14:paraId="604E474A"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rPr>
            </w:pPr>
            <w:r w:rsidRPr="00684CEA">
              <w:rPr>
                <w:sz w:val="22"/>
                <w:szCs w:val="22"/>
                <w:shd w:val="clear" w:color="auto" w:fill="FFFFFF" w:themeFill="background1"/>
              </w:rPr>
              <w:t>E-pasts</w:t>
            </w:r>
          </w:p>
        </w:tc>
      </w:tr>
    </w:tbl>
    <w:p w14:paraId="636C6215" w14:textId="77777777" w:rsidR="00C4015B" w:rsidRPr="00684CEA" w:rsidRDefault="00C4015B" w:rsidP="001954F3">
      <w:pPr>
        <w:shd w:val="clear" w:color="auto" w:fill="FFFFFF" w:themeFill="background1"/>
        <w:spacing w:after="160" w:line="259" w:lineRule="auto"/>
        <w:jc w:val="left"/>
        <w:rPr>
          <w:shd w:val="clear" w:color="auto" w:fill="FFFFFF" w:themeFill="background1"/>
        </w:rPr>
      </w:pPr>
    </w:p>
    <w:p w14:paraId="27BE7201" w14:textId="77777777" w:rsidR="00BC6890" w:rsidRDefault="00C4015B" w:rsidP="001954F3">
      <w:pPr>
        <w:shd w:val="clear" w:color="auto" w:fill="FFFFFF" w:themeFill="background1"/>
        <w:spacing w:after="160" w:line="259" w:lineRule="auto"/>
        <w:jc w:val="left"/>
        <w:rPr>
          <w:shd w:val="clear" w:color="auto" w:fill="FFFFFF" w:themeFill="background1"/>
        </w:rPr>
      </w:pPr>
      <w:r w:rsidRPr="00684CEA">
        <w:rPr>
          <w:shd w:val="clear" w:color="auto" w:fill="FFFFFF" w:themeFill="background1"/>
        </w:rPr>
        <w:t>*Ja dokuments parakstīts ar drošu elektronisko parakstu, šeit paraksts nav nepieciešams.</w:t>
      </w:r>
    </w:p>
    <w:p w14:paraId="673FB0E0" w14:textId="77777777" w:rsidR="00BC6890" w:rsidRDefault="00BC6890">
      <w:pPr>
        <w:spacing w:after="160" w:line="259" w:lineRule="auto"/>
        <w:jc w:val="left"/>
        <w:rPr>
          <w:shd w:val="clear" w:color="auto" w:fill="FFFFFF" w:themeFill="background1"/>
        </w:rPr>
      </w:pPr>
      <w:r>
        <w:rPr>
          <w:shd w:val="clear" w:color="auto" w:fill="FFFFFF" w:themeFill="background1"/>
        </w:rPr>
        <w:br w:type="page"/>
      </w:r>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
        <w:gridCol w:w="323"/>
        <w:gridCol w:w="687"/>
        <w:gridCol w:w="541"/>
        <w:gridCol w:w="541"/>
        <w:gridCol w:w="525"/>
        <w:gridCol w:w="793"/>
        <w:gridCol w:w="492"/>
        <w:gridCol w:w="492"/>
        <w:gridCol w:w="451"/>
        <w:gridCol w:w="455"/>
        <w:gridCol w:w="533"/>
        <w:gridCol w:w="541"/>
        <w:gridCol w:w="541"/>
        <w:gridCol w:w="525"/>
        <w:gridCol w:w="683"/>
        <w:gridCol w:w="492"/>
        <w:gridCol w:w="492"/>
        <w:gridCol w:w="451"/>
        <w:gridCol w:w="163"/>
        <w:gridCol w:w="314"/>
      </w:tblGrid>
      <w:tr w:rsidR="00BC6890" w:rsidRPr="0002438E" w14:paraId="20D058FE" w14:textId="77777777" w:rsidTr="00116FC1">
        <w:trPr>
          <w:gridBefore w:val="1"/>
          <w:wBefore w:w="20" w:type="dxa"/>
          <w:trHeight w:val="300"/>
        </w:trPr>
        <w:tc>
          <w:tcPr>
            <w:tcW w:w="9619" w:type="dxa"/>
            <w:gridSpan w:val="20"/>
            <w:tcBorders>
              <w:top w:val="nil"/>
              <w:left w:val="nil"/>
              <w:bottom w:val="nil"/>
              <w:right w:val="nil"/>
            </w:tcBorders>
            <w:shd w:val="clear" w:color="auto" w:fill="auto"/>
            <w:hideMark/>
          </w:tcPr>
          <w:p w14:paraId="18B9892E" w14:textId="77777777" w:rsidR="00BC6890" w:rsidRPr="00BC6890" w:rsidRDefault="00BC6890" w:rsidP="00BC6890">
            <w:pPr>
              <w:shd w:val="clear" w:color="auto" w:fill="FFFFFF"/>
              <w:spacing w:after="0" w:line="240" w:lineRule="auto"/>
              <w:jc w:val="center"/>
              <w:textAlignment w:val="baseline"/>
              <w:rPr>
                <w:b/>
                <w:bCs/>
              </w:rPr>
            </w:pPr>
            <w:r w:rsidRPr="00BC6890">
              <w:rPr>
                <w:b/>
                <w:bCs/>
                <w:sz w:val="28"/>
                <w:szCs w:val="28"/>
                <w:shd w:val="clear" w:color="auto" w:fill="FFFFFF"/>
              </w:rPr>
              <w:lastRenderedPageBreak/>
              <w:t xml:space="preserve">F daļa Finanšu apgrozījuma pārskata veidlapa (par 2021., 2022. un 2023. gadu vai 2022., 2023. un 2024. gadu (ja </w:t>
            </w:r>
            <w:commentRangeStart w:id="10"/>
            <w:r w:rsidRPr="00BC6890">
              <w:rPr>
                <w:b/>
                <w:bCs/>
                <w:sz w:val="28"/>
                <w:szCs w:val="28"/>
                <w:shd w:val="clear" w:color="auto" w:fill="FFFFFF"/>
              </w:rPr>
              <w:t>pieejams</w:t>
            </w:r>
            <w:commentRangeEnd w:id="10"/>
            <w:r w:rsidR="00F10E90">
              <w:rPr>
                <w:rStyle w:val="CommentReference"/>
              </w:rPr>
              <w:commentReference w:id="10"/>
            </w:r>
            <w:r w:rsidRPr="00BC6890">
              <w:rPr>
                <w:b/>
                <w:bCs/>
                <w:sz w:val="28"/>
                <w:szCs w:val="28"/>
                <w:shd w:val="clear" w:color="auto" w:fill="FFFFFF"/>
              </w:rPr>
              <w:t>))</w:t>
            </w:r>
            <w:r w:rsidRPr="00BC6890">
              <w:rPr>
                <w:b/>
                <w:bCs/>
                <w:sz w:val="28"/>
                <w:szCs w:val="28"/>
              </w:rPr>
              <w:t> </w:t>
            </w:r>
          </w:p>
        </w:tc>
      </w:tr>
      <w:tr w:rsidR="00BC6890" w:rsidRPr="0002438E" w14:paraId="0AC27619" w14:textId="77777777" w:rsidTr="00116FC1">
        <w:trPr>
          <w:gridBefore w:val="1"/>
          <w:wBefore w:w="20" w:type="dxa"/>
          <w:trHeight w:val="300"/>
        </w:trPr>
        <w:tc>
          <w:tcPr>
            <w:tcW w:w="8561" w:type="dxa"/>
            <w:gridSpan w:val="19"/>
            <w:tcBorders>
              <w:top w:val="nil"/>
              <w:left w:val="nil"/>
              <w:bottom w:val="nil"/>
              <w:right w:val="nil"/>
            </w:tcBorders>
            <w:shd w:val="clear" w:color="auto" w:fill="auto"/>
            <w:hideMark/>
          </w:tcPr>
          <w:p w14:paraId="73F2D359" w14:textId="77777777" w:rsidR="00BC6890" w:rsidRPr="00BC6890" w:rsidRDefault="00BC6890" w:rsidP="00BC6890">
            <w:pPr>
              <w:spacing w:after="0" w:line="240" w:lineRule="auto"/>
              <w:textAlignment w:val="baseline"/>
            </w:pPr>
            <w:r w:rsidRPr="00BC6890">
              <w:rPr>
                <w:sz w:val="16"/>
                <w:szCs w:val="16"/>
              </w:rPr>
              <w:t> </w:t>
            </w:r>
          </w:p>
          <w:p w14:paraId="45A2FDAF" w14:textId="77777777" w:rsidR="00BC6890" w:rsidRPr="00BC6890" w:rsidRDefault="00BC6890" w:rsidP="00BC6890">
            <w:pPr>
              <w:spacing w:after="0" w:line="240" w:lineRule="auto"/>
              <w:textAlignment w:val="baseline"/>
            </w:pPr>
            <w:r w:rsidRPr="00BC6890">
              <w:rPr>
                <w:b/>
                <w:bCs/>
                <w:shd w:val="clear" w:color="auto" w:fill="FFFFFF"/>
              </w:rPr>
              <w:t>1. _____. gada izdevumi</w:t>
            </w:r>
            <w:r w:rsidRPr="00BC6890">
              <w:rPr>
                <w:b/>
                <w:bCs/>
                <w:sz w:val="19"/>
                <w:szCs w:val="19"/>
                <w:shd w:val="clear" w:color="auto" w:fill="FFFFFF"/>
                <w:vertAlign w:val="superscript"/>
              </w:rPr>
              <w:t>1</w:t>
            </w:r>
            <w:r w:rsidRPr="00BC6890">
              <w:rPr>
                <w:b/>
                <w:bCs/>
                <w:shd w:val="clear" w:color="auto" w:fill="FFFFFF"/>
              </w:rPr>
              <w:t xml:space="preserve"> sadalījumā pa ekonomiskās klasifikācijas kodiem (EKK) un dimensijām: darbības raksturs un darbības veids</w:t>
            </w:r>
            <w:r w:rsidRPr="00BC6890">
              <w:rPr>
                <w:b/>
                <w:bCs/>
                <w:sz w:val="19"/>
                <w:szCs w:val="19"/>
                <w:shd w:val="clear" w:color="auto" w:fill="FFFFFF"/>
                <w:vertAlign w:val="superscript"/>
              </w:rPr>
              <w:t>2</w:t>
            </w:r>
            <w:r w:rsidRPr="00BC6890">
              <w:rPr>
                <w:sz w:val="19"/>
                <w:szCs w:val="19"/>
              </w:rPr>
              <w:t> </w:t>
            </w:r>
          </w:p>
        </w:tc>
        <w:tc>
          <w:tcPr>
            <w:tcW w:w="1058" w:type="dxa"/>
            <w:shd w:val="clear" w:color="auto" w:fill="auto"/>
            <w:vAlign w:val="center"/>
            <w:hideMark/>
          </w:tcPr>
          <w:p w14:paraId="18EB0243" w14:textId="77777777" w:rsidR="00BC6890" w:rsidRPr="00BC6890" w:rsidRDefault="00BC6890" w:rsidP="00BC6890">
            <w:pPr>
              <w:spacing w:after="0" w:line="240" w:lineRule="auto"/>
              <w:jc w:val="left"/>
              <w:rPr>
                <w:sz w:val="20"/>
                <w:szCs w:val="20"/>
              </w:rPr>
            </w:pPr>
          </w:p>
        </w:tc>
      </w:tr>
      <w:tr w:rsidR="00BC6890" w:rsidRPr="00BC6890" w14:paraId="6528B1FE" w14:textId="77777777" w:rsidTr="00116FC1">
        <w:trPr>
          <w:trHeight w:val="300"/>
        </w:trPr>
        <w:tc>
          <w:tcPr>
            <w:tcW w:w="303"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39419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EKK</w:t>
            </w:r>
            <w:r w:rsidRPr="00BC6890">
              <w:rPr>
                <w:sz w:val="16"/>
                <w:szCs w:val="16"/>
              </w:rPr>
              <w:t> </w:t>
            </w:r>
          </w:p>
        </w:tc>
        <w:tc>
          <w:tcPr>
            <w:tcW w:w="3879" w:type="dxa"/>
            <w:gridSpan w:val="8"/>
            <w:tcBorders>
              <w:top w:val="single" w:sz="6" w:space="0" w:color="000000"/>
              <w:left w:val="nil"/>
              <w:bottom w:val="single" w:sz="6" w:space="0" w:color="000000"/>
              <w:right w:val="single" w:sz="6" w:space="0" w:color="000000"/>
            </w:tcBorders>
            <w:shd w:val="clear" w:color="auto" w:fill="FFFFFF"/>
            <w:vAlign w:val="bottom"/>
            <w:hideMark/>
          </w:tcPr>
          <w:p w14:paraId="6C95697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Darbība, kurai nav saimniecisks raksturs</w:t>
            </w:r>
            <w:r w:rsidRPr="00BC6890">
              <w:rPr>
                <w:sz w:val="16"/>
                <w:szCs w:val="16"/>
              </w:rPr>
              <w:t> </w:t>
            </w:r>
          </w:p>
        </w:tc>
        <w:tc>
          <w:tcPr>
            <w:tcW w:w="39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FCA60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 kopā</w:t>
            </w:r>
            <w:r w:rsidRPr="00BC6890">
              <w:rPr>
                <w:sz w:val="16"/>
                <w:szCs w:val="16"/>
              </w:rPr>
              <w:t> </w:t>
            </w:r>
          </w:p>
        </w:tc>
        <w:tc>
          <w:tcPr>
            <w:tcW w:w="3654" w:type="dxa"/>
            <w:gridSpan w:val="8"/>
            <w:tcBorders>
              <w:top w:val="single" w:sz="6" w:space="0" w:color="000000"/>
              <w:left w:val="nil"/>
              <w:bottom w:val="single" w:sz="6" w:space="0" w:color="000000"/>
              <w:right w:val="nil"/>
            </w:tcBorders>
            <w:shd w:val="clear" w:color="auto" w:fill="FFFFFF"/>
            <w:vAlign w:val="bottom"/>
            <w:hideMark/>
          </w:tcPr>
          <w:p w14:paraId="0979DDE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Saimnieciskā darbība</w:t>
            </w:r>
            <w:r w:rsidRPr="00BC6890">
              <w:rPr>
                <w:sz w:val="16"/>
                <w:szCs w:val="16"/>
              </w:rPr>
              <w:t> </w:t>
            </w:r>
          </w:p>
        </w:tc>
        <w:tc>
          <w:tcPr>
            <w:tcW w:w="1411"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433A84" w14:textId="77777777" w:rsidR="00BC6890" w:rsidRPr="00BC6890" w:rsidRDefault="00BC6890" w:rsidP="00BC6890">
            <w:pPr>
              <w:shd w:val="clear" w:color="auto" w:fill="FFFFFF"/>
              <w:spacing w:after="0" w:line="240" w:lineRule="auto"/>
              <w:jc w:val="center"/>
              <w:textAlignment w:val="baseline"/>
            </w:pPr>
            <w:r w:rsidRPr="00BC6890">
              <w:rPr>
                <w:b/>
                <w:bCs/>
                <w:sz w:val="16"/>
                <w:szCs w:val="16"/>
                <w:shd w:val="clear" w:color="auto" w:fill="FFFFFF"/>
              </w:rPr>
              <w:t>KOPĀ</w:t>
            </w:r>
            <w:r w:rsidRPr="00BC6890">
              <w:rPr>
                <w:sz w:val="16"/>
                <w:szCs w:val="16"/>
              </w:rPr>
              <w:t> </w:t>
            </w:r>
          </w:p>
        </w:tc>
      </w:tr>
      <w:tr w:rsidR="00BC6890" w:rsidRPr="00BC6890" w14:paraId="46A949A8"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414785" w14:textId="77777777" w:rsidR="00BC6890" w:rsidRPr="00BC6890" w:rsidRDefault="00BC6890" w:rsidP="00BC6890">
            <w:pPr>
              <w:spacing w:after="0" w:line="240" w:lineRule="auto"/>
              <w:jc w:val="left"/>
            </w:pPr>
          </w:p>
        </w:tc>
        <w:tc>
          <w:tcPr>
            <w:tcW w:w="2642" w:type="dxa"/>
            <w:gridSpan w:val="5"/>
            <w:tcBorders>
              <w:top w:val="single" w:sz="6" w:space="0" w:color="000000"/>
              <w:left w:val="nil"/>
              <w:bottom w:val="single" w:sz="6" w:space="0" w:color="000000"/>
              <w:right w:val="single" w:sz="6" w:space="0" w:color="000000"/>
            </w:tcBorders>
            <w:shd w:val="clear" w:color="auto" w:fill="FFFFFF"/>
            <w:vAlign w:val="bottom"/>
            <w:hideMark/>
          </w:tcPr>
          <w:p w14:paraId="1461A8E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Pamatdarbība</w:t>
            </w:r>
            <w:r w:rsidRPr="00BC6890">
              <w:rPr>
                <w:sz w:val="16"/>
                <w:szCs w:val="16"/>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0198D1B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cita darbība</w:t>
            </w:r>
            <w:r w:rsidRPr="00BC6890">
              <w:rPr>
                <w:sz w:val="16"/>
                <w:szCs w:val="16"/>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5EB1939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w:t>
            </w:r>
            <w:r w:rsidRPr="00BC6890">
              <w:rPr>
                <w:sz w:val="16"/>
                <w:szCs w:val="16"/>
              </w:rPr>
              <w:t> </w:t>
            </w:r>
          </w:p>
        </w:tc>
        <w:tc>
          <w:tcPr>
            <w:tcW w:w="389" w:type="dxa"/>
            <w:vMerge w:val="restart"/>
            <w:tcBorders>
              <w:top w:val="nil"/>
              <w:left w:val="single" w:sz="6" w:space="0" w:color="000000"/>
              <w:bottom w:val="single" w:sz="6" w:space="0" w:color="000000"/>
              <w:right w:val="single" w:sz="6" w:space="0" w:color="000000"/>
            </w:tcBorders>
            <w:shd w:val="clear" w:color="auto" w:fill="FFFFFF"/>
            <w:vAlign w:val="center"/>
            <w:hideMark/>
          </w:tcPr>
          <w:p w14:paraId="5D77362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KOPĀ</w:t>
            </w:r>
            <w:r w:rsidRPr="00BC6890">
              <w:rPr>
                <w:sz w:val="16"/>
                <w:szCs w:val="16"/>
              </w:rPr>
              <w:t> </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668ED4" w14:textId="77777777" w:rsidR="00BC6890" w:rsidRPr="00BC6890" w:rsidRDefault="00BC6890" w:rsidP="00BC6890">
            <w:pPr>
              <w:spacing w:after="0" w:line="240" w:lineRule="auto"/>
              <w:jc w:val="left"/>
            </w:pPr>
          </w:p>
        </w:tc>
        <w:tc>
          <w:tcPr>
            <w:tcW w:w="2417" w:type="dxa"/>
            <w:gridSpan w:val="5"/>
            <w:tcBorders>
              <w:top w:val="single" w:sz="6" w:space="0" w:color="000000"/>
              <w:left w:val="nil"/>
              <w:bottom w:val="single" w:sz="6" w:space="0" w:color="000000"/>
              <w:right w:val="single" w:sz="6" w:space="0" w:color="000000"/>
            </w:tcBorders>
            <w:shd w:val="clear" w:color="auto" w:fill="FFFFFF"/>
            <w:vAlign w:val="bottom"/>
            <w:hideMark/>
          </w:tcPr>
          <w:p w14:paraId="1682281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pamatdarbība</w:t>
            </w:r>
            <w:r w:rsidRPr="00BC6890">
              <w:rPr>
                <w:sz w:val="16"/>
                <w:szCs w:val="16"/>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1A49DD3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cita darbība</w:t>
            </w:r>
            <w:r w:rsidRPr="00BC6890">
              <w:rPr>
                <w:sz w:val="16"/>
                <w:szCs w:val="16"/>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1EB86A6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w:t>
            </w:r>
            <w:r w:rsidRPr="00BC6890">
              <w:rPr>
                <w:sz w:val="16"/>
                <w:szCs w:val="16"/>
              </w:rPr>
              <w:t> </w:t>
            </w:r>
          </w:p>
        </w:tc>
        <w:tc>
          <w:tcPr>
            <w:tcW w:w="389" w:type="dxa"/>
            <w:vMerge w:val="restart"/>
            <w:tcBorders>
              <w:top w:val="nil"/>
              <w:left w:val="single" w:sz="6" w:space="0" w:color="000000"/>
              <w:bottom w:val="single" w:sz="6" w:space="0" w:color="000000"/>
              <w:right w:val="nil"/>
            </w:tcBorders>
            <w:shd w:val="clear" w:color="auto" w:fill="FFFFFF"/>
            <w:vAlign w:val="center"/>
            <w:hideMark/>
          </w:tcPr>
          <w:p w14:paraId="23D7196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KOPĀ</w:t>
            </w:r>
            <w:r w:rsidRPr="00BC6890">
              <w:rPr>
                <w:sz w:val="16"/>
                <w:szCs w:val="16"/>
              </w:rPr>
              <w:t> </w:t>
            </w: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F68DC4" w14:textId="77777777" w:rsidR="00BC6890" w:rsidRPr="00BC6890" w:rsidRDefault="00BC6890" w:rsidP="00BC6890">
            <w:pPr>
              <w:spacing w:after="0" w:line="240" w:lineRule="auto"/>
              <w:jc w:val="left"/>
            </w:pPr>
          </w:p>
        </w:tc>
      </w:tr>
      <w:tr w:rsidR="00BC6890" w:rsidRPr="00BC6890" w14:paraId="6712E22C"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7B875F" w14:textId="77777777" w:rsidR="00BC6890" w:rsidRPr="00BC6890" w:rsidRDefault="00BC6890" w:rsidP="00BC6890">
            <w:pPr>
              <w:spacing w:after="0" w:line="240" w:lineRule="auto"/>
              <w:jc w:val="left"/>
            </w:pPr>
          </w:p>
        </w:tc>
        <w:tc>
          <w:tcPr>
            <w:tcW w:w="59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0905437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Izglītība**</w:t>
            </w:r>
            <w:r w:rsidRPr="00BC6890">
              <w:rPr>
                <w:sz w:val="16"/>
                <w:szCs w:val="16"/>
              </w:rPr>
              <w:t> </w:t>
            </w:r>
          </w:p>
        </w:tc>
        <w:tc>
          <w:tcPr>
            <w:tcW w:w="1369" w:type="dxa"/>
            <w:gridSpan w:val="3"/>
            <w:tcBorders>
              <w:top w:val="single" w:sz="6" w:space="0" w:color="000000"/>
              <w:left w:val="nil"/>
              <w:bottom w:val="single" w:sz="6" w:space="0" w:color="000000"/>
              <w:right w:val="single" w:sz="6" w:space="0" w:color="000000"/>
            </w:tcBorders>
            <w:shd w:val="clear" w:color="auto" w:fill="FFFFFF"/>
            <w:vAlign w:val="bottom"/>
            <w:hideMark/>
          </w:tcPr>
          <w:p w14:paraId="29F9308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pētniecība un izstrāde***</w:t>
            </w:r>
            <w:r w:rsidRPr="00BC6890">
              <w:rPr>
                <w:sz w:val="16"/>
                <w:szCs w:val="16"/>
              </w:rPr>
              <w:t> </w:t>
            </w:r>
          </w:p>
        </w:tc>
        <w:tc>
          <w:tcPr>
            <w:tcW w:w="682" w:type="dxa"/>
            <w:vMerge w:val="restart"/>
            <w:tcBorders>
              <w:top w:val="nil"/>
              <w:left w:val="single" w:sz="6" w:space="0" w:color="000000"/>
              <w:bottom w:val="single" w:sz="6" w:space="0" w:color="000000"/>
              <w:right w:val="single" w:sz="6" w:space="0" w:color="000000"/>
            </w:tcBorders>
            <w:shd w:val="clear" w:color="auto" w:fill="FFFFFF"/>
            <w:vAlign w:val="center"/>
            <w:hideMark/>
          </w:tcPr>
          <w:p w14:paraId="57C762C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zināšanu un tehnoloģiju pārnese****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725BE9F"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E0E8812"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E86D7C2"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0FF051" w14:textId="77777777" w:rsidR="00BC6890" w:rsidRPr="00BC6890" w:rsidRDefault="00BC6890" w:rsidP="00BC6890">
            <w:pPr>
              <w:spacing w:after="0" w:line="240" w:lineRule="auto"/>
              <w:jc w:val="left"/>
            </w:pPr>
          </w:p>
        </w:tc>
        <w:tc>
          <w:tcPr>
            <w:tcW w:w="459"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2C8307C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izglītība</w:t>
            </w:r>
            <w:r w:rsidRPr="00BC6890">
              <w:rPr>
                <w:sz w:val="16"/>
                <w:szCs w:val="16"/>
              </w:rPr>
              <w:t> </w:t>
            </w:r>
          </w:p>
        </w:tc>
        <w:tc>
          <w:tcPr>
            <w:tcW w:w="1370" w:type="dxa"/>
            <w:gridSpan w:val="3"/>
            <w:tcBorders>
              <w:top w:val="single" w:sz="6" w:space="0" w:color="000000"/>
              <w:left w:val="nil"/>
              <w:bottom w:val="single" w:sz="6" w:space="0" w:color="000000"/>
              <w:right w:val="single" w:sz="6" w:space="0" w:color="000000"/>
            </w:tcBorders>
            <w:shd w:val="clear" w:color="auto" w:fill="FFFFFF"/>
            <w:vAlign w:val="bottom"/>
            <w:hideMark/>
          </w:tcPr>
          <w:p w14:paraId="39CF1C0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pētniecība un izstrāde</w:t>
            </w:r>
            <w:r w:rsidRPr="00BC6890">
              <w:rPr>
                <w:sz w:val="16"/>
                <w:szCs w:val="16"/>
              </w:rPr>
              <w:t> </w:t>
            </w:r>
          </w:p>
        </w:tc>
        <w:tc>
          <w:tcPr>
            <w:tcW w:w="588"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597379E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zināšanu un tehnoloģiju pārnese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E19988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6FDFAB6"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08881FBE" w14:textId="77777777" w:rsidR="00BC6890" w:rsidRPr="00BC6890" w:rsidRDefault="00BC6890" w:rsidP="00BC6890">
            <w:pPr>
              <w:spacing w:after="0" w:line="240" w:lineRule="auto"/>
              <w:jc w:val="left"/>
            </w:pP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3666CE" w14:textId="77777777" w:rsidR="00BC6890" w:rsidRPr="00BC6890" w:rsidRDefault="00BC6890" w:rsidP="00BC6890">
            <w:pPr>
              <w:spacing w:after="0" w:line="240" w:lineRule="auto"/>
              <w:jc w:val="left"/>
            </w:pPr>
          </w:p>
        </w:tc>
      </w:tr>
      <w:tr w:rsidR="00BC6890" w:rsidRPr="00BC6890" w14:paraId="7668CF4D"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7B9D0E"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3451194" w14:textId="77777777" w:rsidR="00BC6890" w:rsidRPr="00BC6890" w:rsidRDefault="00BC6890" w:rsidP="00BC6890">
            <w:pPr>
              <w:spacing w:after="0" w:line="240" w:lineRule="auto"/>
              <w:jc w:val="left"/>
            </w:pPr>
          </w:p>
        </w:tc>
        <w:tc>
          <w:tcPr>
            <w:tcW w:w="465" w:type="dxa"/>
            <w:tcBorders>
              <w:top w:val="nil"/>
              <w:left w:val="nil"/>
              <w:bottom w:val="single" w:sz="6" w:space="0" w:color="000000"/>
              <w:right w:val="single" w:sz="6" w:space="0" w:color="000000"/>
            </w:tcBorders>
            <w:shd w:val="clear" w:color="auto" w:fill="FFFFFF"/>
            <w:vAlign w:val="bottom"/>
            <w:hideMark/>
          </w:tcPr>
          <w:p w14:paraId="1BC03F6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w:t>
            </w:r>
            <w:r w:rsidRPr="00BC6890">
              <w:rPr>
                <w:sz w:val="16"/>
                <w:szCs w:val="16"/>
              </w:rPr>
              <w:t> </w:t>
            </w:r>
          </w:p>
        </w:tc>
        <w:tc>
          <w:tcPr>
            <w:tcW w:w="466" w:type="dxa"/>
            <w:tcBorders>
              <w:top w:val="nil"/>
              <w:left w:val="nil"/>
              <w:bottom w:val="single" w:sz="6" w:space="0" w:color="000000"/>
              <w:right w:val="single" w:sz="6" w:space="0" w:color="000000"/>
            </w:tcBorders>
            <w:shd w:val="clear" w:color="auto" w:fill="FFFFFF"/>
            <w:vAlign w:val="bottom"/>
            <w:hideMark/>
          </w:tcPr>
          <w:p w14:paraId="394CDD5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w:t>
            </w:r>
            <w:r w:rsidRPr="00BC6890">
              <w:rPr>
                <w:sz w:val="16"/>
                <w:szCs w:val="16"/>
              </w:rPr>
              <w:t> </w:t>
            </w:r>
          </w:p>
        </w:tc>
        <w:tc>
          <w:tcPr>
            <w:tcW w:w="438" w:type="dxa"/>
            <w:tcBorders>
              <w:top w:val="nil"/>
              <w:left w:val="nil"/>
              <w:bottom w:val="single" w:sz="6" w:space="0" w:color="000000"/>
              <w:right w:val="single" w:sz="6" w:space="0" w:color="000000"/>
            </w:tcBorders>
            <w:shd w:val="clear" w:color="auto" w:fill="FFFFFF"/>
            <w:vAlign w:val="bottom"/>
            <w:hideMark/>
          </w:tcPr>
          <w:p w14:paraId="54D4D9D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4B577D4"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0C2C360"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ACE1F08"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08931A0"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41980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172E4CB" w14:textId="77777777" w:rsidR="00BC6890" w:rsidRPr="00BC6890" w:rsidRDefault="00BC6890" w:rsidP="00BC6890">
            <w:pPr>
              <w:spacing w:after="0" w:line="240" w:lineRule="auto"/>
              <w:jc w:val="left"/>
            </w:pPr>
          </w:p>
        </w:tc>
        <w:tc>
          <w:tcPr>
            <w:tcW w:w="466" w:type="dxa"/>
            <w:tcBorders>
              <w:top w:val="nil"/>
              <w:left w:val="nil"/>
              <w:bottom w:val="single" w:sz="6" w:space="0" w:color="000000"/>
              <w:right w:val="single" w:sz="6" w:space="0" w:color="000000"/>
            </w:tcBorders>
            <w:shd w:val="clear" w:color="auto" w:fill="FFFFFF"/>
            <w:vAlign w:val="bottom"/>
            <w:hideMark/>
          </w:tcPr>
          <w:p w14:paraId="3FC010D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w:t>
            </w:r>
            <w:r w:rsidRPr="00BC6890">
              <w:rPr>
                <w:sz w:val="16"/>
                <w:szCs w:val="16"/>
              </w:rPr>
              <w:t> </w:t>
            </w:r>
          </w:p>
        </w:tc>
        <w:tc>
          <w:tcPr>
            <w:tcW w:w="466" w:type="dxa"/>
            <w:tcBorders>
              <w:top w:val="nil"/>
              <w:left w:val="nil"/>
              <w:bottom w:val="single" w:sz="6" w:space="0" w:color="000000"/>
              <w:right w:val="single" w:sz="6" w:space="0" w:color="000000"/>
            </w:tcBorders>
            <w:shd w:val="clear" w:color="auto" w:fill="FFFFFF"/>
            <w:vAlign w:val="bottom"/>
            <w:hideMark/>
          </w:tcPr>
          <w:p w14:paraId="4652104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w:t>
            </w:r>
            <w:r w:rsidRPr="00BC6890">
              <w:rPr>
                <w:sz w:val="16"/>
                <w:szCs w:val="16"/>
              </w:rPr>
              <w:t> </w:t>
            </w:r>
          </w:p>
        </w:tc>
        <w:tc>
          <w:tcPr>
            <w:tcW w:w="438" w:type="dxa"/>
            <w:tcBorders>
              <w:top w:val="nil"/>
              <w:left w:val="nil"/>
              <w:bottom w:val="single" w:sz="6" w:space="0" w:color="000000"/>
              <w:right w:val="single" w:sz="6" w:space="0" w:color="000000"/>
            </w:tcBorders>
            <w:shd w:val="clear" w:color="auto" w:fill="FFFFFF"/>
            <w:vAlign w:val="bottom"/>
            <w:hideMark/>
          </w:tcPr>
          <w:p w14:paraId="5547FC7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5AC43CE"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CB21DF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83538D1"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0CD195E7" w14:textId="77777777" w:rsidR="00BC6890" w:rsidRPr="00BC6890" w:rsidRDefault="00BC6890" w:rsidP="00BC6890">
            <w:pPr>
              <w:spacing w:after="0" w:line="240" w:lineRule="auto"/>
              <w:jc w:val="left"/>
            </w:pP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706894" w14:textId="77777777" w:rsidR="00BC6890" w:rsidRPr="00BC6890" w:rsidRDefault="00BC6890" w:rsidP="00BC6890">
            <w:pPr>
              <w:spacing w:after="0" w:line="240" w:lineRule="auto"/>
              <w:jc w:val="left"/>
            </w:pPr>
          </w:p>
        </w:tc>
      </w:tr>
      <w:tr w:rsidR="00BC6890" w:rsidRPr="00BC6890" w14:paraId="47B7AF74"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E5BF80"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1F05529" w14:textId="77777777" w:rsidR="00BC6890" w:rsidRPr="00BC6890" w:rsidRDefault="00BC6890" w:rsidP="00BC6890">
            <w:pPr>
              <w:spacing w:after="0" w:line="240" w:lineRule="auto"/>
              <w:jc w:val="left"/>
            </w:pPr>
          </w:p>
        </w:tc>
        <w:tc>
          <w:tcPr>
            <w:tcW w:w="465" w:type="dxa"/>
            <w:tcBorders>
              <w:top w:val="nil"/>
              <w:left w:val="nil"/>
              <w:bottom w:val="single" w:sz="6" w:space="0" w:color="000000"/>
              <w:right w:val="single" w:sz="6" w:space="0" w:color="000000"/>
            </w:tcBorders>
            <w:shd w:val="clear" w:color="auto" w:fill="FFFFFF"/>
            <w:vAlign w:val="bottom"/>
            <w:hideMark/>
          </w:tcPr>
          <w:p w14:paraId="5BFFE08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funda-</w:t>
            </w:r>
            <w:r w:rsidRPr="00BC6890">
              <w:rPr>
                <w:sz w:val="16"/>
                <w:szCs w:val="16"/>
              </w:rPr>
              <w:t> </w:t>
            </w:r>
          </w:p>
          <w:p w14:paraId="02569F8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mentālie pētījumi</w:t>
            </w:r>
            <w:r w:rsidRPr="00BC6890">
              <w:rPr>
                <w:sz w:val="16"/>
                <w:szCs w:val="16"/>
              </w:rPr>
              <w:t> </w:t>
            </w:r>
          </w:p>
        </w:tc>
        <w:tc>
          <w:tcPr>
            <w:tcW w:w="466" w:type="dxa"/>
            <w:tcBorders>
              <w:top w:val="nil"/>
              <w:left w:val="nil"/>
              <w:bottom w:val="single" w:sz="6" w:space="0" w:color="000000"/>
              <w:right w:val="single" w:sz="6" w:space="0" w:color="000000"/>
            </w:tcBorders>
            <w:shd w:val="clear" w:color="auto" w:fill="FFFFFF"/>
            <w:vAlign w:val="bottom"/>
            <w:hideMark/>
          </w:tcPr>
          <w:p w14:paraId="5033904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rūpnie-</w:t>
            </w:r>
            <w:r w:rsidRPr="00BC6890">
              <w:rPr>
                <w:sz w:val="16"/>
                <w:szCs w:val="16"/>
              </w:rPr>
              <w:t> </w:t>
            </w:r>
          </w:p>
          <w:p w14:paraId="6532EC8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ciskie pētījumi</w:t>
            </w:r>
            <w:r w:rsidRPr="00BC6890">
              <w:rPr>
                <w:sz w:val="16"/>
                <w:szCs w:val="16"/>
              </w:rPr>
              <w:t> </w:t>
            </w:r>
          </w:p>
        </w:tc>
        <w:tc>
          <w:tcPr>
            <w:tcW w:w="438" w:type="dxa"/>
            <w:tcBorders>
              <w:top w:val="nil"/>
              <w:left w:val="single" w:sz="6" w:space="0" w:color="000000"/>
              <w:bottom w:val="single" w:sz="6" w:space="0" w:color="000000"/>
              <w:right w:val="single" w:sz="6" w:space="0" w:color="000000"/>
            </w:tcBorders>
            <w:shd w:val="clear" w:color="auto" w:fill="FFFFFF"/>
            <w:vAlign w:val="bottom"/>
            <w:hideMark/>
          </w:tcPr>
          <w:p w14:paraId="6DA7F33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eksperi-</w:t>
            </w:r>
            <w:r w:rsidRPr="00BC6890">
              <w:rPr>
                <w:sz w:val="16"/>
                <w:szCs w:val="16"/>
              </w:rPr>
              <w:t> </w:t>
            </w:r>
          </w:p>
          <w:p w14:paraId="5F2B7E5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mentālā izstrāde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299DFB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429283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9F93FB8"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A0E38FB"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ACC56E"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51EFB68" w14:textId="77777777" w:rsidR="00BC6890" w:rsidRPr="00BC6890" w:rsidRDefault="00BC6890" w:rsidP="00BC6890">
            <w:pPr>
              <w:spacing w:after="0" w:line="240" w:lineRule="auto"/>
              <w:jc w:val="left"/>
            </w:pPr>
          </w:p>
        </w:tc>
        <w:tc>
          <w:tcPr>
            <w:tcW w:w="466" w:type="dxa"/>
            <w:tcBorders>
              <w:top w:val="nil"/>
              <w:left w:val="nil"/>
              <w:bottom w:val="single" w:sz="6" w:space="0" w:color="000000"/>
              <w:right w:val="single" w:sz="6" w:space="0" w:color="000000"/>
            </w:tcBorders>
            <w:shd w:val="clear" w:color="auto" w:fill="FFFFFF"/>
            <w:vAlign w:val="bottom"/>
            <w:hideMark/>
          </w:tcPr>
          <w:p w14:paraId="509F94B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funda-</w:t>
            </w:r>
            <w:r w:rsidRPr="00BC6890">
              <w:rPr>
                <w:sz w:val="16"/>
                <w:szCs w:val="16"/>
              </w:rPr>
              <w:t> </w:t>
            </w:r>
          </w:p>
          <w:p w14:paraId="15199C8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mentālie pētījumi</w:t>
            </w:r>
            <w:r w:rsidRPr="00BC6890">
              <w:rPr>
                <w:sz w:val="16"/>
                <w:szCs w:val="16"/>
              </w:rPr>
              <w:t> </w:t>
            </w:r>
          </w:p>
        </w:tc>
        <w:tc>
          <w:tcPr>
            <w:tcW w:w="466" w:type="dxa"/>
            <w:tcBorders>
              <w:top w:val="nil"/>
              <w:left w:val="nil"/>
              <w:bottom w:val="single" w:sz="6" w:space="0" w:color="000000"/>
              <w:right w:val="single" w:sz="6" w:space="0" w:color="000000"/>
            </w:tcBorders>
            <w:shd w:val="clear" w:color="auto" w:fill="FFFFFF"/>
            <w:vAlign w:val="bottom"/>
            <w:hideMark/>
          </w:tcPr>
          <w:p w14:paraId="1295E12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rūpnie-</w:t>
            </w:r>
            <w:r w:rsidRPr="00BC6890">
              <w:rPr>
                <w:sz w:val="16"/>
                <w:szCs w:val="16"/>
              </w:rPr>
              <w:t> </w:t>
            </w:r>
          </w:p>
          <w:p w14:paraId="1AEB31F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ciskie pētījumi</w:t>
            </w:r>
            <w:r w:rsidRPr="00BC6890">
              <w:rPr>
                <w:sz w:val="16"/>
                <w:szCs w:val="16"/>
              </w:rPr>
              <w:t> </w:t>
            </w:r>
          </w:p>
        </w:tc>
        <w:tc>
          <w:tcPr>
            <w:tcW w:w="438" w:type="dxa"/>
            <w:tcBorders>
              <w:top w:val="nil"/>
              <w:left w:val="single" w:sz="6" w:space="0" w:color="000000"/>
              <w:bottom w:val="single" w:sz="6" w:space="0" w:color="000000"/>
              <w:right w:val="single" w:sz="6" w:space="0" w:color="000000"/>
            </w:tcBorders>
            <w:shd w:val="clear" w:color="auto" w:fill="FFFFFF"/>
            <w:vAlign w:val="bottom"/>
            <w:hideMark/>
          </w:tcPr>
          <w:p w14:paraId="4BE7BAC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eksperi-</w:t>
            </w:r>
            <w:r w:rsidRPr="00BC6890">
              <w:rPr>
                <w:sz w:val="16"/>
                <w:szCs w:val="16"/>
              </w:rPr>
              <w:t> </w:t>
            </w:r>
          </w:p>
          <w:p w14:paraId="13F6128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mentālā izstrāde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232A162"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B661799"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6A4311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03FCC190" w14:textId="77777777" w:rsidR="00BC6890" w:rsidRPr="00BC6890" w:rsidRDefault="00BC6890" w:rsidP="00BC6890">
            <w:pPr>
              <w:spacing w:after="0" w:line="240" w:lineRule="auto"/>
              <w:jc w:val="left"/>
            </w:pP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9A623E" w14:textId="77777777" w:rsidR="00BC6890" w:rsidRPr="00BC6890" w:rsidRDefault="00BC6890" w:rsidP="00BC6890">
            <w:pPr>
              <w:spacing w:after="0" w:line="240" w:lineRule="auto"/>
              <w:jc w:val="left"/>
            </w:pPr>
          </w:p>
        </w:tc>
      </w:tr>
      <w:tr w:rsidR="00BC6890" w:rsidRPr="00BC6890" w14:paraId="5213550C" w14:textId="77777777" w:rsidTr="00116FC1">
        <w:trPr>
          <w:trHeight w:val="300"/>
        </w:trPr>
        <w:tc>
          <w:tcPr>
            <w:tcW w:w="303" w:type="dxa"/>
            <w:gridSpan w:val="2"/>
            <w:tcBorders>
              <w:top w:val="nil"/>
              <w:left w:val="single" w:sz="6" w:space="0" w:color="000000"/>
              <w:bottom w:val="single" w:sz="6" w:space="0" w:color="000000"/>
              <w:right w:val="single" w:sz="6" w:space="0" w:color="000000"/>
            </w:tcBorders>
            <w:shd w:val="clear" w:color="auto" w:fill="auto"/>
            <w:vAlign w:val="bottom"/>
            <w:hideMark/>
          </w:tcPr>
          <w:p w14:paraId="6CD2C131" w14:textId="77777777" w:rsidR="00BC6890" w:rsidRPr="00BC6890" w:rsidRDefault="00BC6890" w:rsidP="00BC6890">
            <w:pPr>
              <w:shd w:val="clear" w:color="auto" w:fill="FFFFFF"/>
              <w:spacing w:after="0" w:line="240" w:lineRule="auto"/>
              <w:jc w:val="left"/>
              <w:textAlignment w:val="baseline"/>
            </w:pPr>
            <w:r w:rsidRPr="00BC6890">
              <w:rPr>
                <w:rFonts w:ascii="Calibri" w:hAnsi="Calibri" w:cs="Calibri"/>
                <w:sz w:val="16"/>
                <w:szCs w:val="16"/>
                <w:shd w:val="clear" w:color="auto" w:fill="FFFFFF"/>
              </w:rPr>
              <w:t> </w:t>
            </w:r>
            <w:r w:rsidRPr="00BC6890">
              <w:rPr>
                <w:rFonts w:ascii="Calibri" w:hAnsi="Calibri" w:cs="Calibri"/>
                <w:sz w:val="16"/>
                <w:szCs w:val="16"/>
              </w:rPr>
              <w:t> </w:t>
            </w:r>
          </w:p>
        </w:tc>
        <w:tc>
          <w:tcPr>
            <w:tcW w:w="591" w:type="dxa"/>
            <w:tcBorders>
              <w:top w:val="nil"/>
              <w:left w:val="nil"/>
              <w:bottom w:val="single" w:sz="6" w:space="0" w:color="000000"/>
              <w:right w:val="single" w:sz="6" w:space="0" w:color="000000"/>
            </w:tcBorders>
            <w:shd w:val="clear" w:color="auto" w:fill="auto"/>
            <w:vAlign w:val="bottom"/>
            <w:hideMark/>
          </w:tcPr>
          <w:p w14:paraId="6C4A5CA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5" w:type="dxa"/>
            <w:tcBorders>
              <w:top w:val="single" w:sz="6" w:space="0" w:color="000000"/>
              <w:left w:val="nil"/>
              <w:bottom w:val="single" w:sz="6" w:space="0" w:color="000000"/>
              <w:right w:val="single" w:sz="6" w:space="0" w:color="000000"/>
            </w:tcBorders>
            <w:shd w:val="clear" w:color="auto" w:fill="auto"/>
            <w:vAlign w:val="bottom"/>
            <w:hideMark/>
          </w:tcPr>
          <w:p w14:paraId="7BD1433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single" w:sz="6" w:space="0" w:color="000000"/>
              <w:left w:val="nil"/>
              <w:bottom w:val="single" w:sz="6" w:space="0" w:color="000000"/>
              <w:right w:val="single" w:sz="6" w:space="0" w:color="000000"/>
            </w:tcBorders>
            <w:shd w:val="clear" w:color="auto" w:fill="auto"/>
            <w:vAlign w:val="bottom"/>
            <w:hideMark/>
          </w:tcPr>
          <w:p w14:paraId="260C790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8B2E7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82" w:type="dxa"/>
            <w:tcBorders>
              <w:top w:val="nil"/>
              <w:left w:val="nil"/>
              <w:bottom w:val="single" w:sz="6" w:space="0" w:color="000000"/>
              <w:right w:val="single" w:sz="6" w:space="0" w:color="000000"/>
            </w:tcBorders>
            <w:shd w:val="clear" w:color="auto" w:fill="auto"/>
            <w:vAlign w:val="bottom"/>
            <w:hideMark/>
          </w:tcPr>
          <w:p w14:paraId="4181BAC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28E67B2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2D10008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59F1281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392" w:type="dxa"/>
            <w:tcBorders>
              <w:top w:val="nil"/>
              <w:left w:val="nil"/>
              <w:bottom w:val="single" w:sz="6" w:space="0" w:color="000000"/>
              <w:right w:val="single" w:sz="6" w:space="0" w:color="000000"/>
            </w:tcBorders>
            <w:shd w:val="clear" w:color="auto" w:fill="auto"/>
            <w:vAlign w:val="bottom"/>
            <w:hideMark/>
          </w:tcPr>
          <w:p w14:paraId="139AD2A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9" w:type="dxa"/>
            <w:tcBorders>
              <w:top w:val="nil"/>
              <w:left w:val="nil"/>
              <w:bottom w:val="single" w:sz="6" w:space="0" w:color="000000"/>
              <w:right w:val="single" w:sz="6" w:space="0" w:color="000000"/>
            </w:tcBorders>
            <w:shd w:val="clear" w:color="auto" w:fill="auto"/>
            <w:vAlign w:val="bottom"/>
            <w:hideMark/>
          </w:tcPr>
          <w:p w14:paraId="3590B05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single" w:sz="6" w:space="0" w:color="000000"/>
              <w:left w:val="nil"/>
              <w:bottom w:val="single" w:sz="6" w:space="0" w:color="000000"/>
              <w:right w:val="single" w:sz="6" w:space="0" w:color="000000"/>
            </w:tcBorders>
            <w:shd w:val="clear" w:color="auto" w:fill="auto"/>
            <w:vAlign w:val="bottom"/>
            <w:hideMark/>
          </w:tcPr>
          <w:p w14:paraId="0AC967E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single" w:sz="6" w:space="0" w:color="000000"/>
              <w:left w:val="nil"/>
              <w:bottom w:val="single" w:sz="6" w:space="0" w:color="000000"/>
              <w:right w:val="single" w:sz="6" w:space="0" w:color="000000"/>
            </w:tcBorders>
            <w:shd w:val="clear" w:color="auto" w:fill="auto"/>
            <w:vAlign w:val="bottom"/>
            <w:hideMark/>
          </w:tcPr>
          <w:p w14:paraId="6BA4A7A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6C12A4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88" w:type="dxa"/>
            <w:tcBorders>
              <w:top w:val="nil"/>
              <w:left w:val="nil"/>
              <w:bottom w:val="single" w:sz="6" w:space="0" w:color="000000"/>
              <w:right w:val="single" w:sz="6" w:space="0" w:color="000000"/>
            </w:tcBorders>
            <w:shd w:val="clear" w:color="auto" w:fill="auto"/>
            <w:vAlign w:val="bottom"/>
            <w:hideMark/>
          </w:tcPr>
          <w:p w14:paraId="5B7FDA0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52DB4E0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424C369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00D6D12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411" w:type="dxa"/>
            <w:gridSpan w:val="2"/>
            <w:tcBorders>
              <w:top w:val="nil"/>
              <w:left w:val="nil"/>
              <w:bottom w:val="single" w:sz="6" w:space="0" w:color="000000"/>
              <w:right w:val="single" w:sz="6" w:space="0" w:color="000000"/>
            </w:tcBorders>
            <w:shd w:val="clear" w:color="auto" w:fill="auto"/>
            <w:vAlign w:val="bottom"/>
            <w:hideMark/>
          </w:tcPr>
          <w:p w14:paraId="4C2211D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r w:rsidR="00BC6890" w:rsidRPr="00BC6890" w14:paraId="2999E68F" w14:textId="77777777" w:rsidTr="00116FC1">
        <w:trPr>
          <w:trHeight w:val="300"/>
        </w:trPr>
        <w:tc>
          <w:tcPr>
            <w:tcW w:w="303" w:type="dxa"/>
            <w:gridSpan w:val="2"/>
            <w:tcBorders>
              <w:top w:val="nil"/>
              <w:left w:val="single" w:sz="6" w:space="0" w:color="000000"/>
              <w:bottom w:val="single" w:sz="6" w:space="0" w:color="000000"/>
              <w:right w:val="single" w:sz="6" w:space="0" w:color="000000"/>
            </w:tcBorders>
            <w:shd w:val="clear" w:color="auto" w:fill="auto"/>
            <w:vAlign w:val="bottom"/>
            <w:hideMark/>
          </w:tcPr>
          <w:p w14:paraId="4AB2A0E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91" w:type="dxa"/>
            <w:tcBorders>
              <w:top w:val="nil"/>
              <w:left w:val="nil"/>
              <w:bottom w:val="single" w:sz="6" w:space="0" w:color="000000"/>
              <w:right w:val="single" w:sz="6" w:space="0" w:color="000000"/>
            </w:tcBorders>
            <w:shd w:val="clear" w:color="auto" w:fill="auto"/>
            <w:vAlign w:val="bottom"/>
            <w:hideMark/>
          </w:tcPr>
          <w:p w14:paraId="41D374D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5" w:type="dxa"/>
            <w:tcBorders>
              <w:top w:val="nil"/>
              <w:left w:val="nil"/>
              <w:bottom w:val="single" w:sz="6" w:space="0" w:color="000000"/>
              <w:right w:val="single" w:sz="6" w:space="0" w:color="000000"/>
            </w:tcBorders>
            <w:shd w:val="clear" w:color="auto" w:fill="auto"/>
            <w:vAlign w:val="bottom"/>
            <w:hideMark/>
          </w:tcPr>
          <w:p w14:paraId="68363B6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03922D2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nil"/>
              <w:left w:val="single" w:sz="6" w:space="0" w:color="000000"/>
              <w:bottom w:val="single" w:sz="6" w:space="0" w:color="000000"/>
              <w:right w:val="single" w:sz="6" w:space="0" w:color="000000"/>
            </w:tcBorders>
            <w:shd w:val="clear" w:color="auto" w:fill="auto"/>
            <w:vAlign w:val="bottom"/>
            <w:hideMark/>
          </w:tcPr>
          <w:p w14:paraId="19DAC3E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82" w:type="dxa"/>
            <w:tcBorders>
              <w:top w:val="nil"/>
              <w:left w:val="nil"/>
              <w:bottom w:val="single" w:sz="6" w:space="0" w:color="000000"/>
              <w:right w:val="single" w:sz="6" w:space="0" w:color="000000"/>
            </w:tcBorders>
            <w:shd w:val="clear" w:color="auto" w:fill="auto"/>
            <w:vAlign w:val="bottom"/>
            <w:hideMark/>
          </w:tcPr>
          <w:p w14:paraId="789A382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4F68213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68CEB23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5C97B82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392" w:type="dxa"/>
            <w:tcBorders>
              <w:top w:val="nil"/>
              <w:left w:val="nil"/>
              <w:bottom w:val="single" w:sz="6" w:space="0" w:color="000000"/>
              <w:right w:val="single" w:sz="6" w:space="0" w:color="000000"/>
            </w:tcBorders>
            <w:shd w:val="clear" w:color="auto" w:fill="auto"/>
            <w:vAlign w:val="bottom"/>
            <w:hideMark/>
          </w:tcPr>
          <w:p w14:paraId="438097A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9" w:type="dxa"/>
            <w:tcBorders>
              <w:top w:val="nil"/>
              <w:left w:val="nil"/>
              <w:bottom w:val="single" w:sz="6" w:space="0" w:color="000000"/>
              <w:right w:val="single" w:sz="6" w:space="0" w:color="000000"/>
            </w:tcBorders>
            <w:shd w:val="clear" w:color="auto" w:fill="auto"/>
            <w:vAlign w:val="bottom"/>
            <w:hideMark/>
          </w:tcPr>
          <w:p w14:paraId="374668D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2331AA8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4368828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nil"/>
              <w:left w:val="single" w:sz="6" w:space="0" w:color="000000"/>
              <w:bottom w:val="single" w:sz="6" w:space="0" w:color="000000"/>
              <w:right w:val="single" w:sz="6" w:space="0" w:color="000000"/>
            </w:tcBorders>
            <w:shd w:val="clear" w:color="auto" w:fill="auto"/>
            <w:vAlign w:val="bottom"/>
            <w:hideMark/>
          </w:tcPr>
          <w:p w14:paraId="1B64E57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88" w:type="dxa"/>
            <w:tcBorders>
              <w:top w:val="nil"/>
              <w:left w:val="nil"/>
              <w:bottom w:val="single" w:sz="6" w:space="0" w:color="000000"/>
              <w:right w:val="single" w:sz="6" w:space="0" w:color="000000"/>
            </w:tcBorders>
            <w:shd w:val="clear" w:color="auto" w:fill="auto"/>
            <w:vAlign w:val="bottom"/>
            <w:hideMark/>
          </w:tcPr>
          <w:p w14:paraId="08C4C1D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7F4CBE8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3E370D9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61109F0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411" w:type="dxa"/>
            <w:gridSpan w:val="2"/>
            <w:tcBorders>
              <w:top w:val="nil"/>
              <w:left w:val="nil"/>
              <w:bottom w:val="single" w:sz="6" w:space="0" w:color="000000"/>
              <w:right w:val="single" w:sz="6" w:space="0" w:color="000000"/>
            </w:tcBorders>
            <w:shd w:val="clear" w:color="auto" w:fill="auto"/>
            <w:vAlign w:val="bottom"/>
            <w:hideMark/>
          </w:tcPr>
          <w:p w14:paraId="55B205E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r w:rsidR="00BC6890" w:rsidRPr="00BC6890" w14:paraId="7BEC7734" w14:textId="77777777" w:rsidTr="00116FC1">
        <w:trPr>
          <w:trHeight w:val="300"/>
        </w:trPr>
        <w:tc>
          <w:tcPr>
            <w:tcW w:w="303" w:type="dxa"/>
            <w:gridSpan w:val="2"/>
            <w:tcBorders>
              <w:top w:val="nil"/>
              <w:left w:val="single" w:sz="6" w:space="0" w:color="000000"/>
              <w:bottom w:val="single" w:sz="6" w:space="0" w:color="000000"/>
              <w:right w:val="single" w:sz="6" w:space="0" w:color="000000"/>
            </w:tcBorders>
            <w:shd w:val="clear" w:color="auto" w:fill="auto"/>
            <w:vAlign w:val="bottom"/>
            <w:hideMark/>
          </w:tcPr>
          <w:p w14:paraId="102EBBC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91" w:type="dxa"/>
            <w:tcBorders>
              <w:top w:val="nil"/>
              <w:left w:val="nil"/>
              <w:bottom w:val="single" w:sz="6" w:space="0" w:color="000000"/>
              <w:right w:val="single" w:sz="6" w:space="0" w:color="000000"/>
            </w:tcBorders>
            <w:shd w:val="clear" w:color="auto" w:fill="auto"/>
            <w:vAlign w:val="bottom"/>
            <w:hideMark/>
          </w:tcPr>
          <w:p w14:paraId="6BE704E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5" w:type="dxa"/>
            <w:tcBorders>
              <w:top w:val="nil"/>
              <w:left w:val="nil"/>
              <w:bottom w:val="single" w:sz="6" w:space="0" w:color="000000"/>
              <w:right w:val="single" w:sz="6" w:space="0" w:color="000000"/>
            </w:tcBorders>
            <w:shd w:val="clear" w:color="auto" w:fill="auto"/>
            <w:vAlign w:val="bottom"/>
            <w:hideMark/>
          </w:tcPr>
          <w:p w14:paraId="18B5026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732A825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nil"/>
              <w:left w:val="nil"/>
              <w:bottom w:val="single" w:sz="6" w:space="0" w:color="000000"/>
              <w:right w:val="single" w:sz="6" w:space="0" w:color="000000"/>
            </w:tcBorders>
            <w:shd w:val="clear" w:color="auto" w:fill="auto"/>
            <w:vAlign w:val="bottom"/>
            <w:hideMark/>
          </w:tcPr>
          <w:p w14:paraId="40D6F15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82" w:type="dxa"/>
            <w:tcBorders>
              <w:top w:val="nil"/>
              <w:left w:val="nil"/>
              <w:bottom w:val="single" w:sz="6" w:space="0" w:color="000000"/>
              <w:right w:val="single" w:sz="6" w:space="0" w:color="000000"/>
            </w:tcBorders>
            <w:shd w:val="clear" w:color="auto" w:fill="auto"/>
            <w:vAlign w:val="bottom"/>
            <w:hideMark/>
          </w:tcPr>
          <w:p w14:paraId="10F45C6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0989F38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0C502B2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7A9552D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392" w:type="dxa"/>
            <w:tcBorders>
              <w:top w:val="nil"/>
              <w:left w:val="nil"/>
              <w:bottom w:val="single" w:sz="6" w:space="0" w:color="000000"/>
              <w:right w:val="single" w:sz="6" w:space="0" w:color="000000"/>
            </w:tcBorders>
            <w:shd w:val="clear" w:color="auto" w:fill="auto"/>
            <w:vAlign w:val="bottom"/>
            <w:hideMark/>
          </w:tcPr>
          <w:p w14:paraId="4D97AE6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9" w:type="dxa"/>
            <w:tcBorders>
              <w:top w:val="nil"/>
              <w:left w:val="nil"/>
              <w:bottom w:val="single" w:sz="6" w:space="0" w:color="000000"/>
              <w:right w:val="single" w:sz="6" w:space="0" w:color="000000"/>
            </w:tcBorders>
            <w:shd w:val="clear" w:color="auto" w:fill="auto"/>
            <w:vAlign w:val="bottom"/>
            <w:hideMark/>
          </w:tcPr>
          <w:p w14:paraId="4F09F34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4BC74A3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377785F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nil"/>
              <w:left w:val="nil"/>
              <w:bottom w:val="single" w:sz="6" w:space="0" w:color="000000"/>
              <w:right w:val="single" w:sz="6" w:space="0" w:color="000000"/>
            </w:tcBorders>
            <w:shd w:val="clear" w:color="auto" w:fill="auto"/>
            <w:vAlign w:val="bottom"/>
            <w:hideMark/>
          </w:tcPr>
          <w:p w14:paraId="7F5A0D1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88" w:type="dxa"/>
            <w:tcBorders>
              <w:top w:val="nil"/>
              <w:left w:val="nil"/>
              <w:bottom w:val="single" w:sz="6" w:space="0" w:color="000000"/>
              <w:right w:val="single" w:sz="6" w:space="0" w:color="000000"/>
            </w:tcBorders>
            <w:shd w:val="clear" w:color="auto" w:fill="auto"/>
            <w:vAlign w:val="bottom"/>
            <w:hideMark/>
          </w:tcPr>
          <w:p w14:paraId="3CB63C4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363407F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0521D50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7DF6995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411" w:type="dxa"/>
            <w:gridSpan w:val="2"/>
            <w:tcBorders>
              <w:top w:val="nil"/>
              <w:left w:val="nil"/>
              <w:bottom w:val="single" w:sz="6" w:space="0" w:color="000000"/>
              <w:right w:val="single" w:sz="6" w:space="0" w:color="000000"/>
            </w:tcBorders>
            <w:shd w:val="clear" w:color="auto" w:fill="auto"/>
            <w:vAlign w:val="bottom"/>
            <w:hideMark/>
          </w:tcPr>
          <w:p w14:paraId="7865FEC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bl>
    <w:p w14:paraId="39A5EE6B"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rPr>
      </w:pPr>
      <w:r w:rsidRPr="00BC6890">
        <w:rPr>
          <w:sz w:val="16"/>
          <w:szCs w:val="16"/>
          <w:shd w:val="clear" w:color="auto" w:fill="FFFFFF"/>
        </w:rPr>
        <w:t>1 - atbilstība MK 27.12.2005. noteikumu Nr. 1031" Noteikumi par budžetu izdevumu klasifikāciju atbilstoši ekonomiskajām kategorijām" nosacījumiem</w:t>
      </w:r>
      <w:r w:rsidRPr="00BC6890">
        <w:rPr>
          <w:sz w:val="16"/>
          <w:szCs w:val="16"/>
        </w:rPr>
        <w:t> </w:t>
      </w:r>
    </w:p>
    <w:p w14:paraId="2DB84155" w14:textId="77777777" w:rsidR="00BC6890" w:rsidRPr="00BC6890" w:rsidRDefault="00BC6890" w:rsidP="00BC6890">
      <w:pPr>
        <w:spacing w:after="0" w:line="240" w:lineRule="auto"/>
        <w:ind w:hanging="60"/>
        <w:jc w:val="left"/>
        <w:textAlignment w:val="baseline"/>
        <w:rPr>
          <w:rFonts w:ascii="Segoe UI" w:hAnsi="Segoe UI" w:cs="Segoe UI"/>
          <w:sz w:val="18"/>
          <w:szCs w:val="18"/>
        </w:rPr>
      </w:pPr>
      <w:r w:rsidRPr="00BC6890">
        <w:rPr>
          <w:sz w:val="16"/>
          <w:szCs w:val="16"/>
          <w:shd w:val="clear" w:color="auto" w:fill="FFFFFF"/>
        </w:rPr>
        <w:t>2 - nepieciešamības gadījumā iespējams papildināt ar kolonām, sniedzot informāciju par papildu darbībām</w:t>
      </w:r>
      <w:r w:rsidRPr="00BC6890">
        <w:rPr>
          <w:sz w:val="16"/>
          <w:szCs w:val="16"/>
        </w:rPr>
        <w:t> </w:t>
      </w:r>
    </w:p>
    <w:p w14:paraId="10AF3824" w14:textId="77777777" w:rsidR="00BC6890" w:rsidRPr="00BC6890" w:rsidRDefault="00BC6890" w:rsidP="00BC6890">
      <w:pPr>
        <w:spacing w:after="0" w:line="240" w:lineRule="auto"/>
        <w:ind w:hanging="60"/>
        <w:jc w:val="left"/>
        <w:textAlignment w:val="baseline"/>
        <w:rPr>
          <w:rFonts w:ascii="Segoe UI" w:hAnsi="Segoe UI" w:cs="Segoe UI"/>
          <w:sz w:val="18"/>
          <w:szCs w:val="18"/>
        </w:rPr>
      </w:pPr>
      <w:r w:rsidRPr="00BC6890">
        <w:rPr>
          <w:b/>
          <w:bCs/>
          <w:shd w:val="clear" w:color="auto" w:fill="FFFFFF"/>
        </w:rPr>
        <w:t>2. ____. gada ieņēmumi</w:t>
      </w:r>
      <w:r w:rsidRPr="00BC6890">
        <w:rPr>
          <w:b/>
          <w:bCs/>
          <w:sz w:val="19"/>
          <w:szCs w:val="19"/>
          <w:shd w:val="clear" w:color="auto" w:fill="FFFFFF"/>
          <w:vertAlign w:val="superscript"/>
        </w:rPr>
        <w:t>3</w:t>
      </w:r>
      <w:r w:rsidRPr="00BC6890">
        <w:rPr>
          <w:b/>
          <w:bCs/>
          <w:shd w:val="clear" w:color="auto" w:fill="FFFFFF"/>
        </w:rPr>
        <w:t xml:space="preserve"> sadalījumā pa ekonomiskās klasifikācijas kodiem (EKK) un dimensijām: darbības raksturs un darbības veids</w:t>
      </w:r>
      <w:r w:rsidRPr="00BC6890">
        <w:rPr>
          <w:b/>
          <w:bCs/>
          <w:sz w:val="19"/>
          <w:szCs w:val="19"/>
          <w:shd w:val="clear" w:color="auto" w:fill="FFFFFF"/>
          <w:vertAlign w:val="superscript"/>
        </w:rPr>
        <w:t>4</w:t>
      </w:r>
      <w:r w:rsidRPr="00BC6890">
        <w:rPr>
          <w:sz w:val="19"/>
          <w:szCs w:val="19"/>
        </w:rPr>
        <w:t> </w:t>
      </w:r>
    </w:p>
    <w:p w14:paraId="2D0983E3"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rPr>
      </w:pPr>
      <w:r w:rsidRPr="00BC6890">
        <w:rPr>
          <w:sz w:val="16"/>
          <w:szCs w:val="16"/>
        </w:rPr>
        <w:t> </w:t>
      </w:r>
    </w:p>
    <w:tbl>
      <w:tblPr>
        <w:tblW w:w="9946"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5"/>
        <w:gridCol w:w="552"/>
        <w:gridCol w:w="561"/>
        <w:gridCol w:w="561"/>
        <w:gridCol w:w="544"/>
        <w:gridCol w:w="708"/>
        <w:gridCol w:w="509"/>
        <w:gridCol w:w="509"/>
        <w:gridCol w:w="468"/>
        <w:gridCol w:w="471"/>
        <w:gridCol w:w="552"/>
        <w:gridCol w:w="561"/>
        <w:gridCol w:w="561"/>
        <w:gridCol w:w="544"/>
        <w:gridCol w:w="708"/>
        <w:gridCol w:w="509"/>
        <w:gridCol w:w="509"/>
        <w:gridCol w:w="468"/>
        <w:gridCol w:w="493"/>
      </w:tblGrid>
      <w:tr w:rsidR="00BC6890" w:rsidRPr="00BC6890" w14:paraId="69E20DF6" w14:textId="77777777" w:rsidTr="00116FC1">
        <w:trPr>
          <w:trHeight w:val="300"/>
        </w:trPr>
        <w:tc>
          <w:tcPr>
            <w:tcW w:w="23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1567E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KK</w:t>
            </w:r>
            <w:r w:rsidRPr="00BC6890">
              <w:rPr>
                <w:sz w:val="16"/>
                <w:szCs w:val="16"/>
              </w:rPr>
              <w:t> </w:t>
            </w:r>
          </w:p>
        </w:tc>
        <w:tc>
          <w:tcPr>
            <w:tcW w:w="3798" w:type="dxa"/>
            <w:gridSpan w:val="8"/>
            <w:tcBorders>
              <w:top w:val="single" w:sz="6" w:space="0" w:color="000000"/>
              <w:left w:val="nil"/>
              <w:bottom w:val="single" w:sz="6" w:space="0" w:color="000000"/>
              <w:right w:val="single" w:sz="6" w:space="0" w:color="000000"/>
            </w:tcBorders>
            <w:shd w:val="clear" w:color="auto" w:fill="FFFFFF"/>
            <w:vAlign w:val="bottom"/>
            <w:hideMark/>
          </w:tcPr>
          <w:p w14:paraId="0D3F7A2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Darbība, kurai nav saimniecisks raksturs</w:t>
            </w:r>
            <w:r w:rsidRPr="00BC6890">
              <w:rPr>
                <w:sz w:val="16"/>
                <w:szCs w:val="16"/>
              </w:rPr>
              <w:t> </w:t>
            </w:r>
          </w:p>
        </w:tc>
        <w:tc>
          <w:tcPr>
            <w:tcW w:w="408"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3E32B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 kopā</w:t>
            </w:r>
            <w:r w:rsidRPr="00BC6890">
              <w:rPr>
                <w:sz w:val="16"/>
                <w:szCs w:val="16"/>
              </w:rPr>
              <w:t> </w:t>
            </w:r>
          </w:p>
        </w:tc>
        <w:tc>
          <w:tcPr>
            <w:tcW w:w="3801" w:type="dxa"/>
            <w:gridSpan w:val="8"/>
            <w:tcBorders>
              <w:top w:val="single" w:sz="6" w:space="0" w:color="000000"/>
              <w:left w:val="nil"/>
              <w:bottom w:val="single" w:sz="6" w:space="0" w:color="000000"/>
              <w:right w:val="nil"/>
            </w:tcBorders>
            <w:shd w:val="clear" w:color="auto" w:fill="FFFFFF"/>
            <w:vAlign w:val="bottom"/>
            <w:hideMark/>
          </w:tcPr>
          <w:p w14:paraId="082B61D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Saimnieciskā darbība</w:t>
            </w:r>
            <w:r w:rsidRPr="00BC6890">
              <w:rPr>
                <w:sz w:val="16"/>
                <w:szCs w:val="16"/>
              </w:rPr>
              <w:t> </w:t>
            </w:r>
          </w:p>
        </w:tc>
        <w:tc>
          <w:tcPr>
            <w:tcW w:w="170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54DE55" w14:textId="77777777" w:rsidR="00BC6890" w:rsidRPr="00BC6890" w:rsidRDefault="00BC6890" w:rsidP="00BC6890">
            <w:pPr>
              <w:shd w:val="clear" w:color="auto" w:fill="FFFFFF"/>
              <w:spacing w:after="0" w:line="240" w:lineRule="auto"/>
              <w:jc w:val="center"/>
              <w:textAlignment w:val="baseline"/>
            </w:pPr>
            <w:r w:rsidRPr="00BC6890">
              <w:rPr>
                <w:b/>
                <w:bCs/>
                <w:sz w:val="16"/>
                <w:szCs w:val="16"/>
                <w:shd w:val="clear" w:color="auto" w:fill="FFFFFF"/>
              </w:rPr>
              <w:t>KOPĀ</w:t>
            </w:r>
            <w:r w:rsidRPr="00BC6890">
              <w:rPr>
                <w:sz w:val="16"/>
                <w:szCs w:val="16"/>
              </w:rPr>
              <w:t> </w:t>
            </w:r>
          </w:p>
        </w:tc>
      </w:tr>
      <w:tr w:rsidR="00BC6890" w:rsidRPr="00BC6890" w14:paraId="651C87FB"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3E8138" w14:textId="77777777" w:rsidR="00BC6890" w:rsidRPr="00BC6890" w:rsidRDefault="00BC6890" w:rsidP="00BC6890">
            <w:pPr>
              <w:spacing w:after="0" w:line="240" w:lineRule="auto"/>
              <w:jc w:val="left"/>
            </w:pPr>
          </w:p>
        </w:tc>
        <w:tc>
          <w:tcPr>
            <w:tcW w:w="2511" w:type="dxa"/>
            <w:gridSpan w:val="5"/>
            <w:tcBorders>
              <w:top w:val="single" w:sz="6" w:space="0" w:color="000000"/>
              <w:left w:val="nil"/>
              <w:bottom w:val="single" w:sz="6" w:space="0" w:color="000000"/>
              <w:right w:val="single" w:sz="6" w:space="0" w:color="000000"/>
            </w:tcBorders>
            <w:shd w:val="clear" w:color="auto" w:fill="FFFFFF"/>
            <w:vAlign w:val="bottom"/>
            <w:hideMark/>
          </w:tcPr>
          <w:p w14:paraId="18F00C9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Pamatdarbība</w:t>
            </w:r>
            <w:r w:rsidRPr="00BC6890">
              <w:rPr>
                <w:sz w:val="16"/>
                <w:szCs w:val="16"/>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4C1F24F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cita darbība</w:t>
            </w:r>
            <w:r w:rsidRPr="00BC6890">
              <w:rPr>
                <w:sz w:val="16"/>
                <w:szCs w:val="16"/>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61D9EF1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w:t>
            </w:r>
            <w:r w:rsidRPr="00BC6890">
              <w:rPr>
                <w:sz w:val="16"/>
                <w:szCs w:val="16"/>
              </w:rPr>
              <w:t> </w:t>
            </w:r>
          </w:p>
        </w:tc>
        <w:tc>
          <w:tcPr>
            <w:tcW w:w="405" w:type="dxa"/>
            <w:vMerge w:val="restart"/>
            <w:tcBorders>
              <w:top w:val="nil"/>
              <w:left w:val="single" w:sz="6" w:space="0" w:color="000000"/>
              <w:bottom w:val="single" w:sz="6" w:space="0" w:color="000000"/>
              <w:right w:val="single" w:sz="6" w:space="0" w:color="000000"/>
            </w:tcBorders>
            <w:shd w:val="clear" w:color="auto" w:fill="FFFFFF"/>
            <w:vAlign w:val="center"/>
            <w:hideMark/>
          </w:tcPr>
          <w:p w14:paraId="00B663F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KOPĀ</w:t>
            </w:r>
            <w:r w:rsidRPr="00BC6890">
              <w:rPr>
                <w:sz w:val="16"/>
                <w:szCs w:val="16"/>
              </w:rPr>
              <w:t> </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265C1D" w14:textId="77777777" w:rsidR="00BC6890" w:rsidRPr="00BC6890" w:rsidRDefault="00BC6890" w:rsidP="00BC6890">
            <w:pPr>
              <w:spacing w:after="0" w:line="240" w:lineRule="auto"/>
              <w:jc w:val="left"/>
            </w:pPr>
          </w:p>
        </w:tc>
        <w:tc>
          <w:tcPr>
            <w:tcW w:w="2514" w:type="dxa"/>
            <w:gridSpan w:val="5"/>
            <w:tcBorders>
              <w:top w:val="single" w:sz="6" w:space="0" w:color="000000"/>
              <w:left w:val="nil"/>
              <w:bottom w:val="single" w:sz="6" w:space="0" w:color="000000"/>
              <w:right w:val="single" w:sz="6" w:space="0" w:color="000000"/>
            </w:tcBorders>
            <w:shd w:val="clear" w:color="auto" w:fill="FFFFFF"/>
            <w:vAlign w:val="bottom"/>
            <w:hideMark/>
          </w:tcPr>
          <w:p w14:paraId="0AA8ACC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pamatdarbība</w:t>
            </w:r>
            <w:r w:rsidRPr="00BC6890">
              <w:rPr>
                <w:sz w:val="16"/>
                <w:szCs w:val="16"/>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03F88D5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cita darbība</w:t>
            </w:r>
            <w:r w:rsidRPr="00BC6890">
              <w:rPr>
                <w:sz w:val="16"/>
                <w:szCs w:val="16"/>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7152BD3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w:t>
            </w:r>
            <w:r w:rsidRPr="00BC6890">
              <w:rPr>
                <w:sz w:val="16"/>
                <w:szCs w:val="16"/>
              </w:rPr>
              <w:t> </w:t>
            </w:r>
          </w:p>
        </w:tc>
        <w:tc>
          <w:tcPr>
            <w:tcW w:w="405" w:type="dxa"/>
            <w:vMerge w:val="restart"/>
            <w:tcBorders>
              <w:top w:val="nil"/>
              <w:left w:val="single" w:sz="6" w:space="0" w:color="000000"/>
              <w:bottom w:val="single" w:sz="6" w:space="0" w:color="000000"/>
              <w:right w:val="nil"/>
            </w:tcBorders>
            <w:shd w:val="clear" w:color="auto" w:fill="FFFFFF"/>
            <w:vAlign w:val="center"/>
            <w:hideMark/>
          </w:tcPr>
          <w:p w14:paraId="0E31977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KOPĀ</w:t>
            </w:r>
            <w:r w:rsidRPr="00BC6890">
              <w:rPr>
                <w:sz w:val="16"/>
                <w:szCs w:val="16"/>
              </w:rPr>
              <w:t> </w:t>
            </w: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8C516D" w14:textId="77777777" w:rsidR="00BC6890" w:rsidRPr="00BC6890" w:rsidRDefault="00BC6890" w:rsidP="00BC6890">
            <w:pPr>
              <w:spacing w:after="0" w:line="240" w:lineRule="auto"/>
              <w:jc w:val="left"/>
            </w:pPr>
          </w:p>
        </w:tc>
      </w:tr>
      <w:tr w:rsidR="00BC6890" w:rsidRPr="00BC6890" w14:paraId="6CCCAD3B"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9989AB" w14:textId="77777777" w:rsidR="00BC6890" w:rsidRPr="00BC6890" w:rsidRDefault="00BC6890" w:rsidP="00BC6890">
            <w:pPr>
              <w:spacing w:after="0" w:line="240" w:lineRule="auto"/>
              <w:jc w:val="left"/>
            </w:pPr>
          </w:p>
        </w:tc>
        <w:tc>
          <w:tcPr>
            <w:tcW w:w="476"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274324A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izglītība</w:t>
            </w:r>
            <w:r w:rsidRPr="00BC6890">
              <w:rPr>
                <w:sz w:val="16"/>
                <w:szCs w:val="16"/>
              </w:rPr>
              <w:t> </w:t>
            </w:r>
          </w:p>
        </w:tc>
        <w:tc>
          <w:tcPr>
            <w:tcW w:w="1423" w:type="dxa"/>
            <w:gridSpan w:val="3"/>
            <w:tcBorders>
              <w:top w:val="single" w:sz="6" w:space="0" w:color="000000"/>
              <w:left w:val="nil"/>
              <w:bottom w:val="single" w:sz="6" w:space="0" w:color="000000"/>
              <w:right w:val="single" w:sz="6" w:space="0" w:color="000000"/>
            </w:tcBorders>
            <w:shd w:val="clear" w:color="auto" w:fill="FFFFFF"/>
            <w:vAlign w:val="bottom"/>
            <w:hideMark/>
          </w:tcPr>
          <w:p w14:paraId="55E2426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pētniecība un izstrāde</w:t>
            </w:r>
            <w:r w:rsidRPr="00BC6890">
              <w:rPr>
                <w:sz w:val="16"/>
                <w:szCs w:val="16"/>
              </w:rPr>
              <w:t> </w:t>
            </w:r>
          </w:p>
        </w:tc>
        <w:tc>
          <w:tcPr>
            <w:tcW w:w="612"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641B6A6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zināšanu un tehnoloģiju pārnese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ACDAF3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FC86505"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5D82A97"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E6980F" w14:textId="77777777" w:rsidR="00BC6890" w:rsidRPr="00BC6890" w:rsidRDefault="00BC6890" w:rsidP="00BC6890">
            <w:pPr>
              <w:spacing w:after="0" w:line="240" w:lineRule="auto"/>
              <w:jc w:val="left"/>
            </w:pPr>
          </w:p>
        </w:tc>
        <w:tc>
          <w:tcPr>
            <w:tcW w:w="477"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4964299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izglītība</w:t>
            </w:r>
            <w:r w:rsidRPr="00BC6890">
              <w:rPr>
                <w:sz w:val="16"/>
                <w:szCs w:val="16"/>
              </w:rPr>
              <w:t> </w:t>
            </w:r>
          </w:p>
        </w:tc>
        <w:tc>
          <w:tcPr>
            <w:tcW w:w="1425" w:type="dxa"/>
            <w:gridSpan w:val="3"/>
            <w:tcBorders>
              <w:top w:val="single" w:sz="6" w:space="0" w:color="000000"/>
              <w:left w:val="nil"/>
              <w:bottom w:val="single" w:sz="6" w:space="0" w:color="000000"/>
              <w:right w:val="single" w:sz="6" w:space="0" w:color="000000"/>
            </w:tcBorders>
            <w:shd w:val="clear" w:color="auto" w:fill="FFFFFF"/>
            <w:vAlign w:val="bottom"/>
            <w:hideMark/>
          </w:tcPr>
          <w:p w14:paraId="229BDA1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pētniecība un izstrāde</w:t>
            </w:r>
            <w:r w:rsidRPr="00BC6890">
              <w:rPr>
                <w:sz w:val="16"/>
                <w:szCs w:val="16"/>
              </w:rPr>
              <w:t> </w:t>
            </w:r>
          </w:p>
        </w:tc>
        <w:tc>
          <w:tcPr>
            <w:tcW w:w="612"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500AC7E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zināšanu un tehnoloģiju pārnese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8A49694"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D31908B"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21830A1A" w14:textId="77777777" w:rsidR="00BC6890" w:rsidRPr="00BC6890" w:rsidRDefault="00BC6890" w:rsidP="00BC6890">
            <w:pPr>
              <w:spacing w:after="0" w:line="240" w:lineRule="auto"/>
              <w:jc w:val="left"/>
            </w:pP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27469C" w14:textId="77777777" w:rsidR="00BC6890" w:rsidRPr="00BC6890" w:rsidRDefault="00BC6890" w:rsidP="00BC6890">
            <w:pPr>
              <w:spacing w:after="0" w:line="240" w:lineRule="auto"/>
              <w:jc w:val="left"/>
            </w:pPr>
          </w:p>
        </w:tc>
      </w:tr>
      <w:tr w:rsidR="00BC6890" w:rsidRPr="00BC6890" w14:paraId="5C04E9C7"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1E931E"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6FEA1EA" w14:textId="77777777" w:rsidR="00BC6890" w:rsidRPr="00BC6890" w:rsidRDefault="00BC6890" w:rsidP="00BC6890">
            <w:pPr>
              <w:spacing w:after="0" w:line="240" w:lineRule="auto"/>
              <w:jc w:val="left"/>
            </w:pPr>
          </w:p>
        </w:tc>
        <w:tc>
          <w:tcPr>
            <w:tcW w:w="484" w:type="dxa"/>
            <w:tcBorders>
              <w:top w:val="nil"/>
              <w:left w:val="nil"/>
              <w:bottom w:val="single" w:sz="6" w:space="0" w:color="000000"/>
              <w:right w:val="single" w:sz="6" w:space="0" w:color="000000"/>
            </w:tcBorders>
            <w:shd w:val="clear" w:color="auto" w:fill="FFFFFF"/>
            <w:vAlign w:val="bottom"/>
            <w:hideMark/>
          </w:tcPr>
          <w:p w14:paraId="31967AC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w:t>
            </w:r>
            <w:r w:rsidRPr="00BC6890">
              <w:rPr>
                <w:sz w:val="16"/>
                <w:szCs w:val="16"/>
              </w:rPr>
              <w:t> </w:t>
            </w:r>
          </w:p>
        </w:tc>
        <w:tc>
          <w:tcPr>
            <w:tcW w:w="484" w:type="dxa"/>
            <w:tcBorders>
              <w:top w:val="nil"/>
              <w:left w:val="nil"/>
              <w:bottom w:val="single" w:sz="6" w:space="0" w:color="000000"/>
              <w:right w:val="single" w:sz="6" w:space="0" w:color="000000"/>
            </w:tcBorders>
            <w:shd w:val="clear" w:color="auto" w:fill="FFFFFF"/>
            <w:vAlign w:val="bottom"/>
            <w:hideMark/>
          </w:tcPr>
          <w:p w14:paraId="74F217C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w:t>
            </w:r>
            <w:r w:rsidRPr="00BC6890">
              <w:rPr>
                <w:sz w:val="16"/>
                <w:szCs w:val="16"/>
              </w:rPr>
              <w:t> </w:t>
            </w:r>
          </w:p>
        </w:tc>
        <w:tc>
          <w:tcPr>
            <w:tcW w:w="455" w:type="dxa"/>
            <w:tcBorders>
              <w:top w:val="nil"/>
              <w:left w:val="nil"/>
              <w:bottom w:val="single" w:sz="6" w:space="0" w:color="000000"/>
              <w:right w:val="single" w:sz="6" w:space="0" w:color="000000"/>
            </w:tcBorders>
            <w:shd w:val="clear" w:color="auto" w:fill="FFFFFF"/>
            <w:vAlign w:val="bottom"/>
            <w:hideMark/>
          </w:tcPr>
          <w:p w14:paraId="068769E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3F60AA6"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1034C55"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6944466"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110EFFF"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D3D58A"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6B3E90C" w14:textId="77777777" w:rsidR="00BC6890" w:rsidRPr="00BC6890" w:rsidRDefault="00BC6890" w:rsidP="00BC6890">
            <w:pPr>
              <w:spacing w:after="0" w:line="240" w:lineRule="auto"/>
              <w:jc w:val="left"/>
            </w:pPr>
          </w:p>
        </w:tc>
        <w:tc>
          <w:tcPr>
            <w:tcW w:w="485" w:type="dxa"/>
            <w:tcBorders>
              <w:top w:val="nil"/>
              <w:left w:val="nil"/>
              <w:bottom w:val="single" w:sz="6" w:space="0" w:color="000000"/>
              <w:right w:val="single" w:sz="6" w:space="0" w:color="000000"/>
            </w:tcBorders>
            <w:shd w:val="clear" w:color="auto" w:fill="FFFFFF"/>
            <w:vAlign w:val="bottom"/>
            <w:hideMark/>
          </w:tcPr>
          <w:p w14:paraId="7F0049F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w:t>
            </w:r>
            <w:r w:rsidRPr="00BC6890">
              <w:rPr>
                <w:sz w:val="16"/>
                <w:szCs w:val="16"/>
              </w:rPr>
              <w:t> </w:t>
            </w:r>
          </w:p>
        </w:tc>
        <w:tc>
          <w:tcPr>
            <w:tcW w:w="485" w:type="dxa"/>
            <w:tcBorders>
              <w:top w:val="nil"/>
              <w:left w:val="nil"/>
              <w:bottom w:val="single" w:sz="6" w:space="0" w:color="000000"/>
              <w:right w:val="single" w:sz="6" w:space="0" w:color="000000"/>
            </w:tcBorders>
            <w:shd w:val="clear" w:color="auto" w:fill="FFFFFF"/>
            <w:vAlign w:val="bottom"/>
            <w:hideMark/>
          </w:tcPr>
          <w:p w14:paraId="4923B74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w:t>
            </w:r>
            <w:r w:rsidRPr="00BC6890">
              <w:rPr>
                <w:sz w:val="16"/>
                <w:szCs w:val="16"/>
              </w:rPr>
              <w:t> </w:t>
            </w:r>
          </w:p>
        </w:tc>
        <w:tc>
          <w:tcPr>
            <w:tcW w:w="455" w:type="dxa"/>
            <w:tcBorders>
              <w:top w:val="nil"/>
              <w:left w:val="nil"/>
              <w:bottom w:val="single" w:sz="6" w:space="0" w:color="000000"/>
              <w:right w:val="single" w:sz="6" w:space="0" w:color="000000"/>
            </w:tcBorders>
            <w:shd w:val="clear" w:color="auto" w:fill="FFFFFF"/>
            <w:vAlign w:val="bottom"/>
            <w:hideMark/>
          </w:tcPr>
          <w:p w14:paraId="7A3AA0D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6384818"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832965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7BF38D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3DF55046" w14:textId="77777777" w:rsidR="00BC6890" w:rsidRPr="00BC6890" w:rsidRDefault="00BC6890" w:rsidP="00BC6890">
            <w:pPr>
              <w:spacing w:after="0" w:line="240" w:lineRule="auto"/>
              <w:jc w:val="left"/>
            </w:pP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156D0B" w14:textId="77777777" w:rsidR="00BC6890" w:rsidRPr="00BC6890" w:rsidRDefault="00BC6890" w:rsidP="00BC6890">
            <w:pPr>
              <w:spacing w:after="0" w:line="240" w:lineRule="auto"/>
              <w:jc w:val="left"/>
            </w:pPr>
          </w:p>
        </w:tc>
      </w:tr>
      <w:tr w:rsidR="00BC6890" w:rsidRPr="00BC6890" w14:paraId="173F2C20"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896CA1"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A194790" w14:textId="77777777" w:rsidR="00BC6890" w:rsidRPr="00BC6890" w:rsidRDefault="00BC6890" w:rsidP="00BC6890">
            <w:pPr>
              <w:spacing w:after="0" w:line="240" w:lineRule="auto"/>
              <w:jc w:val="left"/>
            </w:pPr>
          </w:p>
        </w:tc>
        <w:tc>
          <w:tcPr>
            <w:tcW w:w="484" w:type="dxa"/>
            <w:tcBorders>
              <w:top w:val="nil"/>
              <w:left w:val="nil"/>
              <w:bottom w:val="single" w:sz="6" w:space="0" w:color="000000"/>
              <w:right w:val="single" w:sz="6" w:space="0" w:color="000000"/>
            </w:tcBorders>
            <w:shd w:val="clear" w:color="auto" w:fill="FFFFFF"/>
            <w:vAlign w:val="bottom"/>
            <w:hideMark/>
          </w:tcPr>
          <w:p w14:paraId="06DB287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funda-</w:t>
            </w:r>
            <w:r w:rsidRPr="00BC6890">
              <w:rPr>
                <w:sz w:val="16"/>
                <w:szCs w:val="16"/>
              </w:rPr>
              <w:t> </w:t>
            </w:r>
          </w:p>
          <w:p w14:paraId="20AB5BA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mentālie pētījumi</w:t>
            </w:r>
            <w:r w:rsidRPr="00BC6890">
              <w:rPr>
                <w:sz w:val="16"/>
                <w:szCs w:val="16"/>
              </w:rPr>
              <w:t> </w:t>
            </w:r>
          </w:p>
        </w:tc>
        <w:tc>
          <w:tcPr>
            <w:tcW w:w="484" w:type="dxa"/>
            <w:tcBorders>
              <w:top w:val="nil"/>
              <w:left w:val="nil"/>
              <w:bottom w:val="single" w:sz="6" w:space="0" w:color="000000"/>
              <w:right w:val="single" w:sz="6" w:space="0" w:color="000000"/>
            </w:tcBorders>
            <w:shd w:val="clear" w:color="auto" w:fill="FFFFFF"/>
            <w:vAlign w:val="bottom"/>
            <w:hideMark/>
          </w:tcPr>
          <w:p w14:paraId="68E8F9E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rūpnie-</w:t>
            </w:r>
            <w:r w:rsidRPr="00BC6890">
              <w:rPr>
                <w:sz w:val="16"/>
                <w:szCs w:val="16"/>
              </w:rPr>
              <w:t> </w:t>
            </w:r>
          </w:p>
          <w:p w14:paraId="4CC6F42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ciskie pētījumi</w:t>
            </w:r>
            <w:r w:rsidRPr="00BC6890">
              <w:rPr>
                <w:sz w:val="16"/>
                <w:szCs w:val="16"/>
              </w:rPr>
              <w:t> </w:t>
            </w:r>
          </w:p>
        </w:tc>
        <w:tc>
          <w:tcPr>
            <w:tcW w:w="455" w:type="dxa"/>
            <w:tcBorders>
              <w:top w:val="nil"/>
              <w:left w:val="nil"/>
              <w:bottom w:val="single" w:sz="6" w:space="0" w:color="000000"/>
              <w:right w:val="single" w:sz="6" w:space="0" w:color="000000"/>
            </w:tcBorders>
            <w:shd w:val="clear" w:color="auto" w:fill="FFFFFF"/>
            <w:vAlign w:val="bottom"/>
            <w:hideMark/>
          </w:tcPr>
          <w:p w14:paraId="07910D4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eksperi-</w:t>
            </w:r>
            <w:r w:rsidRPr="00BC6890">
              <w:rPr>
                <w:sz w:val="16"/>
                <w:szCs w:val="16"/>
              </w:rPr>
              <w:t> </w:t>
            </w:r>
          </w:p>
          <w:p w14:paraId="62B639F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mentālā izstrāde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3DAEA9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06744C2"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4C5710A"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58E46B3"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3B46D4"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3192487" w14:textId="77777777" w:rsidR="00BC6890" w:rsidRPr="00BC6890" w:rsidRDefault="00BC6890" w:rsidP="00BC6890">
            <w:pPr>
              <w:spacing w:after="0" w:line="240" w:lineRule="auto"/>
              <w:jc w:val="left"/>
            </w:pPr>
          </w:p>
        </w:tc>
        <w:tc>
          <w:tcPr>
            <w:tcW w:w="485" w:type="dxa"/>
            <w:tcBorders>
              <w:top w:val="nil"/>
              <w:left w:val="nil"/>
              <w:bottom w:val="single" w:sz="6" w:space="0" w:color="000000"/>
              <w:right w:val="single" w:sz="6" w:space="0" w:color="000000"/>
            </w:tcBorders>
            <w:shd w:val="clear" w:color="auto" w:fill="FFFFFF"/>
            <w:vAlign w:val="bottom"/>
            <w:hideMark/>
          </w:tcPr>
          <w:p w14:paraId="269B567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funda-</w:t>
            </w:r>
            <w:r w:rsidRPr="00BC6890">
              <w:rPr>
                <w:sz w:val="16"/>
                <w:szCs w:val="16"/>
              </w:rPr>
              <w:t> </w:t>
            </w:r>
          </w:p>
          <w:p w14:paraId="304FE93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mentālie pētījumi</w:t>
            </w:r>
            <w:r w:rsidRPr="00BC6890">
              <w:rPr>
                <w:sz w:val="16"/>
                <w:szCs w:val="16"/>
              </w:rPr>
              <w:t> </w:t>
            </w:r>
          </w:p>
        </w:tc>
        <w:tc>
          <w:tcPr>
            <w:tcW w:w="485" w:type="dxa"/>
            <w:tcBorders>
              <w:top w:val="nil"/>
              <w:left w:val="nil"/>
              <w:bottom w:val="single" w:sz="6" w:space="0" w:color="000000"/>
              <w:right w:val="single" w:sz="6" w:space="0" w:color="000000"/>
            </w:tcBorders>
            <w:shd w:val="clear" w:color="auto" w:fill="FFFFFF"/>
            <w:vAlign w:val="bottom"/>
            <w:hideMark/>
          </w:tcPr>
          <w:p w14:paraId="04B2DDB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rūpnie-</w:t>
            </w:r>
            <w:r w:rsidRPr="00BC6890">
              <w:rPr>
                <w:sz w:val="16"/>
                <w:szCs w:val="16"/>
              </w:rPr>
              <w:t> </w:t>
            </w:r>
          </w:p>
          <w:p w14:paraId="5CF07D2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ciskie pētījumi</w:t>
            </w:r>
            <w:r w:rsidRPr="00BC6890">
              <w:rPr>
                <w:sz w:val="16"/>
                <w:szCs w:val="16"/>
              </w:rPr>
              <w:t> </w:t>
            </w:r>
          </w:p>
        </w:tc>
        <w:tc>
          <w:tcPr>
            <w:tcW w:w="455" w:type="dxa"/>
            <w:tcBorders>
              <w:top w:val="nil"/>
              <w:left w:val="nil"/>
              <w:bottom w:val="single" w:sz="6" w:space="0" w:color="000000"/>
              <w:right w:val="single" w:sz="6" w:space="0" w:color="000000"/>
            </w:tcBorders>
            <w:shd w:val="clear" w:color="auto" w:fill="FFFFFF"/>
            <w:vAlign w:val="bottom"/>
            <w:hideMark/>
          </w:tcPr>
          <w:p w14:paraId="10FF6DC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eksperi-</w:t>
            </w:r>
            <w:r w:rsidRPr="00BC6890">
              <w:rPr>
                <w:sz w:val="16"/>
                <w:szCs w:val="16"/>
              </w:rPr>
              <w:t> </w:t>
            </w:r>
          </w:p>
          <w:p w14:paraId="322284B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mentālā izstrāde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14A4721"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997B759"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C619CA2"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27C2E1BF" w14:textId="77777777" w:rsidR="00BC6890" w:rsidRPr="00BC6890" w:rsidRDefault="00BC6890" w:rsidP="00BC6890">
            <w:pPr>
              <w:spacing w:after="0" w:line="240" w:lineRule="auto"/>
              <w:jc w:val="left"/>
            </w:pP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5B2FA1" w14:textId="77777777" w:rsidR="00BC6890" w:rsidRPr="00BC6890" w:rsidRDefault="00BC6890" w:rsidP="00BC6890">
            <w:pPr>
              <w:spacing w:after="0" w:line="240" w:lineRule="auto"/>
              <w:jc w:val="left"/>
            </w:pPr>
          </w:p>
        </w:tc>
      </w:tr>
      <w:tr w:rsidR="00BC6890" w:rsidRPr="00BC6890" w14:paraId="3DBCD065" w14:textId="77777777" w:rsidTr="00116FC1">
        <w:trPr>
          <w:trHeight w:val="300"/>
        </w:trPr>
        <w:tc>
          <w:tcPr>
            <w:tcW w:w="237" w:type="dxa"/>
            <w:tcBorders>
              <w:top w:val="nil"/>
              <w:left w:val="single" w:sz="6" w:space="0" w:color="000000"/>
              <w:bottom w:val="single" w:sz="6" w:space="0" w:color="000000"/>
              <w:right w:val="single" w:sz="6" w:space="0" w:color="000000"/>
            </w:tcBorders>
            <w:shd w:val="clear" w:color="auto" w:fill="auto"/>
            <w:vAlign w:val="bottom"/>
            <w:hideMark/>
          </w:tcPr>
          <w:p w14:paraId="6D8C8C2F" w14:textId="77777777" w:rsidR="00BC6890" w:rsidRPr="00BC6890" w:rsidRDefault="00BC6890" w:rsidP="00BC6890">
            <w:pPr>
              <w:shd w:val="clear" w:color="auto" w:fill="FFFFFF"/>
              <w:spacing w:after="0" w:line="240" w:lineRule="auto"/>
              <w:jc w:val="left"/>
              <w:textAlignment w:val="baseline"/>
            </w:pPr>
            <w:r w:rsidRPr="00BC6890">
              <w:rPr>
                <w:rFonts w:ascii="Calibri" w:hAnsi="Calibri" w:cs="Calibri"/>
                <w:sz w:val="16"/>
                <w:szCs w:val="16"/>
                <w:shd w:val="clear" w:color="auto" w:fill="FFFFFF"/>
              </w:rPr>
              <w:t> </w:t>
            </w:r>
            <w:r w:rsidRPr="00BC6890">
              <w:rPr>
                <w:rFonts w:ascii="Calibri" w:hAnsi="Calibri" w:cs="Calibri"/>
                <w:sz w:val="16"/>
                <w:szCs w:val="16"/>
              </w:rPr>
              <w:t> </w:t>
            </w:r>
          </w:p>
        </w:tc>
        <w:tc>
          <w:tcPr>
            <w:tcW w:w="476" w:type="dxa"/>
            <w:tcBorders>
              <w:top w:val="nil"/>
              <w:left w:val="nil"/>
              <w:bottom w:val="single" w:sz="6" w:space="0" w:color="000000"/>
              <w:right w:val="single" w:sz="6" w:space="0" w:color="000000"/>
            </w:tcBorders>
            <w:shd w:val="clear" w:color="auto" w:fill="auto"/>
            <w:vAlign w:val="bottom"/>
            <w:hideMark/>
          </w:tcPr>
          <w:p w14:paraId="43EAC8A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single" w:sz="6" w:space="0" w:color="000000"/>
              <w:left w:val="nil"/>
              <w:bottom w:val="single" w:sz="6" w:space="0" w:color="000000"/>
              <w:right w:val="single" w:sz="6" w:space="0" w:color="000000"/>
            </w:tcBorders>
            <w:shd w:val="clear" w:color="auto" w:fill="auto"/>
            <w:vAlign w:val="bottom"/>
            <w:hideMark/>
          </w:tcPr>
          <w:p w14:paraId="211FB58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single" w:sz="6" w:space="0" w:color="000000"/>
              <w:left w:val="nil"/>
              <w:bottom w:val="single" w:sz="6" w:space="0" w:color="000000"/>
              <w:right w:val="single" w:sz="6" w:space="0" w:color="000000"/>
            </w:tcBorders>
            <w:shd w:val="clear" w:color="auto" w:fill="auto"/>
            <w:vAlign w:val="bottom"/>
            <w:hideMark/>
          </w:tcPr>
          <w:p w14:paraId="5883211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single" w:sz="6" w:space="0" w:color="000000"/>
              <w:left w:val="nil"/>
              <w:bottom w:val="single" w:sz="6" w:space="0" w:color="000000"/>
              <w:right w:val="single" w:sz="6" w:space="0" w:color="000000"/>
            </w:tcBorders>
            <w:shd w:val="clear" w:color="auto" w:fill="auto"/>
            <w:vAlign w:val="bottom"/>
            <w:hideMark/>
          </w:tcPr>
          <w:p w14:paraId="3998E8D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3A293B2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5ACEFFB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5235D4D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763249F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408" w:type="dxa"/>
            <w:tcBorders>
              <w:top w:val="nil"/>
              <w:left w:val="nil"/>
              <w:bottom w:val="single" w:sz="6" w:space="0" w:color="000000"/>
              <w:right w:val="single" w:sz="6" w:space="0" w:color="000000"/>
            </w:tcBorders>
            <w:shd w:val="clear" w:color="auto" w:fill="auto"/>
            <w:vAlign w:val="bottom"/>
            <w:hideMark/>
          </w:tcPr>
          <w:p w14:paraId="024D569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7" w:type="dxa"/>
            <w:tcBorders>
              <w:top w:val="nil"/>
              <w:left w:val="nil"/>
              <w:bottom w:val="single" w:sz="6" w:space="0" w:color="000000"/>
              <w:right w:val="single" w:sz="6" w:space="0" w:color="000000"/>
            </w:tcBorders>
            <w:shd w:val="clear" w:color="auto" w:fill="auto"/>
            <w:vAlign w:val="bottom"/>
            <w:hideMark/>
          </w:tcPr>
          <w:p w14:paraId="6C00877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single" w:sz="6" w:space="0" w:color="000000"/>
              <w:left w:val="nil"/>
              <w:bottom w:val="single" w:sz="6" w:space="0" w:color="000000"/>
              <w:right w:val="single" w:sz="6" w:space="0" w:color="000000"/>
            </w:tcBorders>
            <w:shd w:val="clear" w:color="auto" w:fill="auto"/>
            <w:vAlign w:val="bottom"/>
            <w:hideMark/>
          </w:tcPr>
          <w:p w14:paraId="6B5AF16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EBB3F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single" w:sz="6" w:space="0" w:color="000000"/>
              <w:left w:val="nil"/>
              <w:bottom w:val="single" w:sz="6" w:space="0" w:color="000000"/>
              <w:right w:val="single" w:sz="6" w:space="0" w:color="000000"/>
            </w:tcBorders>
            <w:shd w:val="clear" w:color="auto" w:fill="auto"/>
            <w:vAlign w:val="bottom"/>
            <w:hideMark/>
          </w:tcPr>
          <w:p w14:paraId="5F62EEF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7175EEA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5450E7E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3EDDC9D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5D95CC3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702" w:type="dxa"/>
            <w:tcBorders>
              <w:top w:val="nil"/>
              <w:left w:val="nil"/>
              <w:bottom w:val="single" w:sz="6" w:space="0" w:color="000000"/>
              <w:right w:val="single" w:sz="6" w:space="0" w:color="000000"/>
            </w:tcBorders>
            <w:shd w:val="clear" w:color="auto" w:fill="auto"/>
            <w:vAlign w:val="bottom"/>
            <w:hideMark/>
          </w:tcPr>
          <w:p w14:paraId="56C77AB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r w:rsidR="00BC6890" w:rsidRPr="00BC6890" w14:paraId="28A4E5C8" w14:textId="77777777" w:rsidTr="00116FC1">
        <w:trPr>
          <w:trHeight w:val="300"/>
        </w:trPr>
        <w:tc>
          <w:tcPr>
            <w:tcW w:w="237" w:type="dxa"/>
            <w:tcBorders>
              <w:top w:val="nil"/>
              <w:left w:val="single" w:sz="6" w:space="0" w:color="000000"/>
              <w:bottom w:val="single" w:sz="6" w:space="0" w:color="000000"/>
              <w:right w:val="single" w:sz="6" w:space="0" w:color="000000"/>
            </w:tcBorders>
            <w:shd w:val="clear" w:color="auto" w:fill="auto"/>
            <w:vAlign w:val="bottom"/>
            <w:hideMark/>
          </w:tcPr>
          <w:p w14:paraId="0F9398D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6" w:type="dxa"/>
            <w:tcBorders>
              <w:top w:val="nil"/>
              <w:left w:val="nil"/>
              <w:bottom w:val="single" w:sz="6" w:space="0" w:color="000000"/>
              <w:right w:val="single" w:sz="6" w:space="0" w:color="000000"/>
            </w:tcBorders>
            <w:shd w:val="clear" w:color="auto" w:fill="auto"/>
            <w:vAlign w:val="bottom"/>
            <w:hideMark/>
          </w:tcPr>
          <w:p w14:paraId="2C5A79D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nil"/>
              <w:left w:val="nil"/>
              <w:bottom w:val="single" w:sz="6" w:space="0" w:color="000000"/>
              <w:right w:val="single" w:sz="6" w:space="0" w:color="000000"/>
            </w:tcBorders>
            <w:shd w:val="clear" w:color="auto" w:fill="auto"/>
            <w:vAlign w:val="bottom"/>
            <w:hideMark/>
          </w:tcPr>
          <w:p w14:paraId="260221B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nil"/>
              <w:left w:val="nil"/>
              <w:bottom w:val="single" w:sz="6" w:space="0" w:color="000000"/>
              <w:right w:val="single" w:sz="6" w:space="0" w:color="000000"/>
            </w:tcBorders>
            <w:shd w:val="clear" w:color="auto" w:fill="auto"/>
            <w:vAlign w:val="bottom"/>
            <w:hideMark/>
          </w:tcPr>
          <w:p w14:paraId="3AD49B8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nil"/>
              <w:left w:val="nil"/>
              <w:bottom w:val="single" w:sz="6" w:space="0" w:color="000000"/>
              <w:right w:val="single" w:sz="6" w:space="0" w:color="000000"/>
            </w:tcBorders>
            <w:shd w:val="clear" w:color="auto" w:fill="auto"/>
            <w:vAlign w:val="bottom"/>
            <w:hideMark/>
          </w:tcPr>
          <w:p w14:paraId="095EBA3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121BCB9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4F5D5AD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4B7373F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27341CC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408" w:type="dxa"/>
            <w:tcBorders>
              <w:top w:val="nil"/>
              <w:left w:val="nil"/>
              <w:bottom w:val="single" w:sz="6" w:space="0" w:color="000000"/>
              <w:right w:val="single" w:sz="6" w:space="0" w:color="000000"/>
            </w:tcBorders>
            <w:shd w:val="clear" w:color="auto" w:fill="auto"/>
            <w:vAlign w:val="bottom"/>
            <w:hideMark/>
          </w:tcPr>
          <w:p w14:paraId="1541B10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7" w:type="dxa"/>
            <w:tcBorders>
              <w:top w:val="nil"/>
              <w:left w:val="nil"/>
              <w:bottom w:val="single" w:sz="6" w:space="0" w:color="000000"/>
              <w:right w:val="single" w:sz="6" w:space="0" w:color="000000"/>
            </w:tcBorders>
            <w:shd w:val="clear" w:color="auto" w:fill="auto"/>
            <w:vAlign w:val="bottom"/>
            <w:hideMark/>
          </w:tcPr>
          <w:p w14:paraId="14320BA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nil"/>
              <w:left w:val="nil"/>
              <w:bottom w:val="single" w:sz="6" w:space="0" w:color="000000"/>
              <w:right w:val="single" w:sz="6" w:space="0" w:color="000000"/>
            </w:tcBorders>
            <w:shd w:val="clear" w:color="auto" w:fill="auto"/>
            <w:vAlign w:val="bottom"/>
            <w:hideMark/>
          </w:tcPr>
          <w:p w14:paraId="5EF4D30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nil"/>
              <w:left w:val="single" w:sz="6" w:space="0" w:color="000000"/>
              <w:bottom w:val="single" w:sz="6" w:space="0" w:color="000000"/>
              <w:right w:val="single" w:sz="6" w:space="0" w:color="000000"/>
            </w:tcBorders>
            <w:shd w:val="clear" w:color="auto" w:fill="auto"/>
            <w:vAlign w:val="bottom"/>
            <w:hideMark/>
          </w:tcPr>
          <w:p w14:paraId="7150FF4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nil"/>
              <w:left w:val="nil"/>
              <w:bottom w:val="single" w:sz="6" w:space="0" w:color="000000"/>
              <w:right w:val="single" w:sz="6" w:space="0" w:color="000000"/>
            </w:tcBorders>
            <w:shd w:val="clear" w:color="auto" w:fill="auto"/>
            <w:vAlign w:val="bottom"/>
            <w:hideMark/>
          </w:tcPr>
          <w:p w14:paraId="4B5DF5B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6EA7A2C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301C827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50C5BE8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4D2A72A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702" w:type="dxa"/>
            <w:tcBorders>
              <w:top w:val="nil"/>
              <w:left w:val="nil"/>
              <w:bottom w:val="single" w:sz="6" w:space="0" w:color="000000"/>
              <w:right w:val="single" w:sz="6" w:space="0" w:color="000000"/>
            </w:tcBorders>
            <w:shd w:val="clear" w:color="auto" w:fill="auto"/>
            <w:vAlign w:val="bottom"/>
            <w:hideMark/>
          </w:tcPr>
          <w:p w14:paraId="707DE41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r w:rsidR="00BC6890" w:rsidRPr="00BC6890" w14:paraId="4C2B9704" w14:textId="77777777" w:rsidTr="00116FC1">
        <w:trPr>
          <w:trHeight w:val="300"/>
        </w:trPr>
        <w:tc>
          <w:tcPr>
            <w:tcW w:w="237" w:type="dxa"/>
            <w:tcBorders>
              <w:top w:val="nil"/>
              <w:left w:val="single" w:sz="6" w:space="0" w:color="000000"/>
              <w:bottom w:val="single" w:sz="6" w:space="0" w:color="000000"/>
              <w:right w:val="single" w:sz="6" w:space="0" w:color="000000"/>
            </w:tcBorders>
            <w:shd w:val="clear" w:color="auto" w:fill="auto"/>
            <w:vAlign w:val="bottom"/>
            <w:hideMark/>
          </w:tcPr>
          <w:p w14:paraId="590FFAC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6" w:type="dxa"/>
            <w:tcBorders>
              <w:top w:val="nil"/>
              <w:left w:val="nil"/>
              <w:bottom w:val="single" w:sz="6" w:space="0" w:color="000000"/>
              <w:right w:val="single" w:sz="6" w:space="0" w:color="000000"/>
            </w:tcBorders>
            <w:shd w:val="clear" w:color="auto" w:fill="auto"/>
            <w:vAlign w:val="bottom"/>
            <w:hideMark/>
          </w:tcPr>
          <w:p w14:paraId="55157FC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nil"/>
              <w:left w:val="nil"/>
              <w:bottom w:val="single" w:sz="6" w:space="0" w:color="000000"/>
              <w:right w:val="single" w:sz="6" w:space="0" w:color="000000"/>
            </w:tcBorders>
            <w:shd w:val="clear" w:color="auto" w:fill="auto"/>
            <w:vAlign w:val="bottom"/>
            <w:hideMark/>
          </w:tcPr>
          <w:p w14:paraId="34D5134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nil"/>
              <w:left w:val="nil"/>
              <w:bottom w:val="single" w:sz="6" w:space="0" w:color="000000"/>
              <w:right w:val="single" w:sz="6" w:space="0" w:color="000000"/>
            </w:tcBorders>
            <w:shd w:val="clear" w:color="auto" w:fill="auto"/>
            <w:vAlign w:val="bottom"/>
            <w:hideMark/>
          </w:tcPr>
          <w:p w14:paraId="6D512D8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nil"/>
              <w:left w:val="nil"/>
              <w:bottom w:val="single" w:sz="6" w:space="0" w:color="000000"/>
              <w:right w:val="single" w:sz="6" w:space="0" w:color="000000"/>
            </w:tcBorders>
            <w:shd w:val="clear" w:color="auto" w:fill="auto"/>
            <w:vAlign w:val="bottom"/>
            <w:hideMark/>
          </w:tcPr>
          <w:p w14:paraId="5E4DAB9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64BC248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20D15D9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1B00B6A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056B4EF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408" w:type="dxa"/>
            <w:tcBorders>
              <w:top w:val="nil"/>
              <w:left w:val="nil"/>
              <w:bottom w:val="single" w:sz="6" w:space="0" w:color="000000"/>
              <w:right w:val="single" w:sz="6" w:space="0" w:color="000000"/>
            </w:tcBorders>
            <w:shd w:val="clear" w:color="auto" w:fill="auto"/>
            <w:vAlign w:val="bottom"/>
            <w:hideMark/>
          </w:tcPr>
          <w:p w14:paraId="00C0A1E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7" w:type="dxa"/>
            <w:tcBorders>
              <w:top w:val="nil"/>
              <w:left w:val="nil"/>
              <w:bottom w:val="single" w:sz="6" w:space="0" w:color="000000"/>
              <w:right w:val="single" w:sz="6" w:space="0" w:color="000000"/>
            </w:tcBorders>
            <w:shd w:val="clear" w:color="auto" w:fill="auto"/>
            <w:vAlign w:val="bottom"/>
            <w:hideMark/>
          </w:tcPr>
          <w:p w14:paraId="7910351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nil"/>
              <w:left w:val="nil"/>
              <w:bottom w:val="single" w:sz="6" w:space="0" w:color="000000"/>
              <w:right w:val="single" w:sz="6" w:space="0" w:color="000000"/>
            </w:tcBorders>
            <w:shd w:val="clear" w:color="auto" w:fill="auto"/>
            <w:vAlign w:val="bottom"/>
            <w:hideMark/>
          </w:tcPr>
          <w:p w14:paraId="7DD2B90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nil"/>
              <w:left w:val="nil"/>
              <w:bottom w:val="single" w:sz="6" w:space="0" w:color="000000"/>
              <w:right w:val="single" w:sz="6" w:space="0" w:color="000000"/>
            </w:tcBorders>
            <w:shd w:val="clear" w:color="auto" w:fill="auto"/>
            <w:vAlign w:val="bottom"/>
            <w:hideMark/>
          </w:tcPr>
          <w:p w14:paraId="18124EE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nil"/>
              <w:left w:val="nil"/>
              <w:bottom w:val="single" w:sz="6" w:space="0" w:color="000000"/>
              <w:right w:val="single" w:sz="6" w:space="0" w:color="000000"/>
            </w:tcBorders>
            <w:shd w:val="clear" w:color="auto" w:fill="auto"/>
            <w:vAlign w:val="bottom"/>
            <w:hideMark/>
          </w:tcPr>
          <w:p w14:paraId="11693D9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0D6CD5F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23597E8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3B590A4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61EBB62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702" w:type="dxa"/>
            <w:tcBorders>
              <w:top w:val="nil"/>
              <w:left w:val="nil"/>
              <w:bottom w:val="single" w:sz="6" w:space="0" w:color="000000"/>
              <w:right w:val="single" w:sz="6" w:space="0" w:color="000000"/>
            </w:tcBorders>
            <w:shd w:val="clear" w:color="auto" w:fill="auto"/>
            <w:vAlign w:val="bottom"/>
            <w:hideMark/>
          </w:tcPr>
          <w:p w14:paraId="2AB7119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bl>
    <w:p w14:paraId="3F4D4C45"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rPr>
      </w:pPr>
      <w:r w:rsidRPr="00BC6890">
        <w:rPr>
          <w:sz w:val="16"/>
          <w:szCs w:val="16"/>
          <w:shd w:val="clear" w:color="auto" w:fill="FFFFFF"/>
        </w:rPr>
        <w:t>3 - atbilstība 27.12.2005. MK noteikumu Nr. 1032 "Noteikumi par budžetu ieņēmumu klasifikāciju" nosacījumiem;</w:t>
      </w:r>
      <w:r w:rsidRPr="00BC6890">
        <w:rPr>
          <w:sz w:val="16"/>
          <w:szCs w:val="16"/>
        </w:rPr>
        <w:t> </w:t>
      </w:r>
    </w:p>
    <w:p w14:paraId="1373C86A"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rPr>
      </w:pPr>
      <w:r w:rsidRPr="00BC6890">
        <w:rPr>
          <w:sz w:val="16"/>
          <w:szCs w:val="16"/>
          <w:shd w:val="clear" w:color="auto" w:fill="FFFFFF"/>
        </w:rPr>
        <w:t>4 - nepieciešamības gadījumā iespējams papildināt ar kolonām, sniedzot informāciju par papildu darbībām</w:t>
      </w:r>
      <w:r w:rsidRPr="00BC6890">
        <w:rPr>
          <w:sz w:val="16"/>
          <w:szCs w:val="16"/>
        </w:rPr>
        <w:t> </w:t>
      </w:r>
    </w:p>
    <w:p w14:paraId="5BDC39B6"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rPr>
      </w:pPr>
      <w:r w:rsidRPr="00BC6890">
        <w:rPr>
          <w:sz w:val="16"/>
          <w:szCs w:val="16"/>
        </w:rPr>
        <w:t> </w:t>
      </w:r>
    </w:p>
    <w:p w14:paraId="2A9EE598" w14:textId="77777777" w:rsidR="00BC6890" w:rsidRPr="00BC6890" w:rsidRDefault="00BC6890" w:rsidP="00BC6890">
      <w:pPr>
        <w:shd w:val="clear" w:color="auto" w:fill="FFFFFF"/>
        <w:spacing w:after="0" w:line="240" w:lineRule="auto"/>
        <w:ind w:right="1005"/>
        <w:textAlignment w:val="baseline"/>
        <w:rPr>
          <w:rFonts w:ascii="Segoe UI" w:hAnsi="Segoe UI" w:cs="Segoe UI"/>
          <w:sz w:val="18"/>
          <w:szCs w:val="18"/>
        </w:rPr>
      </w:pPr>
      <w:r w:rsidRPr="00BC6890">
        <w:rPr>
          <w:sz w:val="16"/>
          <w:szCs w:val="16"/>
          <w:shd w:val="clear" w:color="auto" w:fill="FFFFFF"/>
        </w:rPr>
        <w:t>*Finanšu apgrozījuma pārskats balstās uz informāciju par projekta iesniedzēja vai sadarbības partnera apstiprināto gada pārskatu. Jāsniedz informācija par gadu, kura gada pārskats ir apstiprināts uz finanšu apgrozījuma pārskata iesniegšanas laiku. Finanšu apgrozījuma pārskats atbilst MK 04.09.2018. noteikumu Nr. 560 "Valsts pētījumu programmu projektu īstenošanas kārtība" 2.2. apakšpunktam, pārskatā attēlo, ka 2.2. apakšpunktā minētās darbības ir attiecīgās projekta iesniedzēja vai sadarbības partnera pamatdarbības, kurām nav saimnieciska rakstura. Tāpat atbilstoši projekta iesniedzēja vai sadarbības partnera finanšu vadības un grāmatvedības politikai jāuzrāda, kā tiek nodalītas saimniecisko darbības finanšu plūsmas</w:t>
      </w:r>
      <w:r w:rsidRPr="00BC6890">
        <w:rPr>
          <w:sz w:val="16"/>
          <w:szCs w:val="16"/>
        </w:rPr>
        <w:t> </w:t>
      </w:r>
    </w:p>
    <w:p w14:paraId="2CDAAFF8" w14:textId="77777777" w:rsidR="00BC6890" w:rsidRPr="00BC6890" w:rsidRDefault="00BC6890" w:rsidP="00BC6890">
      <w:pPr>
        <w:shd w:val="clear" w:color="auto" w:fill="FFFFFF"/>
        <w:spacing w:after="0" w:line="240" w:lineRule="auto"/>
        <w:ind w:right="1005"/>
        <w:textAlignment w:val="baseline"/>
        <w:rPr>
          <w:rFonts w:ascii="Segoe UI" w:hAnsi="Segoe UI" w:cs="Segoe UI"/>
          <w:sz w:val="18"/>
          <w:szCs w:val="18"/>
        </w:rPr>
      </w:pPr>
      <w:r w:rsidRPr="00BC6890">
        <w:rPr>
          <w:sz w:val="16"/>
          <w:szCs w:val="16"/>
          <w:shd w:val="clear" w:color="auto" w:fill="FFFFFF"/>
        </w:rPr>
        <w:t>** Izglītība atbilst MK 04.09.2018. noteikumu Nr. 560 2.2.2. apakšpunktam</w:t>
      </w:r>
      <w:r w:rsidRPr="00BC6890">
        <w:rPr>
          <w:sz w:val="16"/>
          <w:szCs w:val="16"/>
        </w:rPr>
        <w:t> </w:t>
      </w:r>
    </w:p>
    <w:p w14:paraId="5C9D75F7" w14:textId="77777777" w:rsidR="00BC6890" w:rsidRPr="00BC6890" w:rsidRDefault="00BC6890" w:rsidP="00BC6890">
      <w:pPr>
        <w:shd w:val="clear" w:color="auto" w:fill="FFFFFF"/>
        <w:spacing w:after="0" w:line="240" w:lineRule="auto"/>
        <w:ind w:right="1005"/>
        <w:textAlignment w:val="baseline"/>
        <w:rPr>
          <w:rFonts w:ascii="Segoe UI" w:hAnsi="Segoe UI" w:cs="Segoe UI"/>
          <w:sz w:val="18"/>
          <w:szCs w:val="18"/>
        </w:rPr>
      </w:pPr>
      <w:r w:rsidRPr="00BC6890">
        <w:rPr>
          <w:sz w:val="16"/>
          <w:szCs w:val="16"/>
          <w:shd w:val="clear" w:color="auto" w:fill="FFFFFF"/>
        </w:rPr>
        <w:t>***Pētniecības un izstrādes darbību definīcijas atbilstoši MK 04.09.2018. noteikumu Nr. 560 2.2.1. apakšpunktam - "fundamentālie pētījumi" atbilst Eiropas Komisijas 2014. gada 17. jūnija Regulas (ES) Nr. 651/2014 2. panta 84. punktam; "rūpnieciskie pētījumi" atbilst 85. punktam; "eksperimentālā izstrāde" atbilst 86. punktam</w:t>
      </w:r>
      <w:r w:rsidRPr="00BC6890">
        <w:rPr>
          <w:sz w:val="16"/>
          <w:szCs w:val="16"/>
        </w:rPr>
        <w:t> </w:t>
      </w:r>
    </w:p>
    <w:p w14:paraId="1FC35967"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rPr>
      </w:pPr>
      <w:r w:rsidRPr="00BC6890">
        <w:rPr>
          <w:sz w:val="16"/>
          <w:szCs w:val="16"/>
          <w:shd w:val="clear" w:color="auto" w:fill="FFFFFF"/>
        </w:rPr>
        <w:t>****Zināšanu un tehnoloģiju pārnese jāattēlo atbilstoši MK 04.09.2018. noteikumu Nr. 560 2.2.3. apakšpunktam.</w:t>
      </w:r>
      <w:r w:rsidRPr="00BC6890">
        <w:rPr>
          <w:sz w:val="16"/>
          <w:szCs w:val="16"/>
        </w:rPr>
        <w:t> </w:t>
      </w:r>
    </w:p>
    <w:p w14:paraId="244981A3"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rPr>
      </w:pPr>
      <w:r w:rsidRPr="00BC6890">
        <w:rPr>
          <w:sz w:val="16"/>
          <w:szCs w:val="16"/>
        </w:rPr>
        <w:t> </w:t>
      </w:r>
    </w:p>
    <w:p w14:paraId="32FF0D0D" w14:textId="5B679C3E" w:rsidR="00BC6890" w:rsidRDefault="00BC6890" w:rsidP="00BC6890">
      <w:pPr>
        <w:shd w:val="clear" w:color="auto" w:fill="FFFFFF"/>
        <w:spacing w:after="0" w:line="240" w:lineRule="auto"/>
        <w:jc w:val="left"/>
        <w:textAlignment w:val="baseline"/>
        <w:rPr>
          <w:sz w:val="16"/>
          <w:szCs w:val="16"/>
        </w:rPr>
      </w:pPr>
      <w:r w:rsidRPr="00BC6890">
        <w:rPr>
          <w:sz w:val="16"/>
          <w:szCs w:val="16"/>
        </w:rPr>
        <w:t> </w:t>
      </w:r>
    </w:p>
    <w:p w14:paraId="30E1E32C" w14:textId="77777777" w:rsidR="00BC6890" w:rsidRDefault="00BC6890">
      <w:pPr>
        <w:spacing w:after="160" w:line="259" w:lineRule="auto"/>
        <w:jc w:val="left"/>
        <w:rPr>
          <w:sz w:val="16"/>
          <w:szCs w:val="16"/>
        </w:rPr>
      </w:pPr>
      <w:r>
        <w:rPr>
          <w:sz w:val="16"/>
          <w:szCs w:val="16"/>
        </w:rPr>
        <w:br w:type="page"/>
      </w:r>
    </w:p>
    <w:p w14:paraId="2530C7A4"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rPr>
      </w:pPr>
    </w:p>
    <w:p w14:paraId="4EBB5791" w14:textId="2C39104B" w:rsidR="00BC6890" w:rsidRDefault="00BC6890" w:rsidP="0E03A915">
      <w:pPr>
        <w:shd w:val="clear" w:color="auto" w:fill="FFFFFF" w:themeFill="background1"/>
        <w:spacing w:after="0" w:line="240" w:lineRule="auto"/>
        <w:jc w:val="center"/>
        <w:textAlignment w:val="baseline"/>
        <w:rPr>
          <w:sz w:val="28"/>
          <w:szCs w:val="28"/>
          <w:shd w:val="clear" w:color="auto" w:fill="FFFFFF"/>
        </w:rPr>
      </w:pPr>
      <w:r w:rsidRPr="00BC6890">
        <w:rPr>
          <w:b/>
          <w:bCs/>
          <w:sz w:val="28"/>
          <w:szCs w:val="28"/>
          <w:shd w:val="clear" w:color="auto" w:fill="FFFFFF"/>
        </w:rPr>
        <w:t xml:space="preserve">G daļa </w:t>
      </w:r>
      <w:r w:rsidR="00422D6B" w:rsidRPr="00422D6B">
        <w:rPr>
          <w:b/>
          <w:bCs/>
          <w:sz w:val="28"/>
          <w:szCs w:val="28"/>
          <w:shd w:val="clear" w:color="auto" w:fill="FFFFFF"/>
        </w:rPr>
        <w:t>The 1st stage BioPhot Open Call Application form</w:t>
      </w:r>
    </w:p>
    <w:p w14:paraId="2432D2B5" w14:textId="4CCA2BD7" w:rsidR="00422D6B" w:rsidRDefault="00422D6B" w:rsidP="0E03A915">
      <w:pPr>
        <w:shd w:val="clear" w:color="auto" w:fill="FFFFFF" w:themeFill="background1"/>
        <w:spacing w:after="0" w:line="240" w:lineRule="auto"/>
        <w:jc w:val="center"/>
        <w:textAlignment w:val="baseline"/>
        <w:rPr>
          <w:sz w:val="28"/>
          <w:szCs w:val="28"/>
          <w:shd w:val="clear" w:color="auto" w:fill="FFFFFF"/>
        </w:rPr>
      </w:pPr>
    </w:p>
    <w:p w14:paraId="0300B8E4" w14:textId="20F06793" w:rsidR="00422D6B" w:rsidRDefault="00422D6B" w:rsidP="0E03A915">
      <w:pPr>
        <w:shd w:val="clear" w:color="auto" w:fill="FFFFFF" w:themeFill="background1"/>
        <w:spacing w:after="0" w:line="240" w:lineRule="auto"/>
        <w:jc w:val="center"/>
        <w:textAlignment w:val="baseline"/>
        <w:rPr>
          <w:i/>
          <w:iCs/>
          <w:sz w:val="28"/>
          <w:szCs w:val="28"/>
          <w:shd w:val="clear" w:color="auto" w:fill="FFFFFF"/>
        </w:rPr>
      </w:pPr>
      <w:r w:rsidRPr="0E03A915">
        <w:rPr>
          <w:i/>
          <w:iCs/>
          <w:sz w:val="28"/>
          <w:szCs w:val="28"/>
          <w:shd w:val="clear" w:color="auto" w:fill="FFFFFF"/>
        </w:rPr>
        <w:t>Aizpilda saskaņā ar nolikuma 1.pielikumā formā iekļautajām norādēm</w:t>
      </w:r>
    </w:p>
    <w:p w14:paraId="41C23EE8" w14:textId="53F40F37" w:rsidR="00422D6B" w:rsidRDefault="00422D6B" w:rsidP="0E03A915">
      <w:pPr>
        <w:shd w:val="clear" w:color="auto" w:fill="FFFFFF" w:themeFill="background1"/>
        <w:spacing w:after="0" w:line="240" w:lineRule="auto"/>
        <w:jc w:val="center"/>
        <w:textAlignment w:val="baseline"/>
        <w:rPr>
          <w:i/>
          <w:iCs/>
          <w:sz w:val="28"/>
          <w:szCs w:val="28"/>
          <w:shd w:val="clear" w:color="auto" w:fill="FFFFFF"/>
        </w:rPr>
      </w:pPr>
    </w:p>
    <w:p w14:paraId="54F88F04" w14:textId="5E9364B8" w:rsidR="00422D6B" w:rsidRDefault="00422D6B" w:rsidP="0E03A915">
      <w:pPr>
        <w:shd w:val="clear" w:color="auto" w:fill="FFFFFF" w:themeFill="background1"/>
        <w:spacing w:after="0" w:line="240" w:lineRule="auto"/>
        <w:jc w:val="center"/>
        <w:textAlignment w:val="baseline"/>
        <w:rPr>
          <w:i/>
          <w:iCs/>
          <w:sz w:val="28"/>
          <w:szCs w:val="28"/>
          <w:shd w:val="clear" w:color="auto" w:fill="FFFFFF"/>
        </w:rPr>
      </w:pPr>
    </w:p>
    <w:p w14:paraId="1081542F" w14:textId="6B05A782" w:rsidR="00422D6B" w:rsidRDefault="00422D6B" w:rsidP="0E03A915">
      <w:pPr>
        <w:shd w:val="clear" w:color="auto" w:fill="FFFFFF" w:themeFill="background1"/>
        <w:spacing w:after="0" w:line="240" w:lineRule="auto"/>
        <w:jc w:val="center"/>
        <w:textAlignment w:val="baseline"/>
        <w:rPr>
          <w:sz w:val="28"/>
          <w:szCs w:val="28"/>
          <w:shd w:val="clear" w:color="auto" w:fill="FFFFFF"/>
        </w:rPr>
      </w:pPr>
      <w:r>
        <w:rPr>
          <w:b/>
          <w:bCs/>
          <w:sz w:val="28"/>
          <w:szCs w:val="28"/>
          <w:shd w:val="clear" w:color="auto" w:fill="FFFFFF"/>
        </w:rPr>
        <w:t>H</w:t>
      </w:r>
      <w:r w:rsidRPr="00BC6890">
        <w:rPr>
          <w:b/>
          <w:bCs/>
          <w:sz w:val="28"/>
          <w:szCs w:val="28"/>
          <w:shd w:val="clear" w:color="auto" w:fill="FFFFFF"/>
        </w:rPr>
        <w:t xml:space="preserve"> daļa </w:t>
      </w:r>
      <w:r w:rsidRPr="00422D6B">
        <w:rPr>
          <w:b/>
          <w:bCs/>
          <w:sz w:val="28"/>
          <w:szCs w:val="28"/>
          <w:shd w:val="clear" w:color="auto" w:fill="FFFFFF"/>
        </w:rPr>
        <w:t>PIP 1. kārtas ekspertu paneļa prezentācijas veidne</w:t>
      </w:r>
    </w:p>
    <w:p w14:paraId="578BBFA2" w14:textId="366A44A0" w:rsidR="00422D6B" w:rsidRDefault="00422D6B" w:rsidP="0E03A915">
      <w:pPr>
        <w:shd w:val="clear" w:color="auto" w:fill="FFFFFF" w:themeFill="background1"/>
        <w:spacing w:after="0" w:line="240" w:lineRule="auto"/>
        <w:jc w:val="center"/>
        <w:textAlignment w:val="baseline"/>
        <w:rPr>
          <w:rFonts w:ascii="Segoe UI" w:hAnsi="Segoe UI" w:cs="Segoe UI"/>
          <w:sz w:val="18"/>
          <w:szCs w:val="18"/>
        </w:rPr>
      </w:pPr>
    </w:p>
    <w:p w14:paraId="25D790A8" w14:textId="59D55166" w:rsidR="000C53B6" w:rsidRDefault="000C53B6" w:rsidP="0E03A915">
      <w:pPr>
        <w:shd w:val="clear" w:color="auto" w:fill="FFFFFF" w:themeFill="background1"/>
        <w:spacing w:after="0" w:line="240" w:lineRule="auto"/>
        <w:jc w:val="center"/>
        <w:textAlignment w:val="baseline"/>
        <w:rPr>
          <w:rFonts w:ascii="Segoe UI" w:hAnsi="Segoe UI" w:cs="Segoe UI"/>
          <w:sz w:val="18"/>
          <w:szCs w:val="18"/>
        </w:rPr>
      </w:pPr>
    </w:p>
    <w:p w14:paraId="18C532F3" w14:textId="0CE1EAB6" w:rsidR="000C53B6" w:rsidRDefault="000C53B6" w:rsidP="0E03A915">
      <w:pPr>
        <w:shd w:val="clear" w:color="auto" w:fill="FFFFFF" w:themeFill="background1"/>
        <w:spacing w:after="0" w:line="240" w:lineRule="auto"/>
        <w:jc w:val="center"/>
        <w:textAlignment w:val="baseline"/>
        <w:rPr>
          <w:i/>
          <w:iCs/>
          <w:sz w:val="28"/>
          <w:szCs w:val="28"/>
          <w:shd w:val="clear" w:color="auto" w:fill="FFFFFF"/>
        </w:rPr>
      </w:pPr>
      <w:r w:rsidRPr="0E03A915">
        <w:rPr>
          <w:i/>
          <w:iCs/>
          <w:sz w:val="28"/>
          <w:szCs w:val="28"/>
          <w:shd w:val="clear" w:color="auto" w:fill="FFFFFF"/>
        </w:rPr>
        <w:t>Aizpilda saskaņā ar nolikuma 15.pielikumā veidnē iekļautajām norādēm</w:t>
      </w:r>
    </w:p>
    <w:p w14:paraId="67A0A41F" w14:textId="77777777" w:rsidR="000C53B6" w:rsidRPr="00422D6B" w:rsidRDefault="000C53B6" w:rsidP="00422D6B">
      <w:pPr>
        <w:shd w:val="clear" w:color="auto" w:fill="FFFFFF"/>
        <w:spacing w:after="0" w:line="240" w:lineRule="auto"/>
        <w:jc w:val="center"/>
        <w:textAlignment w:val="baseline"/>
        <w:rPr>
          <w:rFonts w:ascii="Segoe UI" w:hAnsi="Segoe UI" w:cs="Segoe UI"/>
          <w:sz w:val="18"/>
          <w:szCs w:val="18"/>
        </w:rPr>
      </w:pPr>
    </w:p>
    <w:sectPr w:rsidR="000C53B6" w:rsidRPr="00422D6B" w:rsidSect="00116FC1">
      <w:headerReference w:type="default" r:id="rId15"/>
      <w:footerReference w:type="default" r:id="rId16"/>
      <w:pgSz w:w="12240" w:h="15840"/>
      <w:pgMar w:top="284" w:right="1183" w:bottom="284" w:left="993" w:header="720" w:footer="720" w:gutter="0"/>
      <w:cols w:space="720" w:equalWidth="0">
        <w:col w:w="10064"/>
      </w:cols>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 w:author="Rumba, Aigars" w:date="2025-08-11T11:45:00Z" w:initials="RA">
    <w:p w14:paraId="0F9B64BC" w14:textId="3F1953E0" w:rsidR="00F10E90" w:rsidRDefault="00F10E90">
      <w:pPr>
        <w:pStyle w:val="CommentText"/>
      </w:pPr>
      <w:r>
        <w:rPr>
          <w:rStyle w:val="CommentReference"/>
        </w:rPr>
        <w:annotationRef/>
      </w:r>
      <w:r w:rsidR="00C46AAC">
        <w:t>P</w:t>
      </w:r>
      <w:r>
        <w:t>ieteikuma iesniegšanas metodik</w:t>
      </w:r>
      <w:r w:rsidR="00C46AAC">
        <w:t>a papildināta</w:t>
      </w:r>
      <w:r>
        <w:t xml:space="preserve"> ar nosacījumu, ka nav nepieciešams iesniegt F daļu, ja organizācija NZDIS jau ievietojusi attiecīgo informāciju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9B64BC"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406EC3" w16cex:dateUtc="2025-08-08T09:40:00Z">
    <w16cex:extLst>
      <w16:ext w16:uri="{CE6994B0-6A32-4C9F-8C6B-6E91EDA988CE}">
        <cr:reactions xmlns:cr="http://schemas.microsoft.com/office/comments/2020/reactions">
          <cr:reaction reactionType="1">
            <cr:reactionInfo dateUtc="2025-09-26T11:53:02.652Z">
              <cr:user userId="S::marina.zaharova_biomed.lu.lv#ext#@universityoflatvia387.onmicrosoft.com::7e6bf2a2-f563-4873-ab82-0a2a33e19f0d" userProvider="AD" userName="marina.zaharova"/>
            </cr:reactionInfo>
          </cr:reaction>
        </cr:reactions>
      </w16:ext>
    </w16cex:extLst>
  </w16cex:commentExtensible>
  <w16cex:commentExtensible w16cex:durableId="2C445646" w16cex:dateUtc="2025-08-11T08:45:00Z"/>
</w16cex:commentsExtensible>
</file>

<file path=word/commentsIds.xml><?xml version="1.0" encoding="utf-8"?>
<w16cid:commentsIds xmlns:mc="http://schemas.openxmlformats.org/markup-compatibility/2006" xmlns:w16cid="http://schemas.microsoft.com/office/word/2016/wordml/cid" mc:Ignorable="w16cid">
  <w16cid:commentId w16cid:paraId="7483A0A7" w16cid:durableId="2C406EC3"/>
  <w16cid:commentId w16cid:paraId="0F9B64BC" w16cid:durableId="2C4456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30257" w14:textId="77777777" w:rsidR="00BC6890" w:rsidRDefault="00BC6890">
      <w:pPr>
        <w:spacing w:after="0" w:line="240" w:lineRule="auto"/>
      </w:pPr>
      <w:r>
        <w:separator/>
      </w:r>
    </w:p>
  </w:endnote>
  <w:endnote w:type="continuationSeparator" w:id="0">
    <w:p w14:paraId="4EF55AE0" w14:textId="77777777" w:rsidR="00BC6890" w:rsidRDefault="00BC6890">
      <w:pPr>
        <w:spacing w:after="0" w:line="240" w:lineRule="auto"/>
      </w:pPr>
      <w:r>
        <w:continuationSeparator/>
      </w:r>
    </w:p>
  </w:endnote>
  <w:endnote w:type="continuationNotice" w:id="1">
    <w:p w14:paraId="290BC015" w14:textId="77777777" w:rsidR="00BC6890" w:rsidRDefault="00BC68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ABB9E" w14:textId="2D010DF3" w:rsidR="00BC6890" w:rsidRDefault="00BC6890">
    <w:pPr>
      <w:pBdr>
        <w:top w:val="nil"/>
        <w:left w:val="nil"/>
        <w:bottom w:val="nil"/>
        <w:right w:val="nil"/>
        <w:between w:val="nil"/>
      </w:pBdr>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sidR="00316F21">
      <w:rPr>
        <w:noProof/>
        <w:color w:val="000000"/>
        <w:shd w:val="clear" w:color="auto" w:fill="FFFFFF" w:themeFill="background1"/>
      </w:rPr>
      <w:t>8</w:t>
    </w:r>
    <w:r w:rsidRPr="001E0E92">
      <w:rPr>
        <w:color w:val="000000"/>
        <w:shd w:val="clear" w:color="auto" w:fill="FFFFFF" w:themeFill="background1"/>
      </w:rPr>
      <w:fldChar w:fldCharType="end"/>
    </w:r>
  </w:p>
  <w:p w14:paraId="58DC97CE" w14:textId="77777777" w:rsidR="00BC6890" w:rsidRDefault="00BC6890">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870A5" w14:textId="77777777" w:rsidR="00BC6890" w:rsidRDefault="00BC6890">
      <w:pPr>
        <w:spacing w:after="0" w:line="240" w:lineRule="auto"/>
      </w:pPr>
      <w:r>
        <w:separator/>
      </w:r>
    </w:p>
  </w:footnote>
  <w:footnote w:type="continuationSeparator" w:id="0">
    <w:p w14:paraId="1C907BC6" w14:textId="77777777" w:rsidR="00BC6890" w:rsidRDefault="00BC6890">
      <w:pPr>
        <w:spacing w:after="0" w:line="240" w:lineRule="auto"/>
      </w:pPr>
      <w:r>
        <w:continuationSeparator/>
      </w:r>
    </w:p>
  </w:footnote>
  <w:footnote w:type="continuationNotice" w:id="1">
    <w:p w14:paraId="23727F95" w14:textId="77777777" w:rsidR="00BC6890" w:rsidRDefault="00BC68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754E" w14:textId="77777777" w:rsidR="00BC6890" w:rsidRDefault="00BC6890">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mba, Aigars">
    <w15:presenceInfo w15:providerId="AD" w15:userId="S-1-5-21-364938185-2635840917-259633571-1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68"/>
    <w:rsid w:val="00004AE3"/>
    <w:rsid w:val="00006A11"/>
    <w:rsid w:val="000167CB"/>
    <w:rsid w:val="00021674"/>
    <w:rsid w:val="0002438E"/>
    <w:rsid w:val="0003760C"/>
    <w:rsid w:val="0004236C"/>
    <w:rsid w:val="00056D22"/>
    <w:rsid w:val="000764E6"/>
    <w:rsid w:val="000B30DB"/>
    <w:rsid w:val="000C2895"/>
    <w:rsid w:val="000C53B6"/>
    <w:rsid w:val="000D16E5"/>
    <w:rsid w:val="000E1AF6"/>
    <w:rsid w:val="000E6731"/>
    <w:rsid w:val="00110300"/>
    <w:rsid w:val="00116463"/>
    <w:rsid w:val="00116FC1"/>
    <w:rsid w:val="001228D4"/>
    <w:rsid w:val="001377A9"/>
    <w:rsid w:val="0016175F"/>
    <w:rsid w:val="0016335A"/>
    <w:rsid w:val="00176CD6"/>
    <w:rsid w:val="00187780"/>
    <w:rsid w:val="001954F3"/>
    <w:rsid w:val="001B2D43"/>
    <w:rsid w:val="001E0E92"/>
    <w:rsid w:val="002001C2"/>
    <w:rsid w:val="0020785C"/>
    <w:rsid w:val="00214E88"/>
    <w:rsid w:val="00221B0C"/>
    <w:rsid w:val="002235A5"/>
    <w:rsid w:val="00265E2C"/>
    <w:rsid w:val="00281940"/>
    <w:rsid w:val="0028262D"/>
    <w:rsid w:val="002A096D"/>
    <w:rsid w:val="002F0C14"/>
    <w:rsid w:val="002F2E6D"/>
    <w:rsid w:val="002F422C"/>
    <w:rsid w:val="00301C41"/>
    <w:rsid w:val="00316F21"/>
    <w:rsid w:val="00323BD3"/>
    <w:rsid w:val="00336F0E"/>
    <w:rsid w:val="0034241E"/>
    <w:rsid w:val="0035747C"/>
    <w:rsid w:val="00360887"/>
    <w:rsid w:val="00362B79"/>
    <w:rsid w:val="003B54A2"/>
    <w:rsid w:val="003B6465"/>
    <w:rsid w:val="003B7065"/>
    <w:rsid w:val="003D43FB"/>
    <w:rsid w:val="003E0B80"/>
    <w:rsid w:val="003F02D4"/>
    <w:rsid w:val="003F5C57"/>
    <w:rsid w:val="00422D6B"/>
    <w:rsid w:val="00426E94"/>
    <w:rsid w:val="0042747C"/>
    <w:rsid w:val="00430A73"/>
    <w:rsid w:val="00431BFC"/>
    <w:rsid w:val="00451F30"/>
    <w:rsid w:val="004610D3"/>
    <w:rsid w:val="00474818"/>
    <w:rsid w:val="00474985"/>
    <w:rsid w:val="004D0CE9"/>
    <w:rsid w:val="00505BF7"/>
    <w:rsid w:val="00506866"/>
    <w:rsid w:val="00507904"/>
    <w:rsid w:val="005675CD"/>
    <w:rsid w:val="00570E1D"/>
    <w:rsid w:val="005A5134"/>
    <w:rsid w:val="005B3403"/>
    <w:rsid w:val="005B5B37"/>
    <w:rsid w:val="005C0BD9"/>
    <w:rsid w:val="005D024C"/>
    <w:rsid w:val="005D4AB5"/>
    <w:rsid w:val="005E267B"/>
    <w:rsid w:val="005F211A"/>
    <w:rsid w:val="006177C7"/>
    <w:rsid w:val="00620EBF"/>
    <w:rsid w:val="00644122"/>
    <w:rsid w:val="00673343"/>
    <w:rsid w:val="00684CEA"/>
    <w:rsid w:val="006915DB"/>
    <w:rsid w:val="00692A9D"/>
    <w:rsid w:val="006C69E7"/>
    <w:rsid w:val="006E5B0B"/>
    <w:rsid w:val="006F3C41"/>
    <w:rsid w:val="0070235D"/>
    <w:rsid w:val="00702C18"/>
    <w:rsid w:val="00722D48"/>
    <w:rsid w:val="0073306A"/>
    <w:rsid w:val="00742370"/>
    <w:rsid w:val="00746CB4"/>
    <w:rsid w:val="00747127"/>
    <w:rsid w:val="007477D9"/>
    <w:rsid w:val="00755F73"/>
    <w:rsid w:val="00762090"/>
    <w:rsid w:val="00784508"/>
    <w:rsid w:val="007A03C0"/>
    <w:rsid w:val="007A17EA"/>
    <w:rsid w:val="007A59DF"/>
    <w:rsid w:val="007A7FB1"/>
    <w:rsid w:val="007B25D6"/>
    <w:rsid w:val="007D118D"/>
    <w:rsid w:val="007D36CF"/>
    <w:rsid w:val="007F0227"/>
    <w:rsid w:val="007F64AB"/>
    <w:rsid w:val="00845078"/>
    <w:rsid w:val="00864499"/>
    <w:rsid w:val="00864E55"/>
    <w:rsid w:val="00867470"/>
    <w:rsid w:val="00870B22"/>
    <w:rsid w:val="0089574A"/>
    <w:rsid w:val="008C352C"/>
    <w:rsid w:val="008F34D5"/>
    <w:rsid w:val="008F5799"/>
    <w:rsid w:val="00915B91"/>
    <w:rsid w:val="009165BB"/>
    <w:rsid w:val="00963CB9"/>
    <w:rsid w:val="00986A35"/>
    <w:rsid w:val="00990006"/>
    <w:rsid w:val="009975BD"/>
    <w:rsid w:val="009A6869"/>
    <w:rsid w:val="009B2FEA"/>
    <w:rsid w:val="009C33F0"/>
    <w:rsid w:val="009C5CAA"/>
    <w:rsid w:val="009E3910"/>
    <w:rsid w:val="009E5B7D"/>
    <w:rsid w:val="009E6E58"/>
    <w:rsid w:val="009F0E77"/>
    <w:rsid w:val="009F4C30"/>
    <w:rsid w:val="00A006B7"/>
    <w:rsid w:val="00A026AA"/>
    <w:rsid w:val="00A03736"/>
    <w:rsid w:val="00A275FE"/>
    <w:rsid w:val="00A4609A"/>
    <w:rsid w:val="00A46EC2"/>
    <w:rsid w:val="00A632FA"/>
    <w:rsid w:val="00A66851"/>
    <w:rsid w:val="00A92415"/>
    <w:rsid w:val="00AC150E"/>
    <w:rsid w:val="00AC50F4"/>
    <w:rsid w:val="00AD0464"/>
    <w:rsid w:val="00AD0E30"/>
    <w:rsid w:val="00AD4C87"/>
    <w:rsid w:val="00AE255C"/>
    <w:rsid w:val="00AE6E29"/>
    <w:rsid w:val="00AF2DCD"/>
    <w:rsid w:val="00AF41A8"/>
    <w:rsid w:val="00AF6F07"/>
    <w:rsid w:val="00B0472B"/>
    <w:rsid w:val="00B13E64"/>
    <w:rsid w:val="00B23613"/>
    <w:rsid w:val="00B539E9"/>
    <w:rsid w:val="00B91EE2"/>
    <w:rsid w:val="00BC6890"/>
    <w:rsid w:val="00BF1798"/>
    <w:rsid w:val="00BF681E"/>
    <w:rsid w:val="00C06608"/>
    <w:rsid w:val="00C247CE"/>
    <w:rsid w:val="00C4015B"/>
    <w:rsid w:val="00C46AAC"/>
    <w:rsid w:val="00C92D8B"/>
    <w:rsid w:val="00CA19A4"/>
    <w:rsid w:val="00CA39A3"/>
    <w:rsid w:val="00CC0F68"/>
    <w:rsid w:val="00CE1C48"/>
    <w:rsid w:val="00CE35FC"/>
    <w:rsid w:val="00CF24E2"/>
    <w:rsid w:val="00D07A87"/>
    <w:rsid w:val="00D14A36"/>
    <w:rsid w:val="00D3240D"/>
    <w:rsid w:val="00D731A2"/>
    <w:rsid w:val="00DB01F8"/>
    <w:rsid w:val="00DD38E1"/>
    <w:rsid w:val="00E01AC3"/>
    <w:rsid w:val="00E12056"/>
    <w:rsid w:val="00E13AC0"/>
    <w:rsid w:val="00E63516"/>
    <w:rsid w:val="00E64585"/>
    <w:rsid w:val="00E71CE7"/>
    <w:rsid w:val="00E7498A"/>
    <w:rsid w:val="00E7578B"/>
    <w:rsid w:val="00E77E3C"/>
    <w:rsid w:val="00E8083F"/>
    <w:rsid w:val="00E82A62"/>
    <w:rsid w:val="00E83C7C"/>
    <w:rsid w:val="00E93DF6"/>
    <w:rsid w:val="00EA7E7D"/>
    <w:rsid w:val="00EC6A04"/>
    <w:rsid w:val="00ED61D0"/>
    <w:rsid w:val="00EF7F2E"/>
    <w:rsid w:val="00F10E6D"/>
    <w:rsid w:val="00F10E90"/>
    <w:rsid w:val="00F23767"/>
    <w:rsid w:val="00F244F5"/>
    <w:rsid w:val="00F47871"/>
    <w:rsid w:val="00F6326A"/>
    <w:rsid w:val="00F84BF0"/>
    <w:rsid w:val="00F91547"/>
    <w:rsid w:val="00F9670F"/>
    <w:rsid w:val="00FA32C8"/>
    <w:rsid w:val="00FA782F"/>
    <w:rsid w:val="00FB2EFA"/>
    <w:rsid w:val="00FC9246"/>
    <w:rsid w:val="01D09573"/>
    <w:rsid w:val="029862A7"/>
    <w:rsid w:val="033EA145"/>
    <w:rsid w:val="039F6BF6"/>
    <w:rsid w:val="04AF3C78"/>
    <w:rsid w:val="053B3C57"/>
    <w:rsid w:val="06570DF9"/>
    <w:rsid w:val="0872DD19"/>
    <w:rsid w:val="09D667DC"/>
    <w:rsid w:val="0A0EAD7A"/>
    <w:rsid w:val="0BAA7DDB"/>
    <w:rsid w:val="0CEB9DAF"/>
    <w:rsid w:val="0DC776F3"/>
    <w:rsid w:val="0E03A915"/>
    <w:rsid w:val="0E6A316E"/>
    <w:rsid w:val="0ED4AF0D"/>
    <w:rsid w:val="10BD9EAC"/>
    <w:rsid w:val="10E4DD78"/>
    <w:rsid w:val="118E19D6"/>
    <w:rsid w:val="12251DF3"/>
    <w:rsid w:val="13B58FC0"/>
    <w:rsid w:val="14A620ED"/>
    <w:rsid w:val="16ED3082"/>
    <w:rsid w:val="1858A8CB"/>
    <w:rsid w:val="185DE847"/>
    <w:rsid w:val="18962ED2"/>
    <w:rsid w:val="18A22940"/>
    <w:rsid w:val="1999AC53"/>
    <w:rsid w:val="19F9B8A8"/>
    <w:rsid w:val="1AF6C1BE"/>
    <w:rsid w:val="1B3447CE"/>
    <w:rsid w:val="1D759A63"/>
    <w:rsid w:val="1EF84267"/>
    <w:rsid w:val="1F116AC4"/>
    <w:rsid w:val="209F3FD6"/>
    <w:rsid w:val="2153D6D7"/>
    <w:rsid w:val="2163834F"/>
    <w:rsid w:val="21F8F808"/>
    <w:rsid w:val="222FE329"/>
    <w:rsid w:val="24847BA7"/>
    <w:rsid w:val="2791456E"/>
    <w:rsid w:val="2855A438"/>
    <w:rsid w:val="2858C995"/>
    <w:rsid w:val="28CE800F"/>
    <w:rsid w:val="2A6A5070"/>
    <w:rsid w:val="2B20A065"/>
    <w:rsid w:val="2B581B23"/>
    <w:rsid w:val="2BF36EE5"/>
    <w:rsid w:val="2D44EEF3"/>
    <w:rsid w:val="2EAA20C2"/>
    <w:rsid w:val="2F17BED5"/>
    <w:rsid w:val="30B22418"/>
    <w:rsid w:val="31D524D0"/>
    <w:rsid w:val="32F04971"/>
    <w:rsid w:val="34360A1B"/>
    <w:rsid w:val="348C19D2"/>
    <w:rsid w:val="34D59A47"/>
    <w:rsid w:val="3634AAC5"/>
    <w:rsid w:val="3708BFFE"/>
    <w:rsid w:val="3754B9E5"/>
    <w:rsid w:val="39EB4475"/>
    <w:rsid w:val="3A3A3C31"/>
    <w:rsid w:val="3BF45DC5"/>
    <w:rsid w:val="3CEE48FB"/>
    <w:rsid w:val="3E6E813E"/>
    <w:rsid w:val="3E8CE820"/>
    <w:rsid w:val="415C57F2"/>
    <w:rsid w:val="418ACE00"/>
    <w:rsid w:val="41A4F9E7"/>
    <w:rsid w:val="4300068C"/>
    <w:rsid w:val="43130415"/>
    <w:rsid w:val="4585DCBD"/>
    <w:rsid w:val="4657768D"/>
    <w:rsid w:val="4676539B"/>
    <w:rsid w:val="46B617D7"/>
    <w:rsid w:val="46FAF97A"/>
    <w:rsid w:val="47250914"/>
    <w:rsid w:val="47851CB2"/>
    <w:rsid w:val="4905E6EF"/>
    <w:rsid w:val="4969B364"/>
    <w:rsid w:val="49D40918"/>
    <w:rsid w:val="4A40A215"/>
    <w:rsid w:val="4A9EDC11"/>
    <w:rsid w:val="4B0583C5"/>
    <w:rsid w:val="4CDBFDF0"/>
    <w:rsid w:val="4E37E50B"/>
    <w:rsid w:val="4F0BD0BB"/>
    <w:rsid w:val="4FD3B56C"/>
    <w:rsid w:val="510B99A9"/>
    <w:rsid w:val="53C6B6C1"/>
    <w:rsid w:val="54E28F68"/>
    <w:rsid w:val="54FBD412"/>
    <w:rsid w:val="55CB419A"/>
    <w:rsid w:val="5606D89F"/>
    <w:rsid w:val="5691515B"/>
    <w:rsid w:val="56C6A835"/>
    <w:rsid w:val="58934802"/>
    <w:rsid w:val="5902E25C"/>
    <w:rsid w:val="59718A20"/>
    <w:rsid w:val="597A97B2"/>
    <w:rsid w:val="59C41827"/>
    <w:rsid w:val="5A0B7A5C"/>
    <w:rsid w:val="5A7EC525"/>
    <w:rsid w:val="5B51ED39"/>
    <w:rsid w:val="5C3A831E"/>
    <w:rsid w:val="5C40CDA0"/>
    <w:rsid w:val="5EB6103D"/>
    <w:rsid w:val="5EE0A257"/>
    <w:rsid w:val="5F81B50E"/>
    <w:rsid w:val="5FEC2C12"/>
    <w:rsid w:val="611B1212"/>
    <w:rsid w:val="62CCB84C"/>
    <w:rsid w:val="62FD1DCF"/>
    <w:rsid w:val="646888AD"/>
    <w:rsid w:val="64935B20"/>
    <w:rsid w:val="651CFDD3"/>
    <w:rsid w:val="659334C2"/>
    <w:rsid w:val="659D246B"/>
    <w:rsid w:val="677D35C5"/>
    <w:rsid w:val="68743840"/>
    <w:rsid w:val="68E729CB"/>
    <w:rsid w:val="690E9D83"/>
    <w:rsid w:val="691B78A6"/>
    <w:rsid w:val="698807F6"/>
    <w:rsid w:val="699B4FA4"/>
    <w:rsid w:val="69C63E93"/>
    <w:rsid w:val="69D36E4B"/>
    <w:rsid w:val="6B3FC362"/>
    <w:rsid w:val="6B402A4C"/>
    <w:rsid w:val="6C58946E"/>
    <w:rsid w:val="6C86574B"/>
    <w:rsid w:val="6DEC52BB"/>
    <w:rsid w:val="6E5E5767"/>
    <w:rsid w:val="6F43626A"/>
    <w:rsid w:val="6F705D82"/>
    <w:rsid w:val="70DBA79D"/>
    <w:rsid w:val="71A659C6"/>
    <w:rsid w:val="7303B06B"/>
    <w:rsid w:val="736A2AEA"/>
    <w:rsid w:val="74E31865"/>
    <w:rsid w:val="7692246C"/>
    <w:rsid w:val="77D7786D"/>
    <w:rsid w:val="784D1FD0"/>
    <w:rsid w:val="79371776"/>
    <w:rsid w:val="794E3883"/>
    <w:rsid w:val="79C9C52E"/>
    <w:rsid w:val="7BAD82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C46D0"/>
  <w15:docId w15:val="{3D1C7FD0-1266-4A5C-8457-AC7396D2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15B"/>
    <w:pPr>
      <w:spacing w:after="200" w:line="276" w:lineRule="auto"/>
      <w:jc w:val="both"/>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autoRedefine/>
    <w:qFormat/>
    <w:rsid w:val="00A03736"/>
    <w:pPr>
      <w:keepNext/>
      <w:shd w:val="clear" w:color="auto" w:fill="FFFFFF" w:themeFill="background1"/>
      <w:tabs>
        <w:tab w:val="left" w:pos="4253"/>
      </w:tabs>
      <w:spacing w:after="0" w:line="240" w:lineRule="auto"/>
      <w:jc w:val="center"/>
      <w:outlineLvl w:val="0"/>
    </w:pPr>
    <w:rPr>
      <w:rFonts w:cs="Arial"/>
      <w:b/>
      <w:bCs/>
      <w:kern w:val="32"/>
      <w:sz w:val="28"/>
      <w:szCs w:val="32"/>
      <w:lang w:bidi="en-US"/>
    </w:rPr>
  </w:style>
  <w:style w:type="paragraph" w:styleId="Heading2">
    <w:name w:val="heading 2"/>
    <w:basedOn w:val="Normal"/>
    <w:next w:val="Normal"/>
    <w:link w:val="Heading2Char"/>
    <w:autoRedefine/>
    <w:uiPriority w:val="9"/>
    <w:unhideWhenUsed/>
    <w:qFormat/>
    <w:rsid w:val="00CA39A3"/>
    <w:pPr>
      <w:keepNext/>
      <w:keepLines/>
      <w:shd w:val="clear" w:color="auto" w:fill="FFFFFF" w:themeFill="background1"/>
      <w:spacing w:after="0" w:line="240" w:lineRule="auto"/>
      <w:jc w:val="center"/>
      <w:outlineLvl w:val="1"/>
    </w:pPr>
    <w:rPr>
      <w:rFonts w:eastAsiaTheme="majorEastAsia" w:cstheme="majorBidi"/>
      <w:color w:val="00B050"/>
      <w:szCs w:val="26"/>
    </w:rPr>
  </w:style>
  <w:style w:type="paragraph" w:styleId="Heading3">
    <w:name w:val="heading 3"/>
    <w:basedOn w:val="Normal"/>
    <w:next w:val="Normal"/>
    <w:link w:val="Heading3Char"/>
    <w:autoRedefine/>
    <w:uiPriority w:val="9"/>
    <w:unhideWhenUsed/>
    <w:qFormat/>
    <w:rsid w:val="00C4015B"/>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semiHidden/>
    <w:unhideWhenUsed/>
    <w:qFormat/>
    <w:rsid w:val="00C4015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C4015B"/>
    <w:pPr>
      <w:keepNext/>
      <w:keepLines/>
      <w:spacing w:before="220" w:after="40"/>
      <w:outlineLvl w:val="4"/>
    </w:pPr>
    <w:rPr>
      <w:b/>
      <w:sz w:val="22"/>
      <w:szCs w:val="22"/>
    </w:rPr>
  </w:style>
  <w:style w:type="paragraph" w:styleId="Heading6">
    <w:name w:val="heading 6"/>
    <w:basedOn w:val="Normal"/>
    <w:next w:val="Normal"/>
    <w:link w:val="Heading6Char"/>
    <w:rsid w:val="00C4015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3736"/>
    <w:rPr>
      <w:rFonts w:ascii="Times New Roman" w:eastAsia="Times New Roman" w:hAnsi="Times New Roman" w:cs="Arial"/>
      <w:b/>
      <w:bCs/>
      <w:kern w:val="32"/>
      <w:sz w:val="28"/>
      <w:szCs w:val="32"/>
      <w:shd w:val="clear" w:color="auto" w:fill="FFFFFF" w:themeFill="background1"/>
      <w:lang w:eastAsia="lv-LV" w:bidi="en-US"/>
    </w:rPr>
  </w:style>
  <w:style w:type="character" w:customStyle="1" w:styleId="Heading2Char">
    <w:name w:val="Heading 2 Char"/>
    <w:basedOn w:val="DefaultParagraphFont"/>
    <w:link w:val="Heading2"/>
    <w:uiPriority w:val="9"/>
    <w:rsid w:val="00CA39A3"/>
    <w:rPr>
      <w:rFonts w:ascii="Times New Roman" w:eastAsiaTheme="majorEastAsia" w:hAnsi="Times New Roman" w:cstheme="majorBidi"/>
      <w:color w:val="00B050"/>
      <w:sz w:val="24"/>
      <w:szCs w:val="26"/>
      <w:shd w:val="clear" w:color="auto" w:fill="FFFFFF" w:themeFill="background1"/>
      <w:lang w:eastAsia="lv-LV"/>
    </w:rPr>
  </w:style>
  <w:style w:type="character" w:customStyle="1" w:styleId="Heading3Char">
    <w:name w:val="Heading 3 Char"/>
    <w:basedOn w:val="DefaultParagraphFont"/>
    <w:link w:val="Heading3"/>
    <w:uiPriority w:val="9"/>
    <w:rsid w:val="00C4015B"/>
    <w:rPr>
      <w:rFonts w:ascii="Times New Roman" w:eastAsiaTheme="majorEastAsia" w:hAnsi="Times New Roman" w:cstheme="majorBidi"/>
      <w:b/>
      <w:i/>
      <w:sz w:val="24"/>
      <w:szCs w:val="24"/>
      <w:lang w:val="en-GB" w:eastAsia="lv-LV"/>
    </w:rPr>
  </w:style>
  <w:style w:type="character" w:customStyle="1" w:styleId="Heading4Char">
    <w:name w:val="Heading 4 Char"/>
    <w:basedOn w:val="DefaultParagraphFont"/>
    <w:link w:val="Heading4"/>
    <w:uiPriority w:val="9"/>
    <w:semiHidden/>
    <w:rsid w:val="00C4015B"/>
    <w:rPr>
      <w:rFonts w:asciiTheme="majorHAnsi" w:eastAsiaTheme="majorEastAsia" w:hAnsiTheme="majorHAnsi" w:cstheme="majorBidi"/>
      <w:i/>
      <w:iCs/>
      <w:color w:val="2F5496" w:themeColor="accent1" w:themeShade="BF"/>
      <w:sz w:val="24"/>
      <w:szCs w:val="24"/>
      <w:lang w:val="en-GB" w:eastAsia="lv-LV"/>
    </w:rPr>
  </w:style>
  <w:style w:type="character" w:customStyle="1" w:styleId="Heading5Char">
    <w:name w:val="Heading 5 Char"/>
    <w:basedOn w:val="DefaultParagraphFont"/>
    <w:link w:val="Heading5"/>
    <w:rsid w:val="00C4015B"/>
    <w:rPr>
      <w:rFonts w:ascii="Times New Roman" w:eastAsia="Times New Roman" w:hAnsi="Times New Roman" w:cs="Times New Roman"/>
      <w:b/>
      <w:lang w:val="en-GB" w:eastAsia="lv-LV"/>
    </w:rPr>
  </w:style>
  <w:style w:type="character" w:customStyle="1" w:styleId="Heading6Char">
    <w:name w:val="Heading 6 Char"/>
    <w:basedOn w:val="DefaultParagraphFont"/>
    <w:link w:val="Heading6"/>
    <w:rsid w:val="00C4015B"/>
    <w:rPr>
      <w:rFonts w:ascii="Times New Roman" w:eastAsia="Times New Roman" w:hAnsi="Times New Roman" w:cs="Times New Roman"/>
      <w:b/>
      <w:sz w:val="20"/>
      <w:szCs w:val="20"/>
      <w:lang w:val="en-GB" w:eastAsia="lv-LV"/>
    </w:rPr>
  </w:style>
  <w:style w:type="paragraph" w:styleId="Title">
    <w:name w:val="Title"/>
    <w:basedOn w:val="Normal"/>
    <w:next w:val="Normal"/>
    <w:link w:val="TitleChar"/>
    <w:rsid w:val="00C4015B"/>
    <w:pPr>
      <w:keepNext/>
      <w:keepLines/>
      <w:spacing w:before="480" w:after="120"/>
    </w:pPr>
    <w:rPr>
      <w:b/>
      <w:sz w:val="72"/>
      <w:szCs w:val="72"/>
    </w:rPr>
  </w:style>
  <w:style w:type="character" w:customStyle="1" w:styleId="TitleChar">
    <w:name w:val="Title Char"/>
    <w:basedOn w:val="DefaultParagraphFont"/>
    <w:link w:val="Title"/>
    <w:rsid w:val="00C4015B"/>
    <w:rPr>
      <w:rFonts w:ascii="Times New Roman" w:eastAsia="Times New Roman" w:hAnsi="Times New Roman" w:cs="Times New Roman"/>
      <w:b/>
      <w:sz w:val="72"/>
      <w:szCs w:val="72"/>
      <w:lang w:val="en-GB" w:eastAsia="lv-LV"/>
    </w:rPr>
  </w:style>
  <w:style w:type="paragraph" w:styleId="TOC1">
    <w:name w:val="toc 1"/>
    <w:basedOn w:val="Normal"/>
    <w:next w:val="Normal"/>
    <w:autoRedefine/>
    <w:uiPriority w:val="39"/>
    <w:unhideWhenUsed/>
    <w:qFormat/>
    <w:rsid w:val="00C4015B"/>
    <w:pPr>
      <w:spacing w:after="100"/>
    </w:pPr>
    <w:rPr>
      <w:b/>
    </w:rPr>
  </w:style>
  <w:style w:type="paragraph" w:styleId="TOC2">
    <w:name w:val="toc 2"/>
    <w:basedOn w:val="Normal"/>
    <w:next w:val="Normal"/>
    <w:autoRedefine/>
    <w:uiPriority w:val="39"/>
    <w:unhideWhenUsed/>
    <w:qFormat/>
    <w:rsid w:val="00C4015B"/>
    <w:pPr>
      <w:spacing w:after="100"/>
      <w:ind w:left="220"/>
    </w:pPr>
    <w:rPr>
      <w:b/>
    </w:rPr>
  </w:style>
  <w:style w:type="paragraph" w:styleId="TOC3">
    <w:name w:val="toc 3"/>
    <w:basedOn w:val="Normal"/>
    <w:next w:val="Normal"/>
    <w:autoRedefine/>
    <w:uiPriority w:val="39"/>
    <w:semiHidden/>
    <w:unhideWhenUsed/>
    <w:qFormat/>
    <w:rsid w:val="00C4015B"/>
    <w:pPr>
      <w:spacing w:after="100"/>
      <w:ind w:left="440"/>
    </w:pPr>
    <w:rPr>
      <w:b/>
    </w:rPr>
  </w:style>
  <w:style w:type="table" w:styleId="TableGrid">
    <w:name w:val="Table Grid"/>
    <w:basedOn w:val="TableNormal"/>
    <w:uiPriority w:val="39"/>
    <w:rsid w:val="00C4015B"/>
    <w:pPr>
      <w:spacing w:after="0" w:line="240" w:lineRule="auto"/>
      <w:jc w:val="both"/>
    </w:pPr>
    <w:rPr>
      <w:rFonts w:ascii="Times New Roman" w:eastAsia="Times New Roman" w:hAnsi="Times New Roman" w:cs="Times New Roman"/>
      <w:sz w:val="24"/>
      <w:szCs w:val="24"/>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1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15B"/>
    <w:rPr>
      <w:rFonts w:ascii="Times New Roman" w:eastAsia="Times New Roman" w:hAnsi="Times New Roman" w:cs="Times New Roman"/>
      <w:sz w:val="24"/>
      <w:szCs w:val="24"/>
      <w:lang w:val="en-GB" w:eastAsia="lv-LV"/>
    </w:rPr>
  </w:style>
  <w:style w:type="paragraph" w:styleId="Footer">
    <w:name w:val="footer"/>
    <w:basedOn w:val="Normal"/>
    <w:link w:val="FooterChar"/>
    <w:uiPriority w:val="99"/>
    <w:unhideWhenUsed/>
    <w:rsid w:val="00C401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15B"/>
    <w:rPr>
      <w:rFonts w:ascii="Times New Roman" w:eastAsia="Times New Roman" w:hAnsi="Times New Roman" w:cs="Times New Roman"/>
      <w:sz w:val="24"/>
      <w:szCs w:val="24"/>
      <w:lang w:val="en-GB" w:eastAsia="lv-LV"/>
    </w:rPr>
  </w:style>
  <w:style w:type="paragraph" w:styleId="FootnoteText">
    <w:name w:val="footnote text"/>
    <w:basedOn w:val="Normal"/>
    <w:link w:val="FootnoteTextChar"/>
    <w:uiPriority w:val="99"/>
    <w:semiHidden/>
    <w:unhideWhenUsed/>
    <w:rsid w:val="00C401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015B"/>
    <w:rPr>
      <w:rFonts w:ascii="Times New Roman" w:eastAsia="Times New Roman" w:hAnsi="Times New Roman" w:cs="Times New Roman"/>
      <w:sz w:val="20"/>
      <w:szCs w:val="20"/>
      <w:lang w:val="en-GB" w:eastAsia="lv-LV"/>
    </w:rPr>
  </w:style>
  <w:style w:type="character" w:styleId="FootnoteReference">
    <w:name w:val="footnote reference"/>
    <w:basedOn w:val="DefaultParagraphFont"/>
    <w:uiPriority w:val="99"/>
    <w:semiHidden/>
    <w:unhideWhenUsed/>
    <w:rsid w:val="00C4015B"/>
    <w:rPr>
      <w:vertAlign w:val="superscript"/>
    </w:rPr>
  </w:style>
  <w:style w:type="paragraph" w:styleId="TOCHeading">
    <w:name w:val="TOC Heading"/>
    <w:basedOn w:val="Heading1"/>
    <w:next w:val="Normal"/>
    <w:uiPriority w:val="39"/>
    <w:unhideWhenUsed/>
    <w:qFormat/>
    <w:rsid w:val="00C4015B"/>
    <w:pPr>
      <w:keepLines/>
      <w:spacing w:before="240" w:line="259" w:lineRule="auto"/>
      <w:jc w:val="left"/>
      <w:outlineLvl w:val="9"/>
    </w:pPr>
    <w:rPr>
      <w:rFonts w:asciiTheme="majorHAnsi" w:eastAsiaTheme="majorEastAsia" w:hAnsiTheme="majorHAnsi" w:cstheme="majorBidi"/>
      <w:b w:val="0"/>
      <w:bCs w:val="0"/>
      <w:color w:val="2F5496" w:themeColor="accent1" w:themeShade="BF"/>
      <w:kern w:val="0"/>
      <w:sz w:val="32"/>
      <w:lang w:bidi="ar-SA"/>
    </w:rPr>
  </w:style>
  <w:style w:type="character" w:styleId="Hyperlink">
    <w:name w:val="Hyperlink"/>
    <w:basedOn w:val="DefaultParagraphFont"/>
    <w:uiPriority w:val="99"/>
    <w:unhideWhenUsed/>
    <w:rsid w:val="00C4015B"/>
    <w:rPr>
      <w:color w:val="0563C1" w:themeColor="hyperlink"/>
      <w:u w:val="single"/>
    </w:rPr>
  </w:style>
  <w:style w:type="paragraph" w:styleId="BalloonText">
    <w:name w:val="Balloon Text"/>
    <w:basedOn w:val="Normal"/>
    <w:link w:val="BalloonTextChar"/>
    <w:uiPriority w:val="99"/>
    <w:semiHidden/>
    <w:unhideWhenUsed/>
    <w:rsid w:val="00C40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15B"/>
    <w:rPr>
      <w:rFonts w:ascii="Segoe UI" w:eastAsia="Times New Roman" w:hAnsi="Segoe UI" w:cs="Segoe UI"/>
      <w:sz w:val="18"/>
      <w:szCs w:val="18"/>
      <w:lang w:val="en-GB" w:eastAsia="lv-LV"/>
    </w:rPr>
  </w:style>
  <w:style w:type="character" w:styleId="CommentReference">
    <w:name w:val="annotation reference"/>
    <w:basedOn w:val="DefaultParagraphFont"/>
    <w:uiPriority w:val="99"/>
    <w:semiHidden/>
    <w:unhideWhenUsed/>
    <w:rsid w:val="00C4015B"/>
    <w:rPr>
      <w:sz w:val="16"/>
      <w:szCs w:val="16"/>
    </w:rPr>
  </w:style>
  <w:style w:type="paragraph" w:styleId="CommentText">
    <w:name w:val="annotation text"/>
    <w:basedOn w:val="Normal"/>
    <w:link w:val="CommentTextChar"/>
    <w:uiPriority w:val="99"/>
    <w:unhideWhenUsed/>
    <w:rsid w:val="00C4015B"/>
    <w:pPr>
      <w:spacing w:line="240" w:lineRule="auto"/>
    </w:pPr>
    <w:rPr>
      <w:sz w:val="20"/>
      <w:szCs w:val="20"/>
    </w:rPr>
  </w:style>
  <w:style w:type="character" w:customStyle="1" w:styleId="CommentTextChar">
    <w:name w:val="Comment Text Char"/>
    <w:basedOn w:val="DefaultParagraphFont"/>
    <w:link w:val="CommentText"/>
    <w:uiPriority w:val="99"/>
    <w:rsid w:val="00C4015B"/>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C4015B"/>
    <w:rPr>
      <w:b/>
      <w:bCs/>
    </w:rPr>
  </w:style>
  <w:style w:type="character" w:customStyle="1" w:styleId="CommentSubjectChar">
    <w:name w:val="Comment Subject Char"/>
    <w:basedOn w:val="CommentTextChar"/>
    <w:link w:val="CommentSubject"/>
    <w:uiPriority w:val="99"/>
    <w:semiHidden/>
    <w:rsid w:val="00C4015B"/>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C4015B"/>
    <w:rPr>
      <w:color w:val="954F72" w:themeColor="followedHyperlink"/>
      <w:u w:val="single"/>
    </w:rPr>
  </w:style>
  <w:style w:type="paragraph" w:styleId="Revision">
    <w:name w:val="Revision"/>
    <w:hidden/>
    <w:uiPriority w:val="99"/>
    <w:semiHidden/>
    <w:rsid w:val="00C4015B"/>
    <w:pPr>
      <w:spacing w:after="0" w:line="240" w:lineRule="auto"/>
      <w:jc w:val="both"/>
    </w:pPr>
    <w:rPr>
      <w:rFonts w:ascii="Times New Roman" w:eastAsia="Times New Roman" w:hAnsi="Times New Roman" w:cs="Times New Roman"/>
      <w:sz w:val="24"/>
      <w:szCs w:val="24"/>
      <w:lang w:val="en-GB" w:eastAsia="lv-LV"/>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C4015B"/>
    <w:pPr>
      <w:ind w:left="720"/>
      <w:contextualSpacing/>
    </w:pPr>
  </w:style>
  <w:style w:type="character" w:customStyle="1" w:styleId="UnresolvedMention1">
    <w:name w:val="Unresolved Mention1"/>
    <w:basedOn w:val="DefaultParagraphFont"/>
    <w:uiPriority w:val="99"/>
    <w:semiHidden/>
    <w:unhideWhenUsed/>
    <w:rsid w:val="00C4015B"/>
    <w:rPr>
      <w:color w:val="808080"/>
      <w:shd w:val="clear" w:color="auto" w:fill="E6E6E6"/>
    </w:rPr>
  </w:style>
  <w:style w:type="paragraph" w:customStyle="1" w:styleId="tv213">
    <w:name w:val="tv213"/>
    <w:basedOn w:val="Normal"/>
    <w:rsid w:val="00C4015B"/>
    <w:pPr>
      <w:spacing w:before="100" w:beforeAutospacing="1" w:after="100" w:afterAutospacing="1" w:line="240" w:lineRule="auto"/>
      <w:jc w:val="left"/>
    </w:pPr>
  </w:style>
  <w:style w:type="character" w:customStyle="1" w:styleId="UnresolvedMention2">
    <w:name w:val="Unresolved Mention2"/>
    <w:basedOn w:val="DefaultParagraphFont"/>
    <w:uiPriority w:val="99"/>
    <w:semiHidden/>
    <w:unhideWhenUsed/>
    <w:rsid w:val="00C4015B"/>
    <w:rPr>
      <w:color w:val="605E5C"/>
      <w:shd w:val="clear" w:color="auto" w:fill="E1DFDD"/>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C4015B"/>
    <w:rPr>
      <w:rFonts w:ascii="Times New Roman" w:eastAsia="Times New Roman" w:hAnsi="Times New Roman" w:cs="Times New Roman"/>
      <w:sz w:val="24"/>
      <w:szCs w:val="24"/>
      <w:lang w:val="en-GB" w:eastAsia="lv-LV"/>
    </w:rPr>
  </w:style>
  <w:style w:type="paragraph" w:styleId="Subtitle">
    <w:name w:val="Subtitle"/>
    <w:basedOn w:val="Normal"/>
    <w:next w:val="Normal"/>
    <w:link w:val="SubtitleChar"/>
    <w:rsid w:val="00C4015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4015B"/>
    <w:rPr>
      <w:rFonts w:ascii="Georgia" w:eastAsia="Georgia" w:hAnsi="Georgia" w:cs="Georgia"/>
      <w:i/>
      <w:color w:val="666666"/>
      <w:sz w:val="48"/>
      <w:szCs w:val="48"/>
      <w:lang w:val="en-GB" w:eastAsia="lv-LV"/>
    </w:rPr>
  </w:style>
  <w:style w:type="character" w:customStyle="1" w:styleId="Mention1">
    <w:name w:val="Mention1"/>
    <w:basedOn w:val="DefaultParagraphFont"/>
    <w:uiPriority w:val="99"/>
    <w:unhideWhenUsed/>
    <w:rsid w:val="00C4015B"/>
    <w:rPr>
      <w:color w:val="2B579A"/>
      <w:shd w:val="clear" w:color="auto" w:fill="E6E6E6"/>
    </w:rPr>
  </w:style>
  <w:style w:type="character" w:customStyle="1" w:styleId="UnresolvedMention3">
    <w:name w:val="Unresolved Mention3"/>
    <w:basedOn w:val="DefaultParagraphFont"/>
    <w:uiPriority w:val="99"/>
    <w:semiHidden/>
    <w:unhideWhenUsed/>
    <w:rsid w:val="009E6E58"/>
    <w:rPr>
      <w:color w:val="605E5C"/>
      <w:shd w:val="clear" w:color="auto" w:fill="E1DFDD"/>
    </w:rPr>
  </w:style>
  <w:style w:type="paragraph" w:customStyle="1" w:styleId="paragraph">
    <w:name w:val="paragraph"/>
    <w:basedOn w:val="Normal"/>
    <w:rsid w:val="00221B0C"/>
    <w:pPr>
      <w:spacing w:before="100" w:beforeAutospacing="1" w:after="100" w:afterAutospacing="1" w:line="240" w:lineRule="auto"/>
      <w:jc w:val="left"/>
    </w:pPr>
  </w:style>
  <w:style w:type="character" w:customStyle="1" w:styleId="normaltextrun">
    <w:name w:val="normaltextrun"/>
    <w:basedOn w:val="DefaultParagraphFont"/>
    <w:rsid w:val="00221B0C"/>
  </w:style>
  <w:style w:type="character" w:customStyle="1" w:styleId="eop">
    <w:name w:val="eop"/>
    <w:basedOn w:val="DefaultParagraphFont"/>
    <w:rsid w:val="00221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51511">
      <w:bodyDiv w:val="1"/>
      <w:marLeft w:val="0"/>
      <w:marRight w:val="0"/>
      <w:marTop w:val="0"/>
      <w:marBottom w:val="0"/>
      <w:divBdr>
        <w:top w:val="none" w:sz="0" w:space="0" w:color="auto"/>
        <w:left w:val="none" w:sz="0" w:space="0" w:color="auto"/>
        <w:bottom w:val="none" w:sz="0" w:space="0" w:color="auto"/>
        <w:right w:val="none" w:sz="0" w:space="0" w:color="auto"/>
      </w:divBdr>
      <w:divsChild>
        <w:div w:id="1763527249">
          <w:marLeft w:val="0"/>
          <w:marRight w:val="0"/>
          <w:marTop w:val="0"/>
          <w:marBottom w:val="0"/>
          <w:divBdr>
            <w:top w:val="none" w:sz="0" w:space="0" w:color="auto"/>
            <w:left w:val="none" w:sz="0" w:space="0" w:color="auto"/>
            <w:bottom w:val="none" w:sz="0" w:space="0" w:color="auto"/>
            <w:right w:val="none" w:sz="0" w:space="0" w:color="auto"/>
          </w:divBdr>
          <w:divsChild>
            <w:div w:id="266737802">
              <w:marLeft w:val="0"/>
              <w:marRight w:val="0"/>
              <w:marTop w:val="30"/>
              <w:marBottom w:val="30"/>
              <w:divBdr>
                <w:top w:val="none" w:sz="0" w:space="0" w:color="auto"/>
                <w:left w:val="none" w:sz="0" w:space="0" w:color="auto"/>
                <w:bottom w:val="none" w:sz="0" w:space="0" w:color="auto"/>
                <w:right w:val="none" w:sz="0" w:space="0" w:color="auto"/>
              </w:divBdr>
              <w:divsChild>
                <w:div w:id="1998728372">
                  <w:marLeft w:val="0"/>
                  <w:marRight w:val="0"/>
                  <w:marTop w:val="0"/>
                  <w:marBottom w:val="0"/>
                  <w:divBdr>
                    <w:top w:val="none" w:sz="0" w:space="0" w:color="auto"/>
                    <w:left w:val="none" w:sz="0" w:space="0" w:color="auto"/>
                    <w:bottom w:val="none" w:sz="0" w:space="0" w:color="auto"/>
                    <w:right w:val="none" w:sz="0" w:space="0" w:color="auto"/>
                  </w:divBdr>
                  <w:divsChild>
                    <w:div w:id="1407265831">
                      <w:marLeft w:val="0"/>
                      <w:marRight w:val="0"/>
                      <w:marTop w:val="0"/>
                      <w:marBottom w:val="0"/>
                      <w:divBdr>
                        <w:top w:val="none" w:sz="0" w:space="0" w:color="auto"/>
                        <w:left w:val="none" w:sz="0" w:space="0" w:color="auto"/>
                        <w:bottom w:val="none" w:sz="0" w:space="0" w:color="auto"/>
                        <w:right w:val="none" w:sz="0" w:space="0" w:color="auto"/>
                      </w:divBdr>
                    </w:div>
                  </w:divsChild>
                </w:div>
                <w:div w:id="1249316213">
                  <w:marLeft w:val="0"/>
                  <w:marRight w:val="0"/>
                  <w:marTop w:val="0"/>
                  <w:marBottom w:val="0"/>
                  <w:divBdr>
                    <w:top w:val="none" w:sz="0" w:space="0" w:color="auto"/>
                    <w:left w:val="none" w:sz="0" w:space="0" w:color="auto"/>
                    <w:bottom w:val="none" w:sz="0" w:space="0" w:color="auto"/>
                    <w:right w:val="none" w:sz="0" w:space="0" w:color="auto"/>
                  </w:divBdr>
                  <w:divsChild>
                    <w:div w:id="78526965">
                      <w:marLeft w:val="0"/>
                      <w:marRight w:val="0"/>
                      <w:marTop w:val="0"/>
                      <w:marBottom w:val="0"/>
                      <w:divBdr>
                        <w:top w:val="none" w:sz="0" w:space="0" w:color="auto"/>
                        <w:left w:val="none" w:sz="0" w:space="0" w:color="auto"/>
                        <w:bottom w:val="none" w:sz="0" w:space="0" w:color="auto"/>
                        <w:right w:val="none" w:sz="0" w:space="0" w:color="auto"/>
                      </w:divBdr>
                    </w:div>
                    <w:div w:id="13037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548438">
          <w:marLeft w:val="0"/>
          <w:marRight w:val="0"/>
          <w:marTop w:val="0"/>
          <w:marBottom w:val="0"/>
          <w:divBdr>
            <w:top w:val="none" w:sz="0" w:space="0" w:color="auto"/>
            <w:left w:val="none" w:sz="0" w:space="0" w:color="auto"/>
            <w:bottom w:val="none" w:sz="0" w:space="0" w:color="auto"/>
            <w:right w:val="none" w:sz="0" w:space="0" w:color="auto"/>
          </w:divBdr>
          <w:divsChild>
            <w:div w:id="598609510">
              <w:marLeft w:val="0"/>
              <w:marRight w:val="0"/>
              <w:marTop w:val="0"/>
              <w:marBottom w:val="0"/>
              <w:divBdr>
                <w:top w:val="none" w:sz="0" w:space="0" w:color="auto"/>
                <w:left w:val="none" w:sz="0" w:space="0" w:color="auto"/>
                <w:bottom w:val="none" w:sz="0" w:space="0" w:color="auto"/>
                <w:right w:val="none" w:sz="0" w:space="0" w:color="auto"/>
              </w:divBdr>
            </w:div>
          </w:divsChild>
        </w:div>
        <w:div w:id="1091463285">
          <w:marLeft w:val="0"/>
          <w:marRight w:val="0"/>
          <w:marTop w:val="0"/>
          <w:marBottom w:val="0"/>
          <w:divBdr>
            <w:top w:val="none" w:sz="0" w:space="0" w:color="auto"/>
            <w:left w:val="none" w:sz="0" w:space="0" w:color="auto"/>
            <w:bottom w:val="none" w:sz="0" w:space="0" w:color="auto"/>
            <w:right w:val="none" w:sz="0" w:space="0" w:color="auto"/>
          </w:divBdr>
          <w:divsChild>
            <w:div w:id="587543474">
              <w:marLeft w:val="0"/>
              <w:marRight w:val="0"/>
              <w:marTop w:val="0"/>
              <w:marBottom w:val="0"/>
              <w:divBdr>
                <w:top w:val="none" w:sz="0" w:space="0" w:color="auto"/>
                <w:left w:val="none" w:sz="0" w:space="0" w:color="auto"/>
                <w:bottom w:val="none" w:sz="0" w:space="0" w:color="auto"/>
                <w:right w:val="none" w:sz="0" w:space="0" w:color="auto"/>
              </w:divBdr>
            </w:div>
          </w:divsChild>
        </w:div>
        <w:div w:id="128134958">
          <w:marLeft w:val="0"/>
          <w:marRight w:val="0"/>
          <w:marTop w:val="0"/>
          <w:marBottom w:val="0"/>
          <w:divBdr>
            <w:top w:val="none" w:sz="0" w:space="0" w:color="auto"/>
            <w:left w:val="none" w:sz="0" w:space="0" w:color="auto"/>
            <w:bottom w:val="none" w:sz="0" w:space="0" w:color="auto"/>
            <w:right w:val="none" w:sz="0" w:space="0" w:color="auto"/>
          </w:divBdr>
          <w:divsChild>
            <w:div w:id="2122457604">
              <w:marLeft w:val="0"/>
              <w:marRight w:val="0"/>
              <w:marTop w:val="0"/>
              <w:marBottom w:val="0"/>
              <w:divBdr>
                <w:top w:val="none" w:sz="0" w:space="0" w:color="auto"/>
                <w:left w:val="none" w:sz="0" w:space="0" w:color="auto"/>
                <w:bottom w:val="none" w:sz="0" w:space="0" w:color="auto"/>
                <w:right w:val="none" w:sz="0" w:space="0" w:color="auto"/>
              </w:divBdr>
            </w:div>
          </w:divsChild>
        </w:div>
        <w:div w:id="1867061741">
          <w:marLeft w:val="0"/>
          <w:marRight w:val="0"/>
          <w:marTop w:val="0"/>
          <w:marBottom w:val="0"/>
          <w:divBdr>
            <w:top w:val="none" w:sz="0" w:space="0" w:color="auto"/>
            <w:left w:val="none" w:sz="0" w:space="0" w:color="auto"/>
            <w:bottom w:val="none" w:sz="0" w:space="0" w:color="auto"/>
            <w:right w:val="none" w:sz="0" w:space="0" w:color="auto"/>
          </w:divBdr>
          <w:divsChild>
            <w:div w:id="415634009">
              <w:marLeft w:val="0"/>
              <w:marRight w:val="0"/>
              <w:marTop w:val="0"/>
              <w:marBottom w:val="0"/>
              <w:divBdr>
                <w:top w:val="none" w:sz="0" w:space="0" w:color="auto"/>
                <w:left w:val="none" w:sz="0" w:space="0" w:color="auto"/>
                <w:bottom w:val="none" w:sz="0" w:space="0" w:color="auto"/>
                <w:right w:val="none" w:sz="0" w:space="0" w:color="auto"/>
              </w:divBdr>
            </w:div>
          </w:divsChild>
        </w:div>
        <w:div w:id="1880893896">
          <w:marLeft w:val="0"/>
          <w:marRight w:val="0"/>
          <w:marTop w:val="0"/>
          <w:marBottom w:val="0"/>
          <w:divBdr>
            <w:top w:val="none" w:sz="0" w:space="0" w:color="auto"/>
            <w:left w:val="none" w:sz="0" w:space="0" w:color="auto"/>
            <w:bottom w:val="none" w:sz="0" w:space="0" w:color="auto"/>
            <w:right w:val="none" w:sz="0" w:space="0" w:color="auto"/>
          </w:divBdr>
          <w:divsChild>
            <w:div w:id="456532664">
              <w:marLeft w:val="0"/>
              <w:marRight w:val="0"/>
              <w:marTop w:val="0"/>
              <w:marBottom w:val="0"/>
              <w:divBdr>
                <w:top w:val="none" w:sz="0" w:space="0" w:color="auto"/>
                <w:left w:val="none" w:sz="0" w:space="0" w:color="auto"/>
                <w:bottom w:val="none" w:sz="0" w:space="0" w:color="auto"/>
                <w:right w:val="none" w:sz="0" w:space="0" w:color="auto"/>
              </w:divBdr>
            </w:div>
          </w:divsChild>
        </w:div>
        <w:div w:id="321202951">
          <w:marLeft w:val="0"/>
          <w:marRight w:val="0"/>
          <w:marTop w:val="0"/>
          <w:marBottom w:val="0"/>
          <w:divBdr>
            <w:top w:val="none" w:sz="0" w:space="0" w:color="auto"/>
            <w:left w:val="none" w:sz="0" w:space="0" w:color="auto"/>
            <w:bottom w:val="none" w:sz="0" w:space="0" w:color="auto"/>
            <w:right w:val="none" w:sz="0" w:space="0" w:color="auto"/>
          </w:divBdr>
          <w:divsChild>
            <w:div w:id="686906148">
              <w:marLeft w:val="0"/>
              <w:marRight w:val="0"/>
              <w:marTop w:val="0"/>
              <w:marBottom w:val="0"/>
              <w:divBdr>
                <w:top w:val="none" w:sz="0" w:space="0" w:color="auto"/>
                <w:left w:val="none" w:sz="0" w:space="0" w:color="auto"/>
                <w:bottom w:val="none" w:sz="0" w:space="0" w:color="auto"/>
                <w:right w:val="none" w:sz="0" w:space="0" w:color="auto"/>
              </w:divBdr>
            </w:div>
          </w:divsChild>
        </w:div>
        <w:div w:id="1994141690">
          <w:marLeft w:val="0"/>
          <w:marRight w:val="0"/>
          <w:marTop w:val="0"/>
          <w:marBottom w:val="0"/>
          <w:divBdr>
            <w:top w:val="none" w:sz="0" w:space="0" w:color="auto"/>
            <w:left w:val="none" w:sz="0" w:space="0" w:color="auto"/>
            <w:bottom w:val="none" w:sz="0" w:space="0" w:color="auto"/>
            <w:right w:val="none" w:sz="0" w:space="0" w:color="auto"/>
          </w:divBdr>
          <w:divsChild>
            <w:div w:id="1400444215">
              <w:marLeft w:val="0"/>
              <w:marRight w:val="0"/>
              <w:marTop w:val="0"/>
              <w:marBottom w:val="0"/>
              <w:divBdr>
                <w:top w:val="none" w:sz="0" w:space="0" w:color="auto"/>
                <w:left w:val="none" w:sz="0" w:space="0" w:color="auto"/>
                <w:bottom w:val="none" w:sz="0" w:space="0" w:color="auto"/>
                <w:right w:val="none" w:sz="0" w:space="0" w:color="auto"/>
              </w:divBdr>
            </w:div>
          </w:divsChild>
        </w:div>
        <w:div w:id="800925860">
          <w:marLeft w:val="0"/>
          <w:marRight w:val="0"/>
          <w:marTop w:val="0"/>
          <w:marBottom w:val="0"/>
          <w:divBdr>
            <w:top w:val="none" w:sz="0" w:space="0" w:color="auto"/>
            <w:left w:val="none" w:sz="0" w:space="0" w:color="auto"/>
            <w:bottom w:val="none" w:sz="0" w:space="0" w:color="auto"/>
            <w:right w:val="none" w:sz="0" w:space="0" w:color="auto"/>
          </w:divBdr>
          <w:divsChild>
            <w:div w:id="722484446">
              <w:marLeft w:val="0"/>
              <w:marRight w:val="0"/>
              <w:marTop w:val="0"/>
              <w:marBottom w:val="0"/>
              <w:divBdr>
                <w:top w:val="none" w:sz="0" w:space="0" w:color="auto"/>
                <w:left w:val="none" w:sz="0" w:space="0" w:color="auto"/>
                <w:bottom w:val="none" w:sz="0" w:space="0" w:color="auto"/>
                <w:right w:val="none" w:sz="0" w:space="0" w:color="auto"/>
              </w:divBdr>
            </w:div>
          </w:divsChild>
        </w:div>
        <w:div w:id="1125585290">
          <w:marLeft w:val="0"/>
          <w:marRight w:val="0"/>
          <w:marTop w:val="0"/>
          <w:marBottom w:val="0"/>
          <w:divBdr>
            <w:top w:val="none" w:sz="0" w:space="0" w:color="auto"/>
            <w:left w:val="none" w:sz="0" w:space="0" w:color="auto"/>
            <w:bottom w:val="none" w:sz="0" w:space="0" w:color="auto"/>
            <w:right w:val="none" w:sz="0" w:space="0" w:color="auto"/>
          </w:divBdr>
          <w:divsChild>
            <w:div w:id="522205653">
              <w:marLeft w:val="0"/>
              <w:marRight w:val="0"/>
              <w:marTop w:val="0"/>
              <w:marBottom w:val="0"/>
              <w:divBdr>
                <w:top w:val="none" w:sz="0" w:space="0" w:color="auto"/>
                <w:left w:val="none" w:sz="0" w:space="0" w:color="auto"/>
                <w:bottom w:val="none" w:sz="0" w:space="0" w:color="auto"/>
                <w:right w:val="none" w:sz="0" w:space="0" w:color="auto"/>
              </w:divBdr>
            </w:div>
          </w:divsChild>
        </w:div>
        <w:div w:id="1610897125">
          <w:marLeft w:val="0"/>
          <w:marRight w:val="0"/>
          <w:marTop w:val="0"/>
          <w:marBottom w:val="0"/>
          <w:divBdr>
            <w:top w:val="none" w:sz="0" w:space="0" w:color="auto"/>
            <w:left w:val="none" w:sz="0" w:space="0" w:color="auto"/>
            <w:bottom w:val="none" w:sz="0" w:space="0" w:color="auto"/>
            <w:right w:val="none" w:sz="0" w:space="0" w:color="auto"/>
          </w:divBdr>
          <w:divsChild>
            <w:div w:id="1761025469">
              <w:marLeft w:val="0"/>
              <w:marRight w:val="0"/>
              <w:marTop w:val="0"/>
              <w:marBottom w:val="0"/>
              <w:divBdr>
                <w:top w:val="none" w:sz="0" w:space="0" w:color="auto"/>
                <w:left w:val="none" w:sz="0" w:space="0" w:color="auto"/>
                <w:bottom w:val="none" w:sz="0" w:space="0" w:color="auto"/>
                <w:right w:val="none" w:sz="0" w:space="0" w:color="auto"/>
              </w:divBdr>
            </w:div>
          </w:divsChild>
        </w:div>
        <w:div w:id="381441977">
          <w:marLeft w:val="0"/>
          <w:marRight w:val="0"/>
          <w:marTop w:val="0"/>
          <w:marBottom w:val="0"/>
          <w:divBdr>
            <w:top w:val="none" w:sz="0" w:space="0" w:color="auto"/>
            <w:left w:val="none" w:sz="0" w:space="0" w:color="auto"/>
            <w:bottom w:val="none" w:sz="0" w:space="0" w:color="auto"/>
            <w:right w:val="none" w:sz="0" w:space="0" w:color="auto"/>
          </w:divBdr>
          <w:divsChild>
            <w:div w:id="649941976">
              <w:marLeft w:val="0"/>
              <w:marRight w:val="0"/>
              <w:marTop w:val="0"/>
              <w:marBottom w:val="0"/>
              <w:divBdr>
                <w:top w:val="none" w:sz="0" w:space="0" w:color="auto"/>
                <w:left w:val="none" w:sz="0" w:space="0" w:color="auto"/>
                <w:bottom w:val="none" w:sz="0" w:space="0" w:color="auto"/>
                <w:right w:val="none" w:sz="0" w:space="0" w:color="auto"/>
              </w:divBdr>
            </w:div>
          </w:divsChild>
        </w:div>
        <w:div w:id="1447701082">
          <w:marLeft w:val="0"/>
          <w:marRight w:val="0"/>
          <w:marTop w:val="0"/>
          <w:marBottom w:val="0"/>
          <w:divBdr>
            <w:top w:val="none" w:sz="0" w:space="0" w:color="auto"/>
            <w:left w:val="none" w:sz="0" w:space="0" w:color="auto"/>
            <w:bottom w:val="none" w:sz="0" w:space="0" w:color="auto"/>
            <w:right w:val="none" w:sz="0" w:space="0" w:color="auto"/>
          </w:divBdr>
          <w:divsChild>
            <w:div w:id="1965889867">
              <w:marLeft w:val="0"/>
              <w:marRight w:val="0"/>
              <w:marTop w:val="0"/>
              <w:marBottom w:val="0"/>
              <w:divBdr>
                <w:top w:val="none" w:sz="0" w:space="0" w:color="auto"/>
                <w:left w:val="none" w:sz="0" w:space="0" w:color="auto"/>
                <w:bottom w:val="none" w:sz="0" w:space="0" w:color="auto"/>
                <w:right w:val="none" w:sz="0" w:space="0" w:color="auto"/>
              </w:divBdr>
            </w:div>
          </w:divsChild>
        </w:div>
        <w:div w:id="1860271566">
          <w:marLeft w:val="0"/>
          <w:marRight w:val="0"/>
          <w:marTop w:val="0"/>
          <w:marBottom w:val="0"/>
          <w:divBdr>
            <w:top w:val="none" w:sz="0" w:space="0" w:color="auto"/>
            <w:left w:val="none" w:sz="0" w:space="0" w:color="auto"/>
            <w:bottom w:val="none" w:sz="0" w:space="0" w:color="auto"/>
            <w:right w:val="none" w:sz="0" w:space="0" w:color="auto"/>
          </w:divBdr>
          <w:divsChild>
            <w:div w:id="1568102496">
              <w:marLeft w:val="0"/>
              <w:marRight w:val="0"/>
              <w:marTop w:val="0"/>
              <w:marBottom w:val="0"/>
              <w:divBdr>
                <w:top w:val="none" w:sz="0" w:space="0" w:color="auto"/>
                <w:left w:val="none" w:sz="0" w:space="0" w:color="auto"/>
                <w:bottom w:val="none" w:sz="0" w:space="0" w:color="auto"/>
                <w:right w:val="none" w:sz="0" w:space="0" w:color="auto"/>
              </w:divBdr>
            </w:div>
          </w:divsChild>
        </w:div>
        <w:div w:id="1585337753">
          <w:marLeft w:val="0"/>
          <w:marRight w:val="0"/>
          <w:marTop w:val="0"/>
          <w:marBottom w:val="0"/>
          <w:divBdr>
            <w:top w:val="none" w:sz="0" w:space="0" w:color="auto"/>
            <w:left w:val="none" w:sz="0" w:space="0" w:color="auto"/>
            <w:bottom w:val="none" w:sz="0" w:space="0" w:color="auto"/>
            <w:right w:val="none" w:sz="0" w:space="0" w:color="auto"/>
          </w:divBdr>
          <w:divsChild>
            <w:div w:id="2141148131">
              <w:marLeft w:val="0"/>
              <w:marRight w:val="0"/>
              <w:marTop w:val="0"/>
              <w:marBottom w:val="0"/>
              <w:divBdr>
                <w:top w:val="none" w:sz="0" w:space="0" w:color="auto"/>
                <w:left w:val="none" w:sz="0" w:space="0" w:color="auto"/>
                <w:bottom w:val="none" w:sz="0" w:space="0" w:color="auto"/>
                <w:right w:val="none" w:sz="0" w:space="0" w:color="auto"/>
              </w:divBdr>
            </w:div>
          </w:divsChild>
        </w:div>
        <w:div w:id="2008240563">
          <w:marLeft w:val="0"/>
          <w:marRight w:val="0"/>
          <w:marTop w:val="0"/>
          <w:marBottom w:val="0"/>
          <w:divBdr>
            <w:top w:val="none" w:sz="0" w:space="0" w:color="auto"/>
            <w:left w:val="none" w:sz="0" w:space="0" w:color="auto"/>
            <w:bottom w:val="none" w:sz="0" w:space="0" w:color="auto"/>
            <w:right w:val="none" w:sz="0" w:space="0" w:color="auto"/>
          </w:divBdr>
          <w:divsChild>
            <w:div w:id="1559390842">
              <w:marLeft w:val="0"/>
              <w:marRight w:val="0"/>
              <w:marTop w:val="0"/>
              <w:marBottom w:val="0"/>
              <w:divBdr>
                <w:top w:val="none" w:sz="0" w:space="0" w:color="auto"/>
                <w:left w:val="none" w:sz="0" w:space="0" w:color="auto"/>
                <w:bottom w:val="none" w:sz="0" w:space="0" w:color="auto"/>
                <w:right w:val="none" w:sz="0" w:space="0" w:color="auto"/>
              </w:divBdr>
            </w:div>
          </w:divsChild>
        </w:div>
        <w:div w:id="236062214">
          <w:marLeft w:val="0"/>
          <w:marRight w:val="0"/>
          <w:marTop w:val="0"/>
          <w:marBottom w:val="0"/>
          <w:divBdr>
            <w:top w:val="none" w:sz="0" w:space="0" w:color="auto"/>
            <w:left w:val="none" w:sz="0" w:space="0" w:color="auto"/>
            <w:bottom w:val="none" w:sz="0" w:space="0" w:color="auto"/>
            <w:right w:val="none" w:sz="0" w:space="0" w:color="auto"/>
          </w:divBdr>
          <w:divsChild>
            <w:div w:id="1795244751">
              <w:marLeft w:val="0"/>
              <w:marRight w:val="0"/>
              <w:marTop w:val="0"/>
              <w:marBottom w:val="0"/>
              <w:divBdr>
                <w:top w:val="none" w:sz="0" w:space="0" w:color="auto"/>
                <w:left w:val="none" w:sz="0" w:space="0" w:color="auto"/>
                <w:bottom w:val="none" w:sz="0" w:space="0" w:color="auto"/>
                <w:right w:val="none" w:sz="0" w:space="0" w:color="auto"/>
              </w:divBdr>
            </w:div>
          </w:divsChild>
        </w:div>
        <w:div w:id="1874416529">
          <w:marLeft w:val="0"/>
          <w:marRight w:val="0"/>
          <w:marTop w:val="0"/>
          <w:marBottom w:val="0"/>
          <w:divBdr>
            <w:top w:val="none" w:sz="0" w:space="0" w:color="auto"/>
            <w:left w:val="none" w:sz="0" w:space="0" w:color="auto"/>
            <w:bottom w:val="none" w:sz="0" w:space="0" w:color="auto"/>
            <w:right w:val="none" w:sz="0" w:space="0" w:color="auto"/>
          </w:divBdr>
          <w:divsChild>
            <w:div w:id="610286402">
              <w:marLeft w:val="0"/>
              <w:marRight w:val="0"/>
              <w:marTop w:val="0"/>
              <w:marBottom w:val="0"/>
              <w:divBdr>
                <w:top w:val="none" w:sz="0" w:space="0" w:color="auto"/>
                <w:left w:val="none" w:sz="0" w:space="0" w:color="auto"/>
                <w:bottom w:val="none" w:sz="0" w:space="0" w:color="auto"/>
                <w:right w:val="none" w:sz="0" w:space="0" w:color="auto"/>
              </w:divBdr>
            </w:div>
          </w:divsChild>
        </w:div>
        <w:div w:id="562495987">
          <w:marLeft w:val="0"/>
          <w:marRight w:val="0"/>
          <w:marTop w:val="0"/>
          <w:marBottom w:val="0"/>
          <w:divBdr>
            <w:top w:val="none" w:sz="0" w:space="0" w:color="auto"/>
            <w:left w:val="none" w:sz="0" w:space="0" w:color="auto"/>
            <w:bottom w:val="none" w:sz="0" w:space="0" w:color="auto"/>
            <w:right w:val="none" w:sz="0" w:space="0" w:color="auto"/>
          </w:divBdr>
          <w:divsChild>
            <w:div w:id="2116559141">
              <w:marLeft w:val="0"/>
              <w:marRight w:val="0"/>
              <w:marTop w:val="0"/>
              <w:marBottom w:val="0"/>
              <w:divBdr>
                <w:top w:val="none" w:sz="0" w:space="0" w:color="auto"/>
                <w:left w:val="none" w:sz="0" w:space="0" w:color="auto"/>
                <w:bottom w:val="none" w:sz="0" w:space="0" w:color="auto"/>
                <w:right w:val="none" w:sz="0" w:space="0" w:color="auto"/>
              </w:divBdr>
            </w:div>
          </w:divsChild>
        </w:div>
        <w:div w:id="56435824">
          <w:marLeft w:val="0"/>
          <w:marRight w:val="0"/>
          <w:marTop w:val="0"/>
          <w:marBottom w:val="0"/>
          <w:divBdr>
            <w:top w:val="none" w:sz="0" w:space="0" w:color="auto"/>
            <w:left w:val="none" w:sz="0" w:space="0" w:color="auto"/>
            <w:bottom w:val="none" w:sz="0" w:space="0" w:color="auto"/>
            <w:right w:val="none" w:sz="0" w:space="0" w:color="auto"/>
          </w:divBdr>
          <w:divsChild>
            <w:div w:id="1122263050">
              <w:marLeft w:val="0"/>
              <w:marRight w:val="0"/>
              <w:marTop w:val="0"/>
              <w:marBottom w:val="0"/>
              <w:divBdr>
                <w:top w:val="none" w:sz="0" w:space="0" w:color="auto"/>
                <w:left w:val="none" w:sz="0" w:space="0" w:color="auto"/>
                <w:bottom w:val="none" w:sz="0" w:space="0" w:color="auto"/>
                <w:right w:val="none" w:sz="0" w:space="0" w:color="auto"/>
              </w:divBdr>
            </w:div>
          </w:divsChild>
        </w:div>
        <w:div w:id="858590096">
          <w:marLeft w:val="0"/>
          <w:marRight w:val="0"/>
          <w:marTop w:val="0"/>
          <w:marBottom w:val="0"/>
          <w:divBdr>
            <w:top w:val="none" w:sz="0" w:space="0" w:color="auto"/>
            <w:left w:val="none" w:sz="0" w:space="0" w:color="auto"/>
            <w:bottom w:val="none" w:sz="0" w:space="0" w:color="auto"/>
            <w:right w:val="none" w:sz="0" w:space="0" w:color="auto"/>
          </w:divBdr>
          <w:divsChild>
            <w:div w:id="878124222">
              <w:marLeft w:val="0"/>
              <w:marRight w:val="0"/>
              <w:marTop w:val="0"/>
              <w:marBottom w:val="0"/>
              <w:divBdr>
                <w:top w:val="none" w:sz="0" w:space="0" w:color="auto"/>
                <w:left w:val="none" w:sz="0" w:space="0" w:color="auto"/>
                <w:bottom w:val="none" w:sz="0" w:space="0" w:color="auto"/>
                <w:right w:val="none" w:sz="0" w:space="0" w:color="auto"/>
              </w:divBdr>
            </w:div>
          </w:divsChild>
        </w:div>
        <w:div w:id="1635526952">
          <w:marLeft w:val="0"/>
          <w:marRight w:val="0"/>
          <w:marTop w:val="0"/>
          <w:marBottom w:val="0"/>
          <w:divBdr>
            <w:top w:val="none" w:sz="0" w:space="0" w:color="auto"/>
            <w:left w:val="none" w:sz="0" w:space="0" w:color="auto"/>
            <w:bottom w:val="none" w:sz="0" w:space="0" w:color="auto"/>
            <w:right w:val="none" w:sz="0" w:space="0" w:color="auto"/>
          </w:divBdr>
          <w:divsChild>
            <w:div w:id="476921856">
              <w:marLeft w:val="0"/>
              <w:marRight w:val="0"/>
              <w:marTop w:val="0"/>
              <w:marBottom w:val="0"/>
              <w:divBdr>
                <w:top w:val="none" w:sz="0" w:space="0" w:color="auto"/>
                <w:left w:val="none" w:sz="0" w:space="0" w:color="auto"/>
                <w:bottom w:val="none" w:sz="0" w:space="0" w:color="auto"/>
                <w:right w:val="none" w:sz="0" w:space="0" w:color="auto"/>
              </w:divBdr>
            </w:div>
          </w:divsChild>
        </w:div>
        <w:div w:id="432364594">
          <w:marLeft w:val="0"/>
          <w:marRight w:val="0"/>
          <w:marTop w:val="0"/>
          <w:marBottom w:val="0"/>
          <w:divBdr>
            <w:top w:val="none" w:sz="0" w:space="0" w:color="auto"/>
            <w:left w:val="none" w:sz="0" w:space="0" w:color="auto"/>
            <w:bottom w:val="none" w:sz="0" w:space="0" w:color="auto"/>
            <w:right w:val="none" w:sz="0" w:space="0" w:color="auto"/>
          </w:divBdr>
          <w:divsChild>
            <w:div w:id="183128844">
              <w:marLeft w:val="0"/>
              <w:marRight w:val="0"/>
              <w:marTop w:val="0"/>
              <w:marBottom w:val="0"/>
              <w:divBdr>
                <w:top w:val="none" w:sz="0" w:space="0" w:color="auto"/>
                <w:left w:val="none" w:sz="0" w:space="0" w:color="auto"/>
                <w:bottom w:val="none" w:sz="0" w:space="0" w:color="auto"/>
                <w:right w:val="none" w:sz="0" w:space="0" w:color="auto"/>
              </w:divBdr>
            </w:div>
          </w:divsChild>
        </w:div>
        <w:div w:id="1148208143">
          <w:marLeft w:val="0"/>
          <w:marRight w:val="0"/>
          <w:marTop w:val="0"/>
          <w:marBottom w:val="0"/>
          <w:divBdr>
            <w:top w:val="none" w:sz="0" w:space="0" w:color="auto"/>
            <w:left w:val="none" w:sz="0" w:space="0" w:color="auto"/>
            <w:bottom w:val="none" w:sz="0" w:space="0" w:color="auto"/>
            <w:right w:val="none" w:sz="0" w:space="0" w:color="auto"/>
          </w:divBdr>
          <w:divsChild>
            <w:div w:id="285551224">
              <w:marLeft w:val="0"/>
              <w:marRight w:val="0"/>
              <w:marTop w:val="0"/>
              <w:marBottom w:val="0"/>
              <w:divBdr>
                <w:top w:val="none" w:sz="0" w:space="0" w:color="auto"/>
                <w:left w:val="none" w:sz="0" w:space="0" w:color="auto"/>
                <w:bottom w:val="none" w:sz="0" w:space="0" w:color="auto"/>
                <w:right w:val="none" w:sz="0" w:space="0" w:color="auto"/>
              </w:divBdr>
            </w:div>
          </w:divsChild>
        </w:div>
        <w:div w:id="1898739699">
          <w:marLeft w:val="0"/>
          <w:marRight w:val="0"/>
          <w:marTop w:val="0"/>
          <w:marBottom w:val="0"/>
          <w:divBdr>
            <w:top w:val="none" w:sz="0" w:space="0" w:color="auto"/>
            <w:left w:val="none" w:sz="0" w:space="0" w:color="auto"/>
            <w:bottom w:val="none" w:sz="0" w:space="0" w:color="auto"/>
            <w:right w:val="none" w:sz="0" w:space="0" w:color="auto"/>
          </w:divBdr>
          <w:divsChild>
            <w:div w:id="447630648">
              <w:marLeft w:val="0"/>
              <w:marRight w:val="0"/>
              <w:marTop w:val="0"/>
              <w:marBottom w:val="0"/>
              <w:divBdr>
                <w:top w:val="none" w:sz="0" w:space="0" w:color="auto"/>
                <w:left w:val="none" w:sz="0" w:space="0" w:color="auto"/>
                <w:bottom w:val="none" w:sz="0" w:space="0" w:color="auto"/>
                <w:right w:val="none" w:sz="0" w:space="0" w:color="auto"/>
              </w:divBdr>
            </w:div>
          </w:divsChild>
        </w:div>
        <w:div w:id="411925455">
          <w:marLeft w:val="0"/>
          <w:marRight w:val="0"/>
          <w:marTop w:val="0"/>
          <w:marBottom w:val="0"/>
          <w:divBdr>
            <w:top w:val="none" w:sz="0" w:space="0" w:color="auto"/>
            <w:left w:val="none" w:sz="0" w:space="0" w:color="auto"/>
            <w:bottom w:val="none" w:sz="0" w:space="0" w:color="auto"/>
            <w:right w:val="none" w:sz="0" w:space="0" w:color="auto"/>
          </w:divBdr>
          <w:divsChild>
            <w:div w:id="1135566355">
              <w:marLeft w:val="0"/>
              <w:marRight w:val="0"/>
              <w:marTop w:val="0"/>
              <w:marBottom w:val="0"/>
              <w:divBdr>
                <w:top w:val="none" w:sz="0" w:space="0" w:color="auto"/>
                <w:left w:val="none" w:sz="0" w:space="0" w:color="auto"/>
                <w:bottom w:val="none" w:sz="0" w:space="0" w:color="auto"/>
                <w:right w:val="none" w:sz="0" w:space="0" w:color="auto"/>
              </w:divBdr>
            </w:div>
          </w:divsChild>
        </w:div>
        <w:div w:id="1226183285">
          <w:marLeft w:val="0"/>
          <w:marRight w:val="0"/>
          <w:marTop w:val="0"/>
          <w:marBottom w:val="0"/>
          <w:divBdr>
            <w:top w:val="none" w:sz="0" w:space="0" w:color="auto"/>
            <w:left w:val="none" w:sz="0" w:space="0" w:color="auto"/>
            <w:bottom w:val="none" w:sz="0" w:space="0" w:color="auto"/>
            <w:right w:val="none" w:sz="0" w:space="0" w:color="auto"/>
          </w:divBdr>
          <w:divsChild>
            <w:div w:id="760416424">
              <w:marLeft w:val="0"/>
              <w:marRight w:val="0"/>
              <w:marTop w:val="0"/>
              <w:marBottom w:val="0"/>
              <w:divBdr>
                <w:top w:val="none" w:sz="0" w:space="0" w:color="auto"/>
                <w:left w:val="none" w:sz="0" w:space="0" w:color="auto"/>
                <w:bottom w:val="none" w:sz="0" w:space="0" w:color="auto"/>
                <w:right w:val="none" w:sz="0" w:space="0" w:color="auto"/>
              </w:divBdr>
            </w:div>
            <w:div w:id="332533332">
              <w:marLeft w:val="0"/>
              <w:marRight w:val="0"/>
              <w:marTop w:val="0"/>
              <w:marBottom w:val="0"/>
              <w:divBdr>
                <w:top w:val="none" w:sz="0" w:space="0" w:color="auto"/>
                <w:left w:val="none" w:sz="0" w:space="0" w:color="auto"/>
                <w:bottom w:val="none" w:sz="0" w:space="0" w:color="auto"/>
                <w:right w:val="none" w:sz="0" w:space="0" w:color="auto"/>
              </w:divBdr>
            </w:div>
          </w:divsChild>
        </w:div>
        <w:div w:id="2126147719">
          <w:marLeft w:val="0"/>
          <w:marRight w:val="0"/>
          <w:marTop w:val="0"/>
          <w:marBottom w:val="0"/>
          <w:divBdr>
            <w:top w:val="none" w:sz="0" w:space="0" w:color="auto"/>
            <w:left w:val="none" w:sz="0" w:space="0" w:color="auto"/>
            <w:bottom w:val="none" w:sz="0" w:space="0" w:color="auto"/>
            <w:right w:val="none" w:sz="0" w:space="0" w:color="auto"/>
          </w:divBdr>
          <w:divsChild>
            <w:div w:id="746466437">
              <w:marLeft w:val="0"/>
              <w:marRight w:val="0"/>
              <w:marTop w:val="0"/>
              <w:marBottom w:val="0"/>
              <w:divBdr>
                <w:top w:val="none" w:sz="0" w:space="0" w:color="auto"/>
                <w:left w:val="none" w:sz="0" w:space="0" w:color="auto"/>
                <w:bottom w:val="none" w:sz="0" w:space="0" w:color="auto"/>
                <w:right w:val="none" w:sz="0" w:space="0" w:color="auto"/>
              </w:divBdr>
            </w:div>
            <w:div w:id="95059670">
              <w:marLeft w:val="0"/>
              <w:marRight w:val="0"/>
              <w:marTop w:val="0"/>
              <w:marBottom w:val="0"/>
              <w:divBdr>
                <w:top w:val="none" w:sz="0" w:space="0" w:color="auto"/>
                <w:left w:val="none" w:sz="0" w:space="0" w:color="auto"/>
                <w:bottom w:val="none" w:sz="0" w:space="0" w:color="auto"/>
                <w:right w:val="none" w:sz="0" w:space="0" w:color="auto"/>
              </w:divBdr>
            </w:div>
          </w:divsChild>
        </w:div>
        <w:div w:id="151485080">
          <w:marLeft w:val="0"/>
          <w:marRight w:val="0"/>
          <w:marTop w:val="0"/>
          <w:marBottom w:val="0"/>
          <w:divBdr>
            <w:top w:val="none" w:sz="0" w:space="0" w:color="auto"/>
            <w:left w:val="none" w:sz="0" w:space="0" w:color="auto"/>
            <w:bottom w:val="none" w:sz="0" w:space="0" w:color="auto"/>
            <w:right w:val="none" w:sz="0" w:space="0" w:color="auto"/>
          </w:divBdr>
          <w:divsChild>
            <w:div w:id="290211975">
              <w:marLeft w:val="0"/>
              <w:marRight w:val="0"/>
              <w:marTop w:val="0"/>
              <w:marBottom w:val="0"/>
              <w:divBdr>
                <w:top w:val="none" w:sz="0" w:space="0" w:color="auto"/>
                <w:left w:val="none" w:sz="0" w:space="0" w:color="auto"/>
                <w:bottom w:val="none" w:sz="0" w:space="0" w:color="auto"/>
                <w:right w:val="none" w:sz="0" w:space="0" w:color="auto"/>
              </w:divBdr>
            </w:div>
            <w:div w:id="2057393902">
              <w:marLeft w:val="0"/>
              <w:marRight w:val="0"/>
              <w:marTop w:val="0"/>
              <w:marBottom w:val="0"/>
              <w:divBdr>
                <w:top w:val="none" w:sz="0" w:space="0" w:color="auto"/>
                <w:left w:val="none" w:sz="0" w:space="0" w:color="auto"/>
                <w:bottom w:val="none" w:sz="0" w:space="0" w:color="auto"/>
                <w:right w:val="none" w:sz="0" w:space="0" w:color="auto"/>
              </w:divBdr>
            </w:div>
          </w:divsChild>
        </w:div>
        <w:div w:id="697318678">
          <w:marLeft w:val="0"/>
          <w:marRight w:val="0"/>
          <w:marTop w:val="0"/>
          <w:marBottom w:val="0"/>
          <w:divBdr>
            <w:top w:val="none" w:sz="0" w:space="0" w:color="auto"/>
            <w:left w:val="none" w:sz="0" w:space="0" w:color="auto"/>
            <w:bottom w:val="none" w:sz="0" w:space="0" w:color="auto"/>
            <w:right w:val="none" w:sz="0" w:space="0" w:color="auto"/>
          </w:divBdr>
          <w:divsChild>
            <w:div w:id="1119880635">
              <w:marLeft w:val="0"/>
              <w:marRight w:val="0"/>
              <w:marTop w:val="0"/>
              <w:marBottom w:val="0"/>
              <w:divBdr>
                <w:top w:val="none" w:sz="0" w:space="0" w:color="auto"/>
                <w:left w:val="none" w:sz="0" w:space="0" w:color="auto"/>
                <w:bottom w:val="none" w:sz="0" w:space="0" w:color="auto"/>
                <w:right w:val="none" w:sz="0" w:space="0" w:color="auto"/>
              </w:divBdr>
            </w:div>
            <w:div w:id="1698042772">
              <w:marLeft w:val="0"/>
              <w:marRight w:val="0"/>
              <w:marTop w:val="0"/>
              <w:marBottom w:val="0"/>
              <w:divBdr>
                <w:top w:val="none" w:sz="0" w:space="0" w:color="auto"/>
                <w:left w:val="none" w:sz="0" w:space="0" w:color="auto"/>
                <w:bottom w:val="none" w:sz="0" w:space="0" w:color="auto"/>
                <w:right w:val="none" w:sz="0" w:space="0" w:color="auto"/>
              </w:divBdr>
            </w:div>
          </w:divsChild>
        </w:div>
        <w:div w:id="419371654">
          <w:marLeft w:val="0"/>
          <w:marRight w:val="0"/>
          <w:marTop w:val="0"/>
          <w:marBottom w:val="0"/>
          <w:divBdr>
            <w:top w:val="none" w:sz="0" w:space="0" w:color="auto"/>
            <w:left w:val="none" w:sz="0" w:space="0" w:color="auto"/>
            <w:bottom w:val="none" w:sz="0" w:space="0" w:color="auto"/>
            <w:right w:val="none" w:sz="0" w:space="0" w:color="auto"/>
          </w:divBdr>
          <w:divsChild>
            <w:div w:id="413404166">
              <w:marLeft w:val="0"/>
              <w:marRight w:val="0"/>
              <w:marTop w:val="0"/>
              <w:marBottom w:val="0"/>
              <w:divBdr>
                <w:top w:val="none" w:sz="0" w:space="0" w:color="auto"/>
                <w:left w:val="none" w:sz="0" w:space="0" w:color="auto"/>
                <w:bottom w:val="none" w:sz="0" w:space="0" w:color="auto"/>
                <w:right w:val="none" w:sz="0" w:space="0" w:color="auto"/>
              </w:divBdr>
            </w:div>
            <w:div w:id="1493176488">
              <w:marLeft w:val="0"/>
              <w:marRight w:val="0"/>
              <w:marTop w:val="0"/>
              <w:marBottom w:val="0"/>
              <w:divBdr>
                <w:top w:val="none" w:sz="0" w:space="0" w:color="auto"/>
                <w:left w:val="none" w:sz="0" w:space="0" w:color="auto"/>
                <w:bottom w:val="none" w:sz="0" w:space="0" w:color="auto"/>
                <w:right w:val="none" w:sz="0" w:space="0" w:color="auto"/>
              </w:divBdr>
            </w:div>
          </w:divsChild>
        </w:div>
        <w:div w:id="355809708">
          <w:marLeft w:val="0"/>
          <w:marRight w:val="0"/>
          <w:marTop w:val="0"/>
          <w:marBottom w:val="0"/>
          <w:divBdr>
            <w:top w:val="none" w:sz="0" w:space="0" w:color="auto"/>
            <w:left w:val="none" w:sz="0" w:space="0" w:color="auto"/>
            <w:bottom w:val="none" w:sz="0" w:space="0" w:color="auto"/>
            <w:right w:val="none" w:sz="0" w:space="0" w:color="auto"/>
          </w:divBdr>
          <w:divsChild>
            <w:div w:id="146015252">
              <w:marLeft w:val="0"/>
              <w:marRight w:val="0"/>
              <w:marTop w:val="0"/>
              <w:marBottom w:val="0"/>
              <w:divBdr>
                <w:top w:val="none" w:sz="0" w:space="0" w:color="auto"/>
                <w:left w:val="none" w:sz="0" w:space="0" w:color="auto"/>
                <w:bottom w:val="none" w:sz="0" w:space="0" w:color="auto"/>
                <w:right w:val="none" w:sz="0" w:space="0" w:color="auto"/>
              </w:divBdr>
            </w:div>
            <w:div w:id="141241061">
              <w:marLeft w:val="0"/>
              <w:marRight w:val="0"/>
              <w:marTop w:val="0"/>
              <w:marBottom w:val="0"/>
              <w:divBdr>
                <w:top w:val="none" w:sz="0" w:space="0" w:color="auto"/>
                <w:left w:val="none" w:sz="0" w:space="0" w:color="auto"/>
                <w:bottom w:val="none" w:sz="0" w:space="0" w:color="auto"/>
                <w:right w:val="none" w:sz="0" w:space="0" w:color="auto"/>
              </w:divBdr>
            </w:div>
          </w:divsChild>
        </w:div>
        <w:div w:id="2090148255">
          <w:marLeft w:val="0"/>
          <w:marRight w:val="0"/>
          <w:marTop w:val="0"/>
          <w:marBottom w:val="0"/>
          <w:divBdr>
            <w:top w:val="none" w:sz="0" w:space="0" w:color="auto"/>
            <w:left w:val="none" w:sz="0" w:space="0" w:color="auto"/>
            <w:bottom w:val="none" w:sz="0" w:space="0" w:color="auto"/>
            <w:right w:val="none" w:sz="0" w:space="0" w:color="auto"/>
          </w:divBdr>
          <w:divsChild>
            <w:div w:id="111289867">
              <w:marLeft w:val="0"/>
              <w:marRight w:val="0"/>
              <w:marTop w:val="0"/>
              <w:marBottom w:val="0"/>
              <w:divBdr>
                <w:top w:val="none" w:sz="0" w:space="0" w:color="auto"/>
                <w:left w:val="none" w:sz="0" w:space="0" w:color="auto"/>
                <w:bottom w:val="none" w:sz="0" w:space="0" w:color="auto"/>
                <w:right w:val="none" w:sz="0" w:space="0" w:color="auto"/>
              </w:divBdr>
            </w:div>
          </w:divsChild>
        </w:div>
        <w:div w:id="443769756">
          <w:marLeft w:val="0"/>
          <w:marRight w:val="0"/>
          <w:marTop w:val="0"/>
          <w:marBottom w:val="0"/>
          <w:divBdr>
            <w:top w:val="none" w:sz="0" w:space="0" w:color="auto"/>
            <w:left w:val="none" w:sz="0" w:space="0" w:color="auto"/>
            <w:bottom w:val="none" w:sz="0" w:space="0" w:color="auto"/>
            <w:right w:val="none" w:sz="0" w:space="0" w:color="auto"/>
          </w:divBdr>
          <w:divsChild>
            <w:div w:id="1672416558">
              <w:marLeft w:val="0"/>
              <w:marRight w:val="0"/>
              <w:marTop w:val="0"/>
              <w:marBottom w:val="0"/>
              <w:divBdr>
                <w:top w:val="none" w:sz="0" w:space="0" w:color="auto"/>
                <w:left w:val="none" w:sz="0" w:space="0" w:color="auto"/>
                <w:bottom w:val="none" w:sz="0" w:space="0" w:color="auto"/>
                <w:right w:val="none" w:sz="0" w:space="0" w:color="auto"/>
              </w:divBdr>
            </w:div>
          </w:divsChild>
        </w:div>
        <w:div w:id="103308476">
          <w:marLeft w:val="0"/>
          <w:marRight w:val="0"/>
          <w:marTop w:val="0"/>
          <w:marBottom w:val="0"/>
          <w:divBdr>
            <w:top w:val="none" w:sz="0" w:space="0" w:color="auto"/>
            <w:left w:val="none" w:sz="0" w:space="0" w:color="auto"/>
            <w:bottom w:val="none" w:sz="0" w:space="0" w:color="auto"/>
            <w:right w:val="none" w:sz="0" w:space="0" w:color="auto"/>
          </w:divBdr>
          <w:divsChild>
            <w:div w:id="183709676">
              <w:marLeft w:val="0"/>
              <w:marRight w:val="0"/>
              <w:marTop w:val="0"/>
              <w:marBottom w:val="0"/>
              <w:divBdr>
                <w:top w:val="none" w:sz="0" w:space="0" w:color="auto"/>
                <w:left w:val="none" w:sz="0" w:space="0" w:color="auto"/>
                <w:bottom w:val="none" w:sz="0" w:space="0" w:color="auto"/>
                <w:right w:val="none" w:sz="0" w:space="0" w:color="auto"/>
              </w:divBdr>
            </w:div>
          </w:divsChild>
        </w:div>
        <w:div w:id="1976787797">
          <w:marLeft w:val="0"/>
          <w:marRight w:val="0"/>
          <w:marTop w:val="0"/>
          <w:marBottom w:val="0"/>
          <w:divBdr>
            <w:top w:val="none" w:sz="0" w:space="0" w:color="auto"/>
            <w:left w:val="none" w:sz="0" w:space="0" w:color="auto"/>
            <w:bottom w:val="none" w:sz="0" w:space="0" w:color="auto"/>
            <w:right w:val="none" w:sz="0" w:space="0" w:color="auto"/>
          </w:divBdr>
          <w:divsChild>
            <w:div w:id="745885895">
              <w:marLeft w:val="0"/>
              <w:marRight w:val="0"/>
              <w:marTop w:val="0"/>
              <w:marBottom w:val="0"/>
              <w:divBdr>
                <w:top w:val="none" w:sz="0" w:space="0" w:color="auto"/>
                <w:left w:val="none" w:sz="0" w:space="0" w:color="auto"/>
                <w:bottom w:val="none" w:sz="0" w:space="0" w:color="auto"/>
                <w:right w:val="none" w:sz="0" w:space="0" w:color="auto"/>
              </w:divBdr>
            </w:div>
          </w:divsChild>
        </w:div>
        <w:div w:id="2131170807">
          <w:marLeft w:val="0"/>
          <w:marRight w:val="0"/>
          <w:marTop w:val="0"/>
          <w:marBottom w:val="0"/>
          <w:divBdr>
            <w:top w:val="none" w:sz="0" w:space="0" w:color="auto"/>
            <w:left w:val="none" w:sz="0" w:space="0" w:color="auto"/>
            <w:bottom w:val="none" w:sz="0" w:space="0" w:color="auto"/>
            <w:right w:val="none" w:sz="0" w:space="0" w:color="auto"/>
          </w:divBdr>
          <w:divsChild>
            <w:div w:id="1212186416">
              <w:marLeft w:val="0"/>
              <w:marRight w:val="0"/>
              <w:marTop w:val="0"/>
              <w:marBottom w:val="0"/>
              <w:divBdr>
                <w:top w:val="none" w:sz="0" w:space="0" w:color="auto"/>
                <w:left w:val="none" w:sz="0" w:space="0" w:color="auto"/>
                <w:bottom w:val="none" w:sz="0" w:space="0" w:color="auto"/>
                <w:right w:val="none" w:sz="0" w:space="0" w:color="auto"/>
              </w:divBdr>
            </w:div>
          </w:divsChild>
        </w:div>
        <w:div w:id="1766725481">
          <w:marLeft w:val="0"/>
          <w:marRight w:val="0"/>
          <w:marTop w:val="0"/>
          <w:marBottom w:val="0"/>
          <w:divBdr>
            <w:top w:val="none" w:sz="0" w:space="0" w:color="auto"/>
            <w:left w:val="none" w:sz="0" w:space="0" w:color="auto"/>
            <w:bottom w:val="none" w:sz="0" w:space="0" w:color="auto"/>
            <w:right w:val="none" w:sz="0" w:space="0" w:color="auto"/>
          </w:divBdr>
          <w:divsChild>
            <w:div w:id="1046101573">
              <w:marLeft w:val="0"/>
              <w:marRight w:val="0"/>
              <w:marTop w:val="0"/>
              <w:marBottom w:val="0"/>
              <w:divBdr>
                <w:top w:val="none" w:sz="0" w:space="0" w:color="auto"/>
                <w:left w:val="none" w:sz="0" w:space="0" w:color="auto"/>
                <w:bottom w:val="none" w:sz="0" w:space="0" w:color="auto"/>
                <w:right w:val="none" w:sz="0" w:space="0" w:color="auto"/>
              </w:divBdr>
            </w:div>
          </w:divsChild>
        </w:div>
        <w:div w:id="1111050504">
          <w:marLeft w:val="0"/>
          <w:marRight w:val="0"/>
          <w:marTop w:val="0"/>
          <w:marBottom w:val="0"/>
          <w:divBdr>
            <w:top w:val="none" w:sz="0" w:space="0" w:color="auto"/>
            <w:left w:val="none" w:sz="0" w:space="0" w:color="auto"/>
            <w:bottom w:val="none" w:sz="0" w:space="0" w:color="auto"/>
            <w:right w:val="none" w:sz="0" w:space="0" w:color="auto"/>
          </w:divBdr>
          <w:divsChild>
            <w:div w:id="411925474">
              <w:marLeft w:val="0"/>
              <w:marRight w:val="0"/>
              <w:marTop w:val="0"/>
              <w:marBottom w:val="0"/>
              <w:divBdr>
                <w:top w:val="none" w:sz="0" w:space="0" w:color="auto"/>
                <w:left w:val="none" w:sz="0" w:space="0" w:color="auto"/>
                <w:bottom w:val="none" w:sz="0" w:space="0" w:color="auto"/>
                <w:right w:val="none" w:sz="0" w:space="0" w:color="auto"/>
              </w:divBdr>
            </w:div>
          </w:divsChild>
        </w:div>
        <w:div w:id="1575896494">
          <w:marLeft w:val="0"/>
          <w:marRight w:val="0"/>
          <w:marTop w:val="0"/>
          <w:marBottom w:val="0"/>
          <w:divBdr>
            <w:top w:val="none" w:sz="0" w:space="0" w:color="auto"/>
            <w:left w:val="none" w:sz="0" w:space="0" w:color="auto"/>
            <w:bottom w:val="none" w:sz="0" w:space="0" w:color="auto"/>
            <w:right w:val="none" w:sz="0" w:space="0" w:color="auto"/>
          </w:divBdr>
          <w:divsChild>
            <w:div w:id="1689988218">
              <w:marLeft w:val="0"/>
              <w:marRight w:val="0"/>
              <w:marTop w:val="0"/>
              <w:marBottom w:val="0"/>
              <w:divBdr>
                <w:top w:val="none" w:sz="0" w:space="0" w:color="auto"/>
                <w:left w:val="none" w:sz="0" w:space="0" w:color="auto"/>
                <w:bottom w:val="none" w:sz="0" w:space="0" w:color="auto"/>
                <w:right w:val="none" w:sz="0" w:space="0" w:color="auto"/>
              </w:divBdr>
            </w:div>
          </w:divsChild>
        </w:div>
        <w:div w:id="2032418288">
          <w:marLeft w:val="0"/>
          <w:marRight w:val="0"/>
          <w:marTop w:val="0"/>
          <w:marBottom w:val="0"/>
          <w:divBdr>
            <w:top w:val="none" w:sz="0" w:space="0" w:color="auto"/>
            <w:left w:val="none" w:sz="0" w:space="0" w:color="auto"/>
            <w:bottom w:val="none" w:sz="0" w:space="0" w:color="auto"/>
            <w:right w:val="none" w:sz="0" w:space="0" w:color="auto"/>
          </w:divBdr>
          <w:divsChild>
            <w:div w:id="995761180">
              <w:marLeft w:val="0"/>
              <w:marRight w:val="0"/>
              <w:marTop w:val="0"/>
              <w:marBottom w:val="0"/>
              <w:divBdr>
                <w:top w:val="none" w:sz="0" w:space="0" w:color="auto"/>
                <w:left w:val="none" w:sz="0" w:space="0" w:color="auto"/>
                <w:bottom w:val="none" w:sz="0" w:space="0" w:color="auto"/>
                <w:right w:val="none" w:sz="0" w:space="0" w:color="auto"/>
              </w:divBdr>
            </w:div>
          </w:divsChild>
        </w:div>
        <w:div w:id="358358648">
          <w:marLeft w:val="0"/>
          <w:marRight w:val="0"/>
          <w:marTop w:val="0"/>
          <w:marBottom w:val="0"/>
          <w:divBdr>
            <w:top w:val="none" w:sz="0" w:space="0" w:color="auto"/>
            <w:left w:val="none" w:sz="0" w:space="0" w:color="auto"/>
            <w:bottom w:val="none" w:sz="0" w:space="0" w:color="auto"/>
            <w:right w:val="none" w:sz="0" w:space="0" w:color="auto"/>
          </w:divBdr>
          <w:divsChild>
            <w:div w:id="966819406">
              <w:marLeft w:val="0"/>
              <w:marRight w:val="0"/>
              <w:marTop w:val="0"/>
              <w:marBottom w:val="0"/>
              <w:divBdr>
                <w:top w:val="none" w:sz="0" w:space="0" w:color="auto"/>
                <w:left w:val="none" w:sz="0" w:space="0" w:color="auto"/>
                <w:bottom w:val="none" w:sz="0" w:space="0" w:color="auto"/>
                <w:right w:val="none" w:sz="0" w:space="0" w:color="auto"/>
              </w:divBdr>
            </w:div>
          </w:divsChild>
        </w:div>
        <w:div w:id="1398089598">
          <w:marLeft w:val="0"/>
          <w:marRight w:val="0"/>
          <w:marTop w:val="0"/>
          <w:marBottom w:val="0"/>
          <w:divBdr>
            <w:top w:val="none" w:sz="0" w:space="0" w:color="auto"/>
            <w:left w:val="none" w:sz="0" w:space="0" w:color="auto"/>
            <w:bottom w:val="none" w:sz="0" w:space="0" w:color="auto"/>
            <w:right w:val="none" w:sz="0" w:space="0" w:color="auto"/>
          </w:divBdr>
          <w:divsChild>
            <w:div w:id="2027633126">
              <w:marLeft w:val="0"/>
              <w:marRight w:val="0"/>
              <w:marTop w:val="0"/>
              <w:marBottom w:val="0"/>
              <w:divBdr>
                <w:top w:val="none" w:sz="0" w:space="0" w:color="auto"/>
                <w:left w:val="none" w:sz="0" w:space="0" w:color="auto"/>
                <w:bottom w:val="none" w:sz="0" w:space="0" w:color="auto"/>
                <w:right w:val="none" w:sz="0" w:space="0" w:color="auto"/>
              </w:divBdr>
            </w:div>
          </w:divsChild>
        </w:div>
        <w:div w:id="233005086">
          <w:marLeft w:val="0"/>
          <w:marRight w:val="0"/>
          <w:marTop w:val="0"/>
          <w:marBottom w:val="0"/>
          <w:divBdr>
            <w:top w:val="none" w:sz="0" w:space="0" w:color="auto"/>
            <w:left w:val="none" w:sz="0" w:space="0" w:color="auto"/>
            <w:bottom w:val="none" w:sz="0" w:space="0" w:color="auto"/>
            <w:right w:val="none" w:sz="0" w:space="0" w:color="auto"/>
          </w:divBdr>
          <w:divsChild>
            <w:div w:id="571552158">
              <w:marLeft w:val="0"/>
              <w:marRight w:val="0"/>
              <w:marTop w:val="0"/>
              <w:marBottom w:val="0"/>
              <w:divBdr>
                <w:top w:val="none" w:sz="0" w:space="0" w:color="auto"/>
                <w:left w:val="none" w:sz="0" w:space="0" w:color="auto"/>
                <w:bottom w:val="none" w:sz="0" w:space="0" w:color="auto"/>
                <w:right w:val="none" w:sz="0" w:space="0" w:color="auto"/>
              </w:divBdr>
            </w:div>
          </w:divsChild>
        </w:div>
        <w:div w:id="1893341367">
          <w:marLeft w:val="0"/>
          <w:marRight w:val="0"/>
          <w:marTop w:val="0"/>
          <w:marBottom w:val="0"/>
          <w:divBdr>
            <w:top w:val="none" w:sz="0" w:space="0" w:color="auto"/>
            <w:left w:val="none" w:sz="0" w:space="0" w:color="auto"/>
            <w:bottom w:val="none" w:sz="0" w:space="0" w:color="auto"/>
            <w:right w:val="none" w:sz="0" w:space="0" w:color="auto"/>
          </w:divBdr>
          <w:divsChild>
            <w:div w:id="1915779977">
              <w:marLeft w:val="0"/>
              <w:marRight w:val="0"/>
              <w:marTop w:val="0"/>
              <w:marBottom w:val="0"/>
              <w:divBdr>
                <w:top w:val="none" w:sz="0" w:space="0" w:color="auto"/>
                <w:left w:val="none" w:sz="0" w:space="0" w:color="auto"/>
                <w:bottom w:val="none" w:sz="0" w:space="0" w:color="auto"/>
                <w:right w:val="none" w:sz="0" w:space="0" w:color="auto"/>
              </w:divBdr>
            </w:div>
          </w:divsChild>
        </w:div>
        <w:div w:id="1387725061">
          <w:marLeft w:val="0"/>
          <w:marRight w:val="0"/>
          <w:marTop w:val="0"/>
          <w:marBottom w:val="0"/>
          <w:divBdr>
            <w:top w:val="none" w:sz="0" w:space="0" w:color="auto"/>
            <w:left w:val="none" w:sz="0" w:space="0" w:color="auto"/>
            <w:bottom w:val="none" w:sz="0" w:space="0" w:color="auto"/>
            <w:right w:val="none" w:sz="0" w:space="0" w:color="auto"/>
          </w:divBdr>
          <w:divsChild>
            <w:div w:id="586811214">
              <w:marLeft w:val="0"/>
              <w:marRight w:val="0"/>
              <w:marTop w:val="0"/>
              <w:marBottom w:val="0"/>
              <w:divBdr>
                <w:top w:val="none" w:sz="0" w:space="0" w:color="auto"/>
                <w:left w:val="none" w:sz="0" w:space="0" w:color="auto"/>
                <w:bottom w:val="none" w:sz="0" w:space="0" w:color="auto"/>
                <w:right w:val="none" w:sz="0" w:space="0" w:color="auto"/>
              </w:divBdr>
            </w:div>
          </w:divsChild>
        </w:div>
        <w:div w:id="1630279196">
          <w:marLeft w:val="0"/>
          <w:marRight w:val="0"/>
          <w:marTop w:val="0"/>
          <w:marBottom w:val="0"/>
          <w:divBdr>
            <w:top w:val="none" w:sz="0" w:space="0" w:color="auto"/>
            <w:left w:val="none" w:sz="0" w:space="0" w:color="auto"/>
            <w:bottom w:val="none" w:sz="0" w:space="0" w:color="auto"/>
            <w:right w:val="none" w:sz="0" w:space="0" w:color="auto"/>
          </w:divBdr>
          <w:divsChild>
            <w:div w:id="397946779">
              <w:marLeft w:val="0"/>
              <w:marRight w:val="0"/>
              <w:marTop w:val="0"/>
              <w:marBottom w:val="0"/>
              <w:divBdr>
                <w:top w:val="none" w:sz="0" w:space="0" w:color="auto"/>
                <w:left w:val="none" w:sz="0" w:space="0" w:color="auto"/>
                <w:bottom w:val="none" w:sz="0" w:space="0" w:color="auto"/>
                <w:right w:val="none" w:sz="0" w:space="0" w:color="auto"/>
              </w:divBdr>
            </w:div>
          </w:divsChild>
        </w:div>
        <w:div w:id="1089157290">
          <w:marLeft w:val="0"/>
          <w:marRight w:val="0"/>
          <w:marTop w:val="0"/>
          <w:marBottom w:val="0"/>
          <w:divBdr>
            <w:top w:val="none" w:sz="0" w:space="0" w:color="auto"/>
            <w:left w:val="none" w:sz="0" w:space="0" w:color="auto"/>
            <w:bottom w:val="none" w:sz="0" w:space="0" w:color="auto"/>
            <w:right w:val="none" w:sz="0" w:space="0" w:color="auto"/>
          </w:divBdr>
          <w:divsChild>
            <w:div w:id="1129280535">
              <w:marLeft w:val="0"/>
              <w:marRight w:val="0"/>
              <w:marTop w:val="0"/>
              <w:marBottom w:val="0"/>
              <w:divBdr>
                <w:top w:val="none" w:sz="0" w:space="0" w:color="auto"/>
                <w:left w:val="none" w:sz="0" w:space="0" w:color="auto"/>
                <w:bottom w:val="none" w:sz="0" w:space="0" w:color="auto"/>
                <w:right w:val="none" w:sz="0" w:space="0" w:color="auto"/>
              </w:divBdr>
            </w:div>
          </w:divsChild>
        </w:div>
        <w:div w:id="39404247">
          <w:marLeft w:val="0"/>
          <w:marRight w:val="0"/>
          <w:marTop w:val="0"/>
          <w:marBottom w:val="0"/>
          <w:divBdr>
            <w:top w:val="none" w:sz="0" w:space="0" w:color="auto"/>
            <w:left w:val="none" w:sz="0" w:space="0" w:color="auto"/>
            <w:bottom w:val="none" w:sz="0" w:space="0" w:color="auto"/>
            <w:right w:val="none" w:sz="0" w:space="0" w:color="auto"/>
          </w:divBdr>
          <w:divsChild>
            <w:div w:id="1561941498">
              <w:marLeft w:val="0"/>
              <w:marRight w:val="0"/>
              <w:marTop w:val="0"/>
              <w:marBottom w:val="0"/>
              <w:divBdr>
                <w:top w:val="none" w:sz="0" w:space="0" w:color="auto"/>
                <w:left w:val="none" w:sz="0" w:space="0" w:color="auto"/>
                <w:bottom w:val="none" w:sz="0" w:space="0" w:color="auto"/>
                <w:right w:val="none" w:sz="0" w:space="0" w:color="auto"/>
              </w:divBdr>
            </w:div>
          </w:divsChild>
        </w:div>
        <w:div w:id="330914345">
          <w:marLeft w:val="0"/>
          <w:marRight w:val="0"/>
          <w:marTop w:val="0"/>
          <w:marBottom w:val="0"/>
          <w:divBdr>
            <w:top w:val="none" w:sz="0" w:space="0" w:color="auto"/>
            <w:left w:val="none" w:sz="0" w:space="0" w:color="auto"/>
            <w:bottom w:val="none" w:sz="0" w:space="0" w:color="auto"/>
            <w:right w:val="none" w:sz="0" w:space="0" w:color="auto"/>
          </w:divBdr>
          <w:divsChild>
            <w:div w:id="1319574507">
              <w:marLeft w:val="0"/>
              <w:marRight w:val="0"/>
              <w:marTop w:val="0"/>
              <w:marBottom w:val="0"/>
              <w:divBdr>
                <w:top w:val="none" w:sz="0" w:space="0" w:color="auto"/>
                <w:left w:val="none" w:sz="0" w:space="0" w:color="auto"/>
                <w:bottom w:val="none" w:sz="0" w:space="0" w:color="auto"/>
                <w:right w:val="none" w:sz="0" w:space="0" w:color="auto"/>
              </w:divBdr>
            </w:div>
          </w:divsChild>
        </w:div>
        <w:div w:id="1014502010">
          <w:marLeft w:val="0"/>
          <w:marRight w:val="0"/>
          <w:marTop w:val="0"/>
          <w:marBottom w:val="0"/>
          <w:divBdr>
            <w:top w:val="none" w:sz="0" w:space="0" w:color="auto"/>
            <w:left w:val="none" w:sz="0" w:space="0" w:color="auto"/>
            <w:bottom w:val="none" w:sz="0" w:space="0" w:color="auto"/>
            <w:right w:val="none" w:sz="0" w:space="0" w:color="auto"/>
          </w:divBdr>
          <w:divsChild>
            <w:div w:id="1775251180">
              <w:marLeft w:val="0"/>
              <w:marRight w:val="0"/>
              <w:marTop w:val="0"/>
              <w:marBottom w:val="0"/>
              <w:divBdr>
                <w:top w:val="none" w:sz="0" w:space="0" w:color="auto"/>
                <w:left w:val="none" w:sz="0" w:space="0" w:color="auto"/>
                <w:bottom w:val="none" w:sz="0" w:space="0" w:color="auto"/>
                <w:right w:val="none" w:sz="0" w:space="0" w:color="auto"/>
              </w:divBdr>
            </w:div>
          </w:divsChild>
        </w:div>
        <w:div w:id="1664778215">
          <w:marLeft w:val="0"/>
          <w:marRight w:val="0"/>
          <w:marTop w:val="0"/>
          <w:marBottom w:val="0"/>
          <w:divBdr>
            <w:top w:val="none" w:sz="0" w:space="0" w:color="auto"/>
            <w:left w:val="none" w:sz="0" w:space="0" w:color="auto"/>
            <w:bottom w:val="none" w:sz="0" w:space="0" w:color="auto"/>
            <w:right w:val="none" w:sz="0" w:space="0" w:color="auto"/>
          </w:divBdr>
          <w:divsChild>
            <w:div w:id="1383948074">
              <w:marLeft w:val="0"/>
              <w:marRight w:val="0"/>
              <w:marTop w:val="0"/>
              <w:marBottom w:val="0"/>
              <w:divBdr>
                <w:top w:val="none" w:sz="0" w:space="0" w:color="auto"/>
                <w:left w:val="none" w:sz="0" w:space="0" w:color="auto"/>
                <w:bottom w:val="none" w:sz="0" w:space="0" w:color="auto"/>
                <w:right w:val="none" w:sz="0" w:space="0" w:color="auto"/>
              </w:divBdr>
            </w:div>
          </w:divsChild>
        </w:div>
        <w:div w:id="233243906">
          <w:marLeft w:val="0"/>
          <w:marRight w:val="0"/>
          <w:marTop w:val="0"/>
          <w:marBottom w:val="0"/>
          <w:divBdr>
            <w:top w:val="none" w:sz="0" w:space="0" w:color="auto"/>
            <w:left w:val="none" w:sz="0" w:space="0" w:color="auto"/>
            <w:bottom w:val="none" w:sz="0" w:space="0" w:color="auto"/>
            <w:right w:val="none" w:sz="0" w:space="0" w:color="auto"/>
          </w:divBdr>
          <w:divsChild>
            <w:div w:id="2027510881">
              <w:marLeft w:val="0"/>
              <w:marRight w:val="0"/>
              <w:marTop w:val="0"/>
              <w:marBottom w:val="0"/>
              <w:divBdr>
                <w:top w:val="none" w:sz="0" w:space="0" w:color="auto"/>
                <w:left w:val="none" w:sz="0" w:space="0" w:color="auto"/>
                <w:bottom w:val="none" w:sz="0" w:space="0" w:color="auto"/>
                <w:right w:val="none" w:sz="0" w:space="0" w:color="auto"/>
              </w:divBdr>
            </w:div>
          </w:divsChild>
        </w:div>
        <w:div w:id="1751586569">
          <w:marLeft w:val="0"/>
          <w:marRight w:val="0"/>
          <w:marTop w:val="0"/>
          <w:marBottom w:val="0"/>
          <w:divBdr>
            <w:top w:val="none" w:sz="0" w:space="0" w:color="auto"/>
            <w:left w:val="none" w:sz="0" w:space="0" w:color="auto"/>
            <w:bottom w:val="none" w:sz="0" w:space="0" w:color="auto"/>
            <w:right w:val="none" w:sz="0" w:space="0" w:color="auto"/>
          </w:divBdr>
          <w:divsChild>
            <w:div w:id="688334660">
              <w:marLeft w:val="0"/>
              <w:marRight w:val="0"/>
              <w:marTop w:val="0"/>
              <w:marBottom w:val="0"/>
              <w:divBdr>
                <w:top w:val="none" w:sz="0" w:space="0" w:color="auto"/>
                <w:left w:val="none" w:sz="0" w:space="0" w:color="auto"/>
                <w:bottom w:val="none" w:sz="0" w:space="0" w:color="auto"/>
                <w:right w:val="none" w:sz="0" w:space="0" w:color="auto"/>
              </w:divBdr>
            </w:div>
          </w:divsChild>
        </w:div>
        <w:div w:id="1452628522">
          <w:marLeft w:val="0"/>
          <w:marRight w:val="0"/>
          <w:marTop w:val="0"/>
          <w:marBottom w:val="0"/>
          <w:divBdr>
            <w:top w:val="none" w:sz="0" w:space="0" w:color="auto"/>
            <w:left w:val="none" w:sz="0" w:space="0" w:color="auto"/>
            <w:bottom w:val="none" w:sz="0" w:space="0" w:color="auto"/>
            <w:right w:val="none" w:sz="0" w:space="0" w:color="auto"/>
          </w:divBdr>
          <w:divsChild>
            <w:div w:id="1063529621">
              <w:marLeft w:val="0"/>
              <w:marRight w:val="0"/>
              <w:marTop w:val="0"/>
              <w:marBottom w:val="0"/>
              <w:divBdr>
                <w:top w:val="none" w:sz="0" w:space="0" w:color="auto"/>
                <w:left w:val="none" w:sz="0" w:space="0" w:color="auto"/>
                <w:bottom w:val="none" w:sz="0" w:space="0" w:color="auto"/>
                <w:right w:val="none" w:sz="0" w:space="0" w:color="auto"/>
              </w:divBdr>
            </w:div>
          </w:divsChild>
        </w:div>
        <w:div w:id="214855011">
          <w:marLeft w:val="0"/>
          <w:marRight w:val="0"/>
          <w:marTop w:val="0"/>
          <w:marBottom w:val="0"/>
          <w:divBdr>
            <w:top w:val="none" w:sz="0" w:space="0" w:color="auto"/>
            <w:left w:val="none" w:sz="0" w:space="0" w:color="auto"/>
            <w:bottom w:val="none" w:sz="0" w:space="0" w:color="auto"/>
            <w:right w:val="none" w:sz="0" w:space="0" w:color="auto"/>
          </w:divBdr>
          <w:divsChild>
            <w:div w:id="415713292">
              <w:marLeft w:val="0"/>
              <w:marRight w:val="0"/>
              <w:marTop w:val="0"/>
              <w:marBottom w:val="0"/>
              <w:divBdr>
                <w:top w:val="none" w:sz="0" w:space="0" w:color="auto"/>
                <w:left w:val="none" w:sz="0" w:space="0" w:color="auto"/>
                <w:bottom w:val="none" w:sz="0" w:space="0" w:color="auto"/>
                <w:right w:val="none" w:sz="0" w:space="0" w:color="auto"/>
              </w:divBdr>
            </w:div>
          </w:divsChild>
        </w:div>
        <w:div w:id="432434077">
          <w:marLeft w:val="0"/>
          <w:marRight w:val="0"/>
          <w:marTop w:val="0"/>
          <w:marBottom w:val="0"/>
          <w:divBdr>
            <w:top w:val="none" w:sz="0" w:space="0" w:color="auto"/>
            <w:left w:val="none" w:sz="0" w:space="0" w:color="auto"/>
            <w:bottom w:val="none" w:sz="0" w:space="0" w:color="auto"/>
            <w:right w:val="none" w:sz="0" w:space="0" w:color="auto"/>
          </w:divBdr>
          <w:divsChild>
            <w:div w:id="518392390">
              <w:marLeft w:val="0"/>
              <w:marRight w:val="0"/>
              <w:marTop w:val="0"/>
              <w:marBottom w:val="0"/>
              <w:divBdr>
                <w:top w:val="none" w:sz="0" w:space="0" w:color="auto"/>
                <w:left w:val="none" w:sz="0" w:space="0" w:color="auto"/>
                <w:bottom w:val="none" w:sz="0" w:space="0" w:color="auto"/>
                <w:right w:val="none" w:sz="0" w:space="0" w:color="auto"/>
              </w:divBdr>
            </w:div>
          </w:divsChild>
        </w:div>
        <w:div w:id="869103438">
          <w:marLeft w:val="0"/>
          <w:marRight w:val="0"/>
          <w:marTop w:val="0"/>
          <w:marBottom w:val="0"/>
          <w:divBdr>
            <w:top w:val="none" w:sz="0" w:space="0" w:color="auto"/>
            <w:left w:val="none" w:sz="0" w:space="0" w:color="auto"/>
            <w:bottom w:val="none" w:sz="0" w:space="0" w:color="auto"/>
            <w:right w:val="none" w:sz="0" w:space="0" w:color="auto"/>
          </w:divBdr>
          <w:divsChild>
            <w:div w:id="206989961">
              <w:marLeft w:val="0"/>
              <w:marRight w:val="0"/>
              <w:marTop w:val="0"/>
              <w:marBottom w:val="0"/>
              <w:divBdr>
                <w:top w:val="none" w:sz="0" w:space="0" w:color="auto"/>
                <w:left w:val="none" w:sz="0" w:space="0" w:color="auto"/>
                <w:bottom w:val="none" w:sz="0" w:space="0" w:color="auto"/>
                <w:right w:val="none" w:sz="0" w:space="0" w:color="auto"/>
              </w:divBdr>
            </w:div>
          </w:divsChild>
        </w:div>
        <w:div w:id="1074277076">
          <w:marLeft w:val="0"/>
          <w:marRight w:val="0"/>
          <w:marTop w:val="0"/>
          <w:marBottom w:val="0"/>
          <w:divBdr>
            <w:top w:val="none" w:sz="0" w:space="0" w:color="auto"/>
            <w:left w:val="none" w:sz="0" w:space="0" w:color="auto"/>
            <w:bottom w:val="none" w:sz="0" w:space="0" w:color="auto"/>
            <w:right w:val="none" w:sz="0" w:space="0" w:color="auto"/>
          </w:divBdr>
          <w:divsChild>
            <w:div w:id="268659074">
              <w:marLeft w:val="0"/>
              <w:marRight w:val="0"/>
              <w:marTop w:val="0"/>
              <w:marBottom w:val="0"/>
              <w:divBdr>
                <w:top w:val="none" w:sz="0" w:space="0" w:color="auto"/>
                <w:left w:val="none" w:sz="0" w:space="0" w:color="auto"/>
                <w:bottom w:val="none" w:sz="0" w:space="0" w:color="auto"/>
                <w:right w:val="none" w:sz="0" w:space="0" w:color="auto"/>
              </w:divBdr>
            </w:div>
          </w:divsChild>
        </w:div>
        <w:div w:id="109209770">
          <w:marLeft w:val="0"/>
          <w:marRight w:val="0"/>
          <w:marTop w:val="0"/>
          <w:marBottom w:val="0"/>
          <w:divBdr>
            <w:top w:val="none" w:sz="0" w:space="0" w:color="auto"/>
            <w:left w:val="none" w:sz="0" w:space="0" w:color="auto"/>
            <w:bottom w:val="none" w:sz="0" w:space="0" w:color="auto"/>
            <w:right w:val="none" w:sz="0" w:space="0" w:color="auto"/>
          </w:divBdr>
          <w:divsChild>
            <w:div w:id="187107275">
              <w:marLeft w:val="0"/>
              <w:marRight w:val="0"/>
              <w:marTop w:val="0"/>
              <w:marBottom w:val="0"/>
              <w:divBdr>
                <w:top w:val="none" w:sz="0" w:space="0" w:color="auto"/>
                <w:left w:val="none" w:sz="0" w:space="0" w:color="auto"/>
                <w:bottom w:val="none" w:sz="0" w:space="0" w:color="auto"/>
                <w:right w:val="none" w:sz="0" w:space="0" w:color="auto"/>
              </w:divBdr>
            </w:div>
          </w:divsChild>
        </w:div>
        <w:div w:id="636228043">
          <w:marLeft w:val="0"/>
          <w:marRight w:val="0"/>
          <w:marTop w:val="0"/>
          <w:marBottom w:val="0"/>
          <w:divBdr>
            <w:top w:val="none" w:sz="0" w:space="0" w:color="auto"/>
            <w:left w:val="none" w:sz="0" w:space="0" w:color="auto"/>
            <w:bottom w:val="none" w:sz="0" w:space="0" w:color="auto"/>
            <w:right w:val="none" w:sz="0" w:space="0" w:color="auto"/>
          </w:divBdr>
          <w:divsChild>
            <w:div w:id="1703280731">
              <w:marLeft w:val="0"/>
              <w:marRight w:val="0"/>
              <w:marTop w:val="0"/>
              <w:marBottom w:val="0"/>
              <w:divBdr>
                <w:top w:val="none" w:sz="0" w:space="0" w:color="auto"/>
                <w:left w:val="none" w:sz="0" w:space="0" w:color="auto"/>
                <w:bottom w:val="none" w:sz="0" w:space="0" w:color="auto"/>
                <w:right w:val="none" w:sz="0" w:space="0" w:color="auto"/>
              </w:divBdr>
            </w:div>
          </w:divsChild>
        </w:div>
        <w:div w:id="1730955804">
          <w:marLeft w:val="0"/>
          <w:marRight w:val="0"/>
          <w:marTop w:val="0"/>
          <w:marBottom w:val="0"/>
          <w:divBdr>
            <w:top w:val="none" w:sz="0" w:space="0" w:color="auto"/>
            <w:left w:val="none" w:sz="0" w:space="0" w:color="auto"/>
            <w:bottom w:val="none" w:sz="0" w:space="0" w:color="auto"/>
            <w:right w:val="none" w:sz="0" w:space="0" w:color="auto"/>
          </w:divBdr>
          <w:divsChild>
            <w:div w:id="740835455">
              <w:marLeft w:val="0"/>
              <w:marRight w:val="0"/>
              <w:marTop w:val="0"/>
              <w:marBottom w:val="0"/>
              <w:divBdr>
                <w:top w:val="none" w:sz="0" w:space="0" w:color="auto"/>
                <w:left w:val="none" w:sz="0" w:space="0" w:color="auto"/>
                <w:bottom w:val="none" w:sz="0" w:space="0" w:color="auto"/>
                <w:right w:val="none" w:sz="0" w:space="0" w:color="auto"/>
              </w:divBdr>
            </w:div>
          </w:divsChild>
        </w:div>
        <w:div w:id="1959408836">
          <w:marLeft w:val="0"/>
          <w:marRight w:val="0"/>
          <w:marTop w:val="0"/>
          <w:marBottom w:val="0"/>
          <w:divBdr>
            <w:top w:val="none" w:sz="0" w:space="0" w:color="auto"/>
            <w:left w:val="none" w:sz="0" w:space="0" w:color="auto"/>
            <w:bottom w:val="none" w:sz="0" w:space="0" w:color="auto"/>
            <w:right w:val="none" w:sz="0" w:space="0" w:color="auto"/>
          </w:divBdr>
          <w:divsChild>
            <w:div w:id="946503068">
              <w:marLeft w:val="0"/>
              <w:marRight w:val="0"/>
              <w:marTop w:val="0"/>
              <w:marBottom w:val="0"/>
              <w:divBdr>
                <w:top w:val="none" w:sz="0" w:space="0" w:color="auto"/>
                <w:left w:val="none" w:sz="0" w:space="0" w:color="auto"/>
                <w:bottom w:val="none" w:sz="0" w:space="0" w:color="auto"/>
                <w:right w:val="none" w:sz="0" w:space="0" w:color="auto"/>
              </w:divBdr>
            </w:div>
          </w:divsChild>
        </w:div>
        <w:div w:id="1125151560">
          <w:marLeft w:val="0"/>
          <w:marRight w:val="0"/>
          <w:marTop w:val="0"/>
          <w:marBottom w:val="0"/>
          <w:divBdr>
            <w:top w:val="none" w:sz="0" w:space="0" w:color="auto"/>
            <w:left w:val="none" w:sz="0" w:space="0" w:color="auto"/>
            <w:bottom w:val="none" w:sz="0" w:space="0" w:color="auto"/>
            <w:right w:val="none" w:sz="0" w:space="0" w:color="auto"/>
          </w:divBdr>
          <w:divsChild>
            <w:div w:id="1610355528">
              <w:marLeft w:val="0"/>
              <w:marRight w:val="0"/>
              <w:marTop w:val="0"/>
              <w:marBottom w:val="0"/>
              <w:divBdr>
                <w:top w:val="none" w:sz="0" w:space="0" w:color="auto"/>
                <w:left w:val="none" w:sz="0" w:space="0" w:color="auto"/>
                <w:bottom w:val="none" w:sz="0" w:space="0" w:color="auto"/>
                <w:right w:val="none" w:sz="0" w:space="0" w:color="auto"/>
              </w:divBdr>
            </w:div>
          </w:divsChild>
        </w:div>
        <w:div w:id="1711414744">
          <w:marLeft w:val="0"/>
          <w:marRight w:val="0"/>
          <w:marTop w:val="0"/>
          <w:marBottom w:val="0"/>
          <w:divBdr>
            <w:top w:val="none" w:sz="0" w:space="0" w:color="auto"/>
            <w:left w:val="none" w:sz="0" w:space="0" w:color="auto"/>
            <w:bottom w:val="none" w:sz="0" w:space="0" w:color="auto"/>
            <w:right w:val="none" w:sz="0" w:space="0" w:color="auto"/>
          </w:divBdr>
          <w:divsChild>
            <w:div w:id="1182012240">
              <w:marLeft w:val="0"/>
              <w:marRight w:val="0"/>
              <w:marTop w:val="0"/>
              <w:marBottom w:val="0"/>
              <w:divBdr>
                <w:top w:val="none" w:sz="0" w:space="0" w:color="auto"/>
                <w:left w:val="none" w:sz="0" w:space="0" w:color="auto"/>
                <w:bottom w:val="none" w:sz="0" w:space="0" w:color="auto"/>
                <w:right w:val="none" w:sz="0" w:space="0" w:color="auto"/>
              </w:divBdr>
            </w:div>
          </w:divsChild>
        </w:div>
        <w:div w:id="1252353856">
          <w:marLeft w:val="0"/>
          <w:marRight w:val="0"/>
          <w:marTop w:val="0"/>
          <w:marBottom w:val="0"/>
          <w:divBdr>
            <w:top w:val="none" w:sz="0" w:space="0" w:color="auto"/>
            <w:left w:val="none" w:sz="0" w:space="0" w:color="auto"/>
            <w:bottom w:val="none" w:sz="0" w:space="0" w:color="auto"/>
            <w:right w:val="none" w:sz="0" w:space="0" w:color="auto"/>
          </w:divBdr>
          <w:divsChild>
            <w:div w:id="1808231687">
              <w:marLeft w:val="0"/>
              <w:marRight w:val="0"/>
              <w:marTop w:val="0"/>
              <w:marBottom w:val="0"/>
              <w:divBdr>
                <w:top w:val="none" w:sz="0" w:space="0" w:color="auto"/>
                <w:left w:val="none" w:sz="0" w:space="0" w:color="auto"/>
                <w:bottom w:val="none" w:sz="0" w:space="0" w:color="auto"/>
                <w:right w:val="none" w:sz="0" w:space="0" w:color="auto"/>
              </w:divBdr>
            </w:div>
          </w:divsChild>
        </w:div>
        <w:div w:id="1287278596">
          <w:marLeft w:val="0"/>
          <w:marRight w:val="0"/>
          <w:marTop w:val="0"/>
          <w:marBottom w:val="0"/>
          <w:divBdr>
            <w:top w:val="none" w:sz="0" w:space="0" w:color="auto"/>
            <w:left w:val="none" w:sz="0" w:space="0" w:color="auto"/>
            <w:bottom w:val="none" w:sz="0" w:space="0" w:color="auto"/>
            <w:right w:val="none" w:sz="0" w:space="0" w:color="auto"/>
          </w:divBdr>
          <w:divsChild>
            <w:div w:id="785075037">
              <w:marLeft w:val="0"/>
              <w:marRight w:val="0"/>
              <w:marTop w:val="0"/>
              <w:marBottom w:val="0"/>
              <w:divBdr>
                <w:top w:val="none" w:sz="0" w:space="0" w:color="auto"/>
                <w:left w:val="none" w:sz="0" w:space="0" w:color="auto"/>
                <w:bottom w:val="none" w:sz="0" w:space="0" w:color="auto"/>
                <w:right w:val="none" w:sz="0" w:space="0" w:color="auto"/>
              </w:divBdr>
            </w:div>
          </w:divsChild>
        </w:div>
        <w:div w:id="2024280349">
          <w:marLeft w:val="0"/>
          <w:marRight w:val="0"/>
          <w:marTop w:val="0"/>
          <w:marBottom w:val="0"/>
          <w:divBdr>
            <w:top w:val="none" w:sz="0" w:space="0" w:color="auto"/>
            <w:left w:val="none" w:sz="0" w:space="0" w:color="auto"/>
            <w:bottom w:val="none" w:sz="0" w:space="0" w:color="auto"/>
            <w:right w:val="none" w:sz="0" w:space="0" w:color="auto"/>
          </w:divBdr>
          <w:divsChild>
            <w:div w:id="936330952">
              <w:marLeft w:val="0"/>
              <w:marRight w:val="0"/>
              <w:marTop w:val="0"/>
              <w:marBottom w:val="0"/>
              <w:divBdr>
                <w:top w:val="none" w:sz="0" w:space="0" w:color="auto"/>
                <w:left w:val="none" w:sz="0" w:space="0" w:color="auto"/>
                <w:bottom w:val="none" w:sz="0" w:space="0" w:color="auto"/>
                <w:right w:val="none" w:sz="0" w:space="0" w:color="auto"/>
              </w:divBdr>
            </w:div>
          </w:divsChild>
        </w:div>
        <w:div w:id="1802503709">
          <w:marLeft w:val="0"/>
          <w:marRight w:val="0"/>
          <w:marTop w:val="0"/>
          <w:marBottom w:val="0"/>
          <w:divBdr>
            <w:top w:val="none" w:sz="0" w:space="0" w:color="auto"/>
            <w:left w:val="none" w:sz="0" w:space="0" w:color="auto"/>
            <w:bottom w:val="none" w:sz="0" w:space="0" w:color="auto"/>
            <w:right w:val="none" w:sz="0" w:space="0" w:color="auto"/>
          </w:divBdr>
          <w:divsChild>
            <w:div w:id="490754346">
              <w:marLeft w:val="0"/>
              <w:marRight w:val="0"/>
              <w:marTop w:val="0"/>
              <w:marBottom w:val="0"/>
              <w:divBdr>
                <w:top w:val="none" w:sz="0" w:space="0" w:color="auto"/>
                <w:left w:val="none" w:sz="0" w:space="0" w:color="auto"/>
                <w:bottom w:val="none" w:sz="0" w:space="0" w:color="auto"/>
                <w:right w:val="none" w:sz="0" w:space="0" w:color="auto"/>
              </w:divBdr>
            </w:div>
          </w:divsChild>
        </w:div>
        <w:div w:id="1626154770">
          <w:marLeft w:val="0"/>
          <w:marRight w:val="0"/>
          <w:marTop w:val="0"/>
          <w:marBottom w:val="0"/>
          <w:divBdr>
            <w:top w:val="none" w:sz="0" w:space="0" w:color="auto"/>
            <w:left w:val="none" w:sz="0" w:space="0" w:color="auto"/>
            <w:bottom w:val="none" w:sz="0" w:space="0" w:color="auto"/>
            <w:right w:val="none" w:sz="0" w:space="0" w:color="auto"/>
          </w:divBdr>
          <w:divsChild>
            <w:div w:id="472479258">
              <w:marLeft w:val="0"/>
              <w:marRight w:val="0"/>
              <w:marTop w:val="0"/>
              <w:marBottom w:val="0"/>
              <w:divBdr>
                <w:top w:val="none" w:sz="0" w:space="0" w:color="auto"/>
                <w:left w:val="none" w:sz="0" w:space="0" w:color="auto"/>
                <w:bottom w:val="none" w:sz="0" w:space="0" w:color="auto"/>
                <w:right w:val="none" w:sz="0" w:space="0" w:color="auto"/>
              </w:divBdr>
            </w:div>
          </w:divsChild>
        </w:div>
        <w:div w:id="302856547">
          <w:marLeft w:val="0"/>
          <w:marRight w:val="0"/>
          <w:marTop w:val="0"/>
          <w:marBottom w:val="0"/>
          <w:divBdr>
            <w:top w:val="none" w:sz="0" w:space="0" w:color="auto"/>
            <w:left w:val="none" w:sz="0" w:space="0" w:color="auto"/>
            <w:bottom w:val="none" w:sz="0" w:space="0" w:color="auto"/>
            <w:right w:val="none" w:sz="0" w:space="0" w:color="auto"/>
          </w:divBdr>
          <w:divsChild>
            <w:div w:id="1700011597">
              <w:marLeft w:val="0"/>
              <w:marRight w:val="0"/>
              <w:marTop w:val="0"/>
              <w:marBottom w:val="0"/>
              <w:divBdr>
                <w:top w:val="none" w:sz="0" w:space="0" w:color="auto"/>
                <w:left w:val="none" w:sz="0" w:space="0" w:color="auto"/>
                <w:bottom w:val="none" w:sz="0" w:space="0" w:color="auto"/>
                <w:right w:val="none" w:sz="0" w:space="0" w:color="auto"/>
              </w:divBdr>
            </w:div>
          </w:divsChild>
        </w:div>
        <w:div w:id="653528303">
          <w:marLeft w:val="0"/>
          <w:marRight w:val="0"/>
          <w:marTop w:val="0"/>
          <w:marBottom w:val="0"/>
          <w:divBdr>
            <w:top w:val="none" w:sz="0" w:space="0" w:color="auto"/>
            <w:left w:val="none" w:sz="0" w:space="0" w:color="auto"/>
            <w:bottom w:val="none" w:sz="0" w:space="0" w:color="auto"/>
            <w:right w:val="none" w:sz="0" w:space="0" w:color="auto"/>
          </w:divBdr>
          <w:divsChild>
            <w:div w:id="740785779">
              <w:marLeft w:val="0"/>
              <w:marRight w:val="0"/>
              <w:marTop w:val="0"/>
              <w:marBottom w:val="0"/>
              <w:divBdr>
                <w:top w:val="none" w:sz="0" w:space="0" w:color="auto"/>
                <w:left w:val="none" w:sz="0" w:space="0" w:color="auto"/>
                <w:bottom w:val="none" w:sz="0" w:space="0" w:color="auto"/>
                <w:right w:val="none" w:sz="0" w:space="0" w:color="auto"/>
              </w:divBdr>
            </w:div>
          </w:divsChild>
        </w:div>
        <w:div w:id="481895637">
          <w:marLeft w:val="0"/>
          <w:marRight w:val="0"/>
          <w:marTop w:val="0"/>
          <w:marBottom w:val="0"/>
          <w:divBdr>
            <w:top w:val="none" w:sz="0" w:space="0" w:color="auto"/>
            <w:left w:val="none" w:sz="0" w:space="0" w:color="auto"/>
            <w:bottom w:val="none" w:sz="0" w:space="0" w:color="auto"/>
            <w:right w:val="none" w:sz="0" w:space="0" w:color="auto"/>
          </w:divBdr>
          <w:divsChild>
            <w:div w:id="943877275">
              <w:marLeft w:val="0"/>
              <w:marRight w:val="0"/>
              <w:marTop w:val="0"/>
              <w:marBottom w:val="0"/>
              <w:divBdr>
                <w:top w:val="none" w:sz="0" w:space="0" w:color="auto"/>
                <w:left w:val="none" w:sz="0" w:space="0" w:color="auto"/>
                <w:bottom w:val="none" w:sz="0" w:space="0" w:color="auto"/>
                <w:right w:val="none" w:sz="0" w:space="0" w:color="auto"/>
              </w:divBdr>
            </w:div>
          </w:divsChild>
        </w:div>
        <w:div w:id="1211576441">
          <w:marLeft w:val="0"/>
          <w:marRight w:val="0"/>
          <w:marTop w:val="0"/>
          <w:marBottom w:val="0"/>
          <w:divBdr>
            <w:top w:val="none" w:sz="0" w:space="0" w:color="auto"/>
            <w:left w:val="none" w:sz="0" w:space="0" w:color="auto"/>
            <w:bottom w:val="none" w:sz="0" w:space="0" w:color="auto"/>
            <w:right w:val="none" w:sz="0" w:space="0" w:color="auto"/>
          </w:divBdr>
          <w:divsChild>
            <w:div w:id="393234549">
              <w:marLeft w:val="0"/>
              <w:marRight w:val="0"/>
              <w:marTop w:val="0"/>
              <w:marBottom w:val="0"/>
              <w:divBdr>
                <w:top w:val="none" w:sz="0" w:space="0" w:color="auto"/>
                <w:left w:val="none" w:sz="0" w:space="0" w:color="auto"/>
                <w:bottom w:val="none" w:sz="0" w:space="0" w:color="auto"/>
                <w:right w:val="none" w:sz="0" w:space="0" w:color="auto"/>
              </w:divBdr>
            </w:div>
          </w:divsChild>
        </w:div>
        <w:div w:id="2063744694">
          <w:marLeft w:val="0"/>
          <w:marRight w:val="0"/>
          <w:marTop w:val="0"/>
          <w:marBottom w:val="0"/>
          <w:divBdr>
            <w:top w:val="none" w:sz="0" w:space="0" w:color="auto"/>
            <w:left w:val="none" w:sz="0" w:space="0" w:color="auto"/>
            <w:bottom w:val="none" w:sz="0" w:space="0" w:color="auto"/>
            <w:right w:val="none" w:sz="0" w:space="0" w:color="auto"/>
          </w:divBdr>
          <w:divsChild>
            <w:div w:id="484470892">
              <w:marLeft w:val="0"/>
              <w:marRight w:val="0"/>
              <w:marTop w:val="0"/>
              <w:marBottom w:val="0"/>
              <w:divBdr>
                <w:top w:val="none" w:sz="0" w:space="0" w:color="auto"/>
                <w:left w:val="none" w:sz="0" w:space="0" w:color="auto"/>
                <w:bottom w:val="none" w:sz="0" w:space="0" w:color="auto"/>
                <w:right w:val="none" w:sz="0" w:space="0" w:color="auto"/>
              </w:divBdr>
            </w:div>
          </w:divsChild>
        </w:div>
        <w:div w:id="876503938">
          <w:marLeft w:val="0"/>
          <w:marRight w:val="0"/>
          <w:marTop w:val="0"/>
          <w:marBottom w:val="0"/>
          <w:divBdr>
            <w:top w:val="none" w:sz="0" w:space="0" w:color="auto"/>
            <w:left w:val="none" w:sz="0" w:space="0" w:color="auto"/>
            <w:bottom w:val="none" w:sz="0" w:space="0" w:color="auto"/>
            <w:right w:val="none" w:sz="0" w:space="0" w:color="auto"/>
          </w:divBdr>
          <w:divsChild>
            <w:div w:id="1976712878">
              <w:marLeft w:val="0"/>
              <w:marRight w:val="0"/>
              <w:marTop w:val="0"/>
              <w:marBottom w:val="0"/>
              <w:divBdr>
                <w:top w:val="none" w:sz="0" w:space="0" w:color="auto"/>
                <w:left w:val="none" w:sz="0" w:space="0" w:color="auto"/>
                <w:bottom w:val="none" w:sz="0" w:space="0" w:color="auto"/>
                <w:right w:val="none" w:sz="0" w:space="0" w:color="auto"/>
              </w:divBdr>
            </w:div>
          </w:divsChild>
        </w:div>
        <w:div w:id="755858555">
          <w:marLeft w:val="0"/>
          <w:marRight w:val="0"/>
          <w:marTop w:val="0"/>
          <w:marBottom w:val="0"/>
          <w:divBdr>
            <w:top w:val="none" w:sz="0" w:space="0" w:color="auto"/>
            <w:left w:val="none" w:sz="0" w:space="0" w:color="auto"/>
            <w:bottom w:val="none" w:sz="0" w:space="0" w:color="auto"/>
            <w:right w:val="none" w:sz="0" w:space="0" w:color="auto"/>
          </w:divBdr>
          <w:divsChild>
            <w:div w:id="271741387">
              <w:marLeft w:val="0"/>
              <w:marRight w:val="0"/>
              <w:marTop w:val="0"/>
              <w:marBottom w:val="0"/>
              <w:divBdr>
                <w:top w:val="none" w:sz="0" w:space="0" w:color="auto"/>
                <w:left w:val="none" w:sz="0" w:space="0" w:color="auto"/>
                <w:bottom w:val="none" w:sz="0" w:space="0" w:color="auto"/>
                <w:right w:val="none" w:sz="0" w:space="0" w:color="auto"/>
              </w:divBdr>
            </w:div>
          </w:divsChild>
        </w:div>
        <w:div w:id="63988956">
          <w:marLeft w:val="0"/>
          <w:marRight w:val="0"/>
          <w:marTop w:val="0"/>
          <w:marBottom w:val="0"/>
          <w:divBdr>
            <w:top w:val="none" w:sz="0" w:space="0" w:color="auto"/>
            <w:left w:val="none" w:sz="0" w:space="0" w:color="auto"/>
            <w:bottom w:val="none" w:sz="0" w:space="0" w:color="auto"/>
            <w:right w:val="none" w:sz="0" w:space="0" w:color="auto"/>
          </w:divBdr>
          <w:divsChild>
            <w:div w:id="735788033">
              <w:marLeft w:val="0"/>
              <w:marRight w:val="0"/>
              <w:marTop w:val="0"/>
              <w:marBottom w:val="0"/>
              <w:divBdr>
                <w:top w:val="none" w:sz="0" w:space="0" w:color="auto"/>
                <w:left w:val="none" w:sz="0" w:space="0" w:color="auto"/>
                <w:bottom w:val="none" w:sz="0" w:space="0" w:color="auto"/>
                <w:right w:val="none" w:sz="0" w:space="0" w:color="auto"/>
              </w:divBdr>
            </w:div>
          </w:divsChild>
        </w:div>
        <w:div w:id="1775440769">
          <w:marLeft w:val="0"/>
          <w:marRight w:val="0"/>
          <w:marTop w:val="0"/>
          <w:marBottom w:val="0"/>
          <w:divBdr>
            <w:top w:val="none" w:sz="0" w:space="0" w:color="auto"/>
            <w:left w:val="none" w:sz="0" w:space="0" w:color="auto"/>
            <w:bottom w:val="none" w:sz="0" w:space="0" w:color="auto"/>
            <w:right w:val="none" w:sz="0" w:space="0" w:color="auto"/>
          </w:divBdr>
          <w:divsChild>
            <w:div w:id="1668556302">
              <w:marLeft w:val="0"/>
              <w:marRight w:val="0"/>
              <w:marTop w:val="0"/>
              <w:marBottom w:val="0"/>
              <w:divBdr>
                <w:top w:val="none" w:sz="0" w:space="0" w:color="auto"/>
                <w:left w:val="none" w:sz="0" w:space="0" w:color="auto"/>
                <w:bottom w:val="none" w:sz="0" w:space="0" w:color="auto"/>
                <w:right w:val="none" w:sz="0" w:space="0" w:color="auto"/>
              </w:divBdr>
            </w:div>
          </w:divsChild>
        </w:div>
        <w:div w:id="1166482727">
          <w:marLeft w:val="0"/>
          <w:marRight w:val="0"/>
          <w:marTop w:val="0"/>
          <w:marBottom w:val="0"/>
          <w:divBdr>
            <w:top w:val="none" w:sz="0" w:space="0" w:color="auto"/>
            <w:left w:val="none" w:sz="0" w:space="0" w:color="auto"/>
            <w:bottom w:val="none" w:sz="0" w:space="0" w:color="auto"/>
            <w:right w:val="none" w:sz="0" w:space="0" w:color="auto"/>
          </w:divBdr>
          <w:divsChild>
            <w:div w:id="1108815507">
              <w:marLeft w:val="0"/>
              <w:marRight w:val="0"/>
              <w:marTop w:val="0"/>
              <w:marBottom w:val="0"/>
              <w:divBdr>
                <w:top w:val="none" w:sz="0" w:space="0" w:color="auto"/>
                <w:left w:val="none" w:sz="0" w:space="0" w:color="auto"/>
                <w:bottom w:val="none" w:sz="0" w:space="0" w:color="auto"/>
                <w:right w:val="none" w:sz="0" w:space="0" w:color="auto"/>
              </w:divBdr>
            </w:div>
          </w:divsChild>
        </w:div>
        <w:div w:id="2025982976">
          <w:marLeft w:val="0"/>
          <w:marRight w:val="0"/>
          <w:marTop w:val="0"/>
          <w:marBottom w:val="0"/>
          <w:divBdr>
            <w:top w:val="none" w:sz="0" w:space="0" w:color="auto"/>
            <w:left w:val="none" w:sz="0" w:space="0" w:color="auto"/>
            <w:bottom w:val="none" w:sz="0" w:space="0" w:color="auto"/>
            <w:right w:val="none" w:sz="0" w:space="0" w:color="auto"/>
          </w:divBdr>
          <w:divsChild>
            <w:div w:id="1925066148">
              <w:marLeft w:val="0"/>
              <w:marRight w:val="0"/>
              <w:marTop w:val="0"/>
              <w:marBottom w:val="0"/>
              <w:divBdr>
                <w:top w:val="none" w:sz="0" w:space="0" w:color="auto"/>
                <w:left w:val="none" w:sz="0" w:space="0" w:color="auto"/>
                <w:bottom w:val="none" w:sz="0" w:space="0" w:color="auto"/>
                <w:right w:val="none" w:sz="0" w:space="0" w:color="auto"/>
              </w:divBdr>
            </w:div>
          </w:divsChild>
        </w:div>
        <w:div w:id="377702136">
          <w:marLeft w:val="0"/>
          <w:marRight w:val="0"/>
          <w:marTop w:val="0"/>
          <w:marBottom w:val="0"/>
          <w:divBdr>
            <w:top w:val="none" w:sz="0" w:space="0" w:color="auto"/>
            <w:left w:val="none" w:sz="0" w:space="0" w:color="auto"/>
            <w:bottom w:val="none" w:sz="0" w:space="0" w:color="auto"/>
            <w:right w:val="none" w:sz="0" w:space="0" w:color="auto"/>
          </w:divBdr>
          <w:divsChild>
            <w:div w:id="1872721709">
              <w:marLeft w:val="0"/>
              <w:marRight w:val="0"/>
              <w:marTop w:val="0"/>
              <w:marBottom w:val="0"/>
              <w:divBdr>
                <w:top w:val="none" w:sz="0" w:space="0" w:color="auto"/>
                <w:left w:val="none" w:sz="0" w:space="0" w:color="auto"/>
                <w:bottom w:val="none" w:sz="0" w:space="0" w:color="auto"/>
                <w:right w:val="none" w:sz="0" w:space="0" w:color="auto"/>
              </w:divBdr>
            </w:div>
          </w:divsChild>
        </w:div>
        <w:div w:id="2111507112">
          <w:marLeft w:val="0"/>
          <w:marRight w:val="0"/>
          <w:marTop w:val="0"/>
          <w:marBottom w:val="0"/>
          <w:divBdr>
            <w:top w:val="none" w:sz="0" w:space="0" w:color="auto"/>
            <w:left w:val="none" w:sz="0" w:space="0" w:color="auto"/>
            <w:bottom w:val="none" w:sz="0" w:space="0" w:color="auto"/>
            <w:right w:val="none" w:sz="0" w:space="0" w:color="auto"/>
          </w:divBdr>
          <w:divsChild>
            <w:div w:id="726147081">
              <w:marLeft w:val="0"/>
              <w:marRight w:val="0"/>
              <w:marTop w:val="0"/>
              <w:marBottom w:val="0"/>
              <w:divBdr>
                <w:top w:val="none" w:sz="0" w:space="0" w:color="auto"/>
                <w:left w:val="none" w:sz="0" w:space="0" w:color="auto"/>
                <w:bottom w:val="none" w:sz="0" w:space="0" w:color="auto"/>
                <w:right w:val="none" w:sz="0" w:space="0" w:color="auto"/>
              </w:divBdr>
            </w:div>
          </w:divsChild>
        </w:div>
        <w:div w:id="1850244176">
          <w:marLeft w:val="0"/>
          <w:marRight w:val="0"/>
          <w:marTop w:val="0"/>
          <w:marBottom w:val="0"/>
          <w:divBdr>
            <w:top w:val="none" w:sz="0" w:space="0" w:color="auto"/>
            <w:left w:val="none" w:sz="0" w:space="0" w:color="auto"/>
            <w:bottom w:val="none" w:sz="0" w:space="0" w:color="auto"/>
            <w:right w:val="none" w:sz="0" w:space="0" w:color="auto"/>
          </w:divBdr>
          <w:divsChild>
            <w:div w:id="1651209527">
              <w:marLeft w:val="0"/>
              <w:marRight w:val="0"/>
              <w:marTop w:val="0"/>
              <w:marBottom w:val="0"/>
              <w:divBdr>
                <w:top w:val="none" w:sz="0" w:space="0" w:color="auto"/>
                <w:left w:val="none" w:sz="0" w:space="0" w:color="auto"/>
                <w:bottom w:val="none" w:sz="0" w:space="0" w:color="auto"/>
                <w:right w:val="none" w:sz="0" w:space="0" w:color="auto"/>
              </w:divBdr>
            </w:div>
          </w:divsChild>
        </w:div>
        <w:div w:id="943541563">
          <w:marLeft w:val="0"/>
          <w:marRight w:val="0"/>
          <w:marTop w:val="0"/>
          <w:marBottom w:val="0"/>
          <w:divBdr>
            <w:top w:val="none" w:sz="0" w:space="0" w:color="auto"/>
            <w:left w:val="none" w:sz="0" w:space="0" w:color="auto"/>
            <w:bottom w:val="none" w:sz="0" w:space="0" w:color="auto"/>
            <w:right w:val="none" w:sz="0" w:space="0" w:color="auto"/>
          </w:divBdr>
          <w:divsChild>
            <w:div w:id="807935280">
              <w:marLeft w:val="0"/>
              <w:marRight w:val="0"/>
              <w:marTop w:val="0"/>
              <w:marBottom w:val="0"/>
              <w:divBdr>
                <w:top w:val="none" w:sz="0" w:space="0" w:color="auto"/>
                <w:left w:val="none" w:sz="0" w:space="0" w:color="auto"/>
                <w:bottom w:val="none" w:sz="0" w:space="0" w:color="auto"/>
                <w:right w:val="none" w:sz="0" w:space="0" w:color="auto"/>
              </w:divBdr>
            </w:div>
          </w:divsChild>
        </w:div>
        <w:div w:id="907351225">
          <w:marLeft w:val="0"/>
          <w:marRight w:val="0"/>
          <w:marTop w:val="0"/>
          <w:marBottom w:val="0"/>
          <w:divBdr>
            <w:top w:val="none" w:sz="0" w:space="0" w:color="auto"/>
            <w:left w:val="none" w:sz="0" w:space="0" w:color="auto"/>
            <w:bottom w:val="none" w:sz="0" w:space="0" w:color="auto"/>
            <w:right w:val="none" w:sz="0" w:space="0" w:color="auto"/>
          </w:divBdr>
          <w:divsChild>
            <w:div w:id="2003000685">
              <w:marLeft w:val="0"/>
              <w:marRight w:val="0"/>
              <w:marTop w:val="0"/>
              <w:marBottom w:val="0"/>
              <w:divBdr>
                <w:top w:val="none" w:sz="0" w:space="0" w:color="auto"/>
                <w:left w:val="none" w:sz="0" w:space="0" w:color="auto"/>
                <w:bottom w:val="none" w:sz="0" w:space="0" w:color="auto"/>
                <w:right w:val="none" w:sz="0" w:space="0" w:color="auto"/>
              </w:divBdr>
            </w:div>
          </w:divsChild>
        </w:div>
        <w:div w:id="1961953270">
          <w:marLeft w:val="0"/>
          <w:marRight w:val="0"/>
          <w:marTop w:val="0"/>
          <w:marBottom w:val="0"/>
          <w:divBdr>
            <w:top w:val="none" w:sz="0" w:space="0" w:color="auto"/>
            <w:left w:val="none" w:sz="0" w:space="0" w:color="auto"/>
            <w:bottom w:val="none" w:sz="0" w:space="0" w:color="auto"/>
            <w:right w:val="none" w:sz="0" w:space="0" w:color="auto"/>
          </w:divBdr>
          <w:divsChild>
            <w:div w:id="2081517829">
              <w:marLeft w:val="0"/>
              <w:marRight w:val="0"/>
              <w:marTop w:val="0"/>
              <w:marBottom w:val="0"/>
              <w:divBdr>
                <w:top w:val="none" w:sz="0" w:space="0" w:color="auto"/>
                <w:left w:val="none" w:sz="0" w:space="0" w:color="auto"/>
                <w:bottom w:val="none" w:sz="0" w:space="0" w:color="auto"/>
                <w:right w:val="none" w:sz="0" w:space="0" w:color="auto"/>
              </w:divBdr>
            </w:div>
          </w:divsChild>
        </w:div>
        <w:div w:id="160900083">
          <w:marLeft w:val="0"/>
          <w:marRight w:val="0"/>
          <w:marTop w:val="0"/>
          <w:marBottom w:val="0"/>
          <w:divBdr>
            <w:top w:val="none" w:sz="0" w:space="0" w:color="auto"/>
            <w:left w:val="none" w:sz="0" w:space="0" w:color="auto"/>
            <w:bottom w:val="none" w:sz="0" w:space="0" w:color="auto"/>
            <w:right w:val="none" w:sz="0" w:space="0" w:color="auto"/>
          </w:divBdr>
          <w:divsChild>
            <w:div w:id="1726026890">
              <w:marLeft w:val="0"/>
              <w:marRight w:val="0"/>
              <w:marTop w:val="0"/>
              <w:marBottom w:val="0"/>
              <w:divBdr>
                <w:top w:val="none" w:sz="0" w:space="0" w:color="auto"/>
                <w:left w:val="none" w:sz="0" w:space="0" w:color="auto"/>
                <w:bottom w:val="none" w:sz="0" w:space="0" w:color="auto"/>
                <w:right w:val="none" w:sz="0" w:space="0" w:color="auto"/>
              </w:divBdr>
            </w:div>
          </w:divsChild>
        </w:div>
        <w:div w:id="1034110064">
          <w:marLeft w:val="0"/>
          <w:marRight w:val="0"/>
          <w:marTop w:val="0"/>
          <w:marBottom w:val="0"/>
          <w:divBdr>
            <w:top w:val="none" w:sz="0" w:space="0" w:color="auto"/>
            <w:left w:val="none" w:sz="0" w:space="0" w:color="auto"/>
            <w:bottom w:val="none" w:sz="0" w:space="0" w:color="auto"/>
            <w:right w:val="none" w:sz="0" w:space="0" w:color="auto"/>
          </w:divBdr>
          <w:divsChild>
            <w:div w:id="1142042876">
              <w:marLeft w:val="0"/>
              <w:marRight w:val="0"/>
              <w:marTop w:val="0"/>
              <w:marBottom w:val="0"/>
              <w:divBdr>
                <w:top w:val="none" w:sz="0" w:space="0" w:color="auto"/>
                <w:left w:val="none" w:sz="0" w:space="0" w:color="auto"/>
                <w:bottom w:val="none" w:sz="0" w:space="0" w:color="auto"/>
                <w:right w:val="none" w:sz="0" w:space="0" w:color="auto"/>
              </w:divBdr>
            </w:div>
          </w:divsChild>
        </w:div>
        <w:div w:id="2006593973">
          <w:marLeft w:val="0"/>
          <w:marRight w:val="0"/>
          <w:marTop w:val="0"/>
          <w:marBottom w:val="0"/>
          <w:divBdr>
            <w:top w:val="none" w:sz="0" w:space="0" w:color="auto"/>
            <w:left w:val="none" w:sz="0" w:space="0" w:color="auto"/>
            <w:bottom w:val="none" w:sz="0" w:space="0" w:color="auto"/>
            <w:right w:val="none" w:sz="0" w:space="0" w:color="auto"/>
          </w:divBdr>
        </w:div>
        <w:div w:id="1951428025">
          <w:marLeft w:val="0"/>
          <w:marRight w:val="0"/>
          <w:marTop w:val="0"/>
          <w:marBottom w:val="0"/>
          <w:divBdr>
            <w:top w:val="none" w:sz="0" w:space="0" w:color="auto"/>
            <w:left w:val="none" w:sz="0" w:space="0" w:color="auto"/>
            <w:bottom w:val="none" w:sz="0" w:space="0" w:color="auto"/>
            <w:right w:val="none" w:sz="0" w:space="0" w:color="auto"/>
          </w:divBdr>
        </w:div>
        <w:div w:id="70083364">
          <w:marLeft w:val="0"/>
          <w:marRight w:val="0"/>
          <w:marTop w:val="0"/>
          <w:marBottom w:val="0"/>
          <w:divBdr>
            <w:top w:val="none" w:sz="0" w:space="0" w:color="auto"/>
            <w:left w:val="none" w:sz="0" w:space="0" w:color="auto"/>
            <w:bottom w:val="none" w:sz="0" w:space="0" w:color="auto"/>
            <w:right w:val="none" w:sz="0" w:space="0" w:color="auto"/>
          </w:divBdr>
        </w:div>
        <w:div w:id="2140418688">
          <w:marLeft w:val="0"/>
          <w:marRight w:val="0"/>
          <w:marTop w:val="0"/>
          <w:marBottom w:val="0"/>
          <w:divBdr>
            <w:top w:val="none" w:sz="0" w:space="0" w:color="auto"/>
            <w:left w:val="none" w:sz="0" w:space="0" w:color="auto"/>
            <w:bottom w:val="none" w:sz="0" w:space="0" w:color="auto"/>
            <w:right w:val="none" w:sz="0" w:space="0" w:color="auto"/>
          </w:divBdr>
        </w:div>
        <w:div w:id="2046059875">
          <w:marLeft w:val="0"/>
          <w:marRight w:val="0"/>
          <w:marTop w:val="0"/>
          <w:marBottom w:val="0"/>
          <w:divBdr>
            <w:top w:val="none" w:sz="0" w:space="0" w:color="auto"/>
            <w:left w:val="none" w:sz="0" w:space="0" w:color="auto"/>
            <w:bottom w:val="none" w:sz="0" w:space="0" w:color="auto"/>
            <w:right w:val="none" w:sz="0" w:space="0" w:color="auto"/>
          </w:divBdr>
          <w:divsChild>
            <w:div w:id="169763680">
              <w:marLeft w:val="0"/>
              <w:marRight w:val="0"/>
              <w:marTop w:val="30"/>
              <w:marBottom w:val="30"/>
              <w:divBdr>
                <w:top w:val="none" w:sz="0" w:space="0" w:color="auto"/>
                <w:left w:val="none" w:sz="0" w:space="0" w:color="auto"/>
                <w:bottom w:val="none" w:sz="0" w:space="0" w:color="auto"/>
                <w:right w:val="none" w:sz="0" w:space="0" w:color="auto"/>
              </w:divBdr>
              <w:divsChild>
                <w:div w:id="1108356991">
                  <w:marLeft w:val="0"/>
                  <w:marRight w:val="0"/>
                  <w:marTop w:val="0"/>
                  <w:marBottom w:val="0"/>
                  <w:divBdr>
                    <w:top w:val="none" w:sz="0" w:space="0" w:color="auto"/>
                    <w:left w:val="none" w:sz="0" w:space="0" w:color="auto"/>
                    <w:bottom w:val="none" w:sz="0" w:space="0" w:color="auto"/>
                    <w:right w:val="none" w:sz="0" w:space="0" w:color="auto"/>
                  </w:divBdr>
                  <w:divsChild>
                    <w:div w:id="2086491007">
                      <w:marLeft w:val="0"/>
                      <w:marRight w:val="0"/>
                      <w:marTop w:val="0"/>
                      <w:marBottom w:val="0"/>
                      <w:divBdr>
                        <w:top w:val="none" w:sz="0" w:space="0" w:color="auto"/>
                        <w:left w:val="none" w:sz="0" w:space="0" w:color="auto"/>
                        <w:bottom w:val="none" w:sz="0" w:space="0" w:color="auto"/>
                        <w:right w:val="none" w:sz="0" w:space="0" w:color="auto"/>
                      </w:divBdr>
                    </w:div>
                  </w:divsChild>
                </w:div>
                <w:div w:id="1661233144">
                  <w:marLeft w:val="0"/>
                  <w:marRight w:val="0"/>
                  <w:marTop w:val="0"/>
                  <w:marBottom w:val="0"/>
                  <w:divBdr>
                    <w:top w:val="none" w:sz="0" w:space="0" w:color="auto"/>
                    <w:left w:val="none" w:sz="0" w:space="0" w:color="auto"/>
                    <w:bottom w:val="none" w:sz="0" w:space="0" w:color="auto"/>
                    <w:right w:val="none" w:sz="0" w:space="0" w:color="auto"/>
                  </w:divBdr>
                  <w:divsChild>
                    <w:div w:id="790129914">
                      <w:marLeft w:val="0"/>
                      <w:marRight w:val="0"/>
                      <w:marTop w:val="0"/>
                      <w:marBottom w:val="0"/>
                      <w:divBdr>
                        <w:top w:val="none" w:sz="0" w:space="0" w:color="auto"/>
                        <w:left w:val="none" w:sz="0" w:space="0" w:color="auto"/>
                        <w:bottom w:val="none" w:sz="0" w:space="0" w:color="auto"/>
                        <w:right w:val="none" w:sz="0" w:space="0" w:color="auto"/>
                      </w:divBdr>
                    </w:div>
                  </w:divsChild>
                </w:div>
                <w:div w:id="812405719">
                  <w:marLeft w:val="0"/>
                  <w:marRight w:val="0"/>
                  <w:marTop w:val="0"/>
                  <w:marBottom w:val="0"/>
                  <w:divBdr>
                    <w:top w:val="none" w:sz="0" w:space="0" w:color="auto"/>
                    <w:left w:val="none" w:sz="0" w:space="0" w:color="auto"/>
                    <w:bottom w:val="none" w:sz="0" w:space="0" w:color="auto"/>
                    <w:right w:val="none" w:sz="0" w:space="0" w:color="auto"/>
                  </w:divBdr>
                  <w:divsChild>
                    <w:div w:id="859247011">
                      <w:marLeft w:val="0"/>
                      <w:marRight w:val="0"/>
                      <w:marTop w:val="0"/>
                      <w:marBottom w:val="0"/>
                      <w:divBdr>
                        <w:top w:val="none" w:sz="0" w:space="0" w:color="auto"/>
                        <w:left w:val="none" w:sz="0" w:space="0" w:color="auto"/>
                        <w:bottom w:val="none" w:sz="0" w:space="0" w:color="auto"/>
                        <w:right w:val="none" w:sz="0" w:space="0" w:color="auto"/>
                      </w:divBdr>
                    </w:div>
                  </w:divsChild>
                </w:div>
                <w:div w:id="1207260585">
                  <w:marLeft w:val="0"/>
                  <w:marRight w:val="0"/>
                  <w:marTop w:val="0"/>
                  <w:marBottom w:val="0"/>
                  <w:divBdr>
                    <w:top w:val="none" w:sz="0" w:space="0" w:color="auto"/>
                    <w:left w:val="none" w:sz="0" w:space="0" w:color="auto"/>
                    <w:bottom w:val="none" w:sz="0" w:space="0" w:color="auto"/>
                    <w:right w:val="none" w:sz="0" w:space="0" w:color="auto"/>
                  </w:divBdr>
                  <w:divsChild>
                    <w:div w:id="270279554">
                      <w:marLeft w:val="0"/>
                      <w:marRight w:val="0"/>
                      <w:marTop w:val="0"/>
                      <w:marBottom w:val="0"/>
                      <w:divBdr>
                        <w:top w:val="none" w:sz="0" w:space="0" w:color="auto"/>
                        <w:left w:val="none" w:sz="0" w:space="0" w:color="auto"/>
                        <w:bottom w:val="none" w:sz="0" w:space="0" w:color="auto"/>
                        <w:right w:val="none" w:sz="0" w:space="0" w:color="auto"/>
                      </w:divBdr>
                    </w:div>
                  </w:divsChild>
                </w:div>
                <w:div w:id="1530023088">
                  <w:marLeft w:val="0"/>
                  <w:marRight w:val="0"/>
                  <w:marTop w:val="0"/>
                  <w:marBottom w:val="0"/>
                  <w:divBdr>
                    <w:top w:val="none" w:sz="0" w:space="0" w:color="auto"/>
                    <w:left w:val="none" w:sz="0" w:space="0" w:color="auto"/>
                    <w:bottom w:val="none" w:sz="0" w:space="0" w:color="auto"/>
                    <w:right w:val="none" w:sz="0" w:space="0" w:color="auto"/>
                  </w:divBdr>
                  <w:divsChild>
                    <w:div w:id="1491601608">
                      <w:marLeft w:val="0"/>
                      <w:marRight w:val="0"/>
                      <w:marTop w:val="0"/>
                      <w:marBottom w:val="0"/>
                      <w:divBdr>
                        <w:top w:val="none" w:sz="0" w:space="0" w:color="auto"/>
                        <w:left w:val="none" w:sz="0" w:space="0" w:color="auto"/>
                        <w:bottom w:val="none" w:sz="0" w:space="0" w:color="auto"/>
                        <w:right w:val="none" w:sz="0" w:space="0" w:color="auto"/>
                      </w:divBdr>
                    </w:div>
                  </w:divsChild>
                </w:div>
                <w:div w:id="1457485336">
                  <w:marLeft w:val="0"/>
                  <w:marRight w:val="0"/>
                  <w:marTop w:val="0"/>
                  <w:marBottom w:val="0"/>
                  <w:divBdr>
                    <w:top w:val="none" w:sz="0" w:space="0" w:color="auto"/>
                    <w:left w:val="none" w:sz="0" w:space="0" w:color="auto"/>
                    <w:bottom w:val="none" w:sz="0" w:space="0" w:color="auto"/>
                    <w:right w:val="none" w:sz="0" w:space="0" w:color="auto"/>
                  </w:divBdr>
                  <w:divsChild>
                    <w:div w:id="1076391526">
                      <w:marLeft w:val="0"/>
                      <w:marRight w:val="0"/>
                      <w:marTop w:val="0"/>
                      <w:marBottom w:val="0"/>
                      <w:divBdr>
                        <w:top w:val="none" w:sz="0" w:space="0" w:color="auto"/>
                        <w:left w:val="none" w:sz="0" w:space="0" w:color="auto"/>
                        <w:bottom w:val="none" w:sz="0" w:space="0" w:color="auto"/>
                        <w:right w:val="none" w:sz="0" w:space="0" w:color="auto"/>
                      </w:divBdr>
                    </w:div>
                  </w:divsChild>
                </w:div>
                <w:div w:id="196815857">
                  <w:marLeft w:val="0"/>
                  <w:marRight w:val="0"/>
                  <w:marTop w:val="0"/>
                  <w:marBottom w:val="0"/>
                  <w:divBdr>
                    <w:top w:val="none" w:sz="0" w:space="0" w:color="auto"/>
                    <w:left w:val="none" w:sz="0" w:space="0" w:color="auto"/>
                    <w:bottom w:val="none" w:sz="0" w:space="0" w:color="auto"/>
                    <w:right w:val="none" w:sz="0" w:space="0" w:color="auto"/>
                  </w:divBdr>
                  <w:divsChild>
                    <w:div w:id="289291348">
                      <w:marLeft w:val="0"/>
                      <w:marRight w:val="0"/>
                      <w:marTop w:val="0"/>
                      <w:marBottom w:val="0"/>
                      <w:divBdr>
                        <w:top w:val="none" w:sz="0" w:space="0" w:color="auto"/>
                        <w:left w:val="none" w:sz="0" w:space="0" w:color="auto"/>
                        <w:bottom w:val="none" w:sz="0" w:space="0" w:color="auto"/>
                        <w:right w:val="none" w:sz="0" w:space="0" w:color="auto"/>
                      </w:divBdr>
                    </w:div>
                  </w:divsChild>
                </w:div>
                <w:div w:id="1063913471">
                  <w:marLeft w:val="0"/>
                  <w:marRight w:val="0"/>
                  <w:marTop w:val="0"/>
                  <w:marBottom w:val="0"/>
                  <w:divBdr>
                    <w:top w:val="none" w:sz="0" w:space="0" w:color="auto"/>
                    <w:left w:val="none" w:sz="0" w:space="0" w:color="auto"/>
                    <w:bottom w:val="none" w:sz="0" w:space="0" w:color="auto"/>
                    <w:right w:val="none" w:sz="0" w:space="0" w:color="auto"/>
                  </w:divBdr>
                  <w:divsChild>
                    <w:div w:id="1302925128">
                      <w:marLeft w:val="0"/>
                      <w:marRight w:val="0"/>
                      <w:marTop w:val="0"/>
                      <w:marBottom w:val="0"/>
                      <w:divBdr>
                        <w:top w:val="none" w:sz="0" w:space="0" w:color="auto"/>
                        <w:left w:val="none" w:sz="0" w:space="0" w:color="auto"/>
                        <w:bottom w:val="none" w:sz="0" w:space="0" w:color="auto"/>
                        <w:right w:val="none" w:sz="0" w:space="0" w:color="auto"/>
                      </w:divBdr>
                    </w:div>
                  </w:divsChild>
                </w:div>
                <w:div w:id="742992706">
                  <w:marLeft w:val="0"/>
                  <w:marRight w:val="0"/>
                  <w:marTop w:val="0"/>
                  <w:marBottom w:val="0"/>
                  <w:divBdr>
                    <w:top w:val="none" w:sz="0" w:space="0" w:color="auto"/>
                    <w:left w:val="none" w:sz="0" w:space="0" w:color="auto"/>
                    <w:bottom w:val="none" w:sz="0" w:space="0" w:color="auto"/>
                    <w:right w:val="none" w:sz="0" w:space="0" w:color="auto"/>
                  </w:divBdr>
                  <w:divsChild>
                    <w:div w:id="1140459662">
                      <w:marLeft w:val="0"/>
                      <w:marRight w:val="0"/>
                      <w:marTop w:val="0"/>
                      <w:marBottom w:val="0"/>
                      <w:divBdr>
                        <w:top w:val="none" w:sz="0" w:space="0" w:color="auto"/>
                        <w:left w:val="none" w:sz="0" w:space="0" w:color="auto"/>
                        <w:bottom w:val="none" w:sz="0" w:space="0" w:color="auto"/>
                        <w:right w:val="none" w:sz="0" w:space="0" w:color="auto"/>
                      </w:divBdr>
                    </w:div>
                  </w:divsChild>
                </w:div>
                <w:div w:id="675032572">
                  <w:marLeft w:val="0"/>
                  <w:marRight w:val="0"/>
                  <w:marTop w:val="0"/>
                  <w:marBottom w:val="0"/>
                  <w:divBdr>
                    <w:top w:val="none" w:sz="0" w:space="0" w:color="auto"/>
                    <w:left w:val="none" w:sz="0" w:space="0" w:color="auto"/>
                    <w:bottom w:val="none" w:sz="0" w:space="0" w:color="auto"/>
                    <w:right w:val="none" w:sz="0" w:space="0" w:color="auto"/>
                  </w:divBdr>
                  <w:divsChild>
                    <w:div w:id="578295257">
                      <w:marLeft w:val="0"/>
                      <w:marRight w:val="0"/>
                      <w:marTop w:val="0"/>
                      <w:marBottom w:val="0"/>
                      <w:divBdr>
                        <w:top w:val="none" w:sz="0" w:space="0" w:color="auto"/>
                        <w:left w:val="none" w:sz="0" w:space="0" w:color="auto"/>
                        <w:bottom w:val="none" w:sz="0" w:space="0" w:color="auto"/>
                        <w:right w:val="none" w:sz="0" w:space="0" w:color="auto"/>
                      </w:divBdr>
                    </w:div>
                  </w:divsChild>
                </w:div>
                <w:div w:id="759331077">
                  <w:marLeft w:val="0"/>
                  <w:marRight w:val="0"/>
                  <w:marTop w:val="0"/>
                  <w:marBottom w:val="0"/>
                  <w:divBdr>
                    <w:top w:val="none" w:sz="0" w:space="0" w:color="auto"/>
                    <w:left w:val="none" w:sz="0" w:space="0" w:color="auto"/>
                    <w:bottom w:val="none" w:sz="0" w:space="0" w:color="auto"/>
                    <w:right w:val="none" w:sz="0" w:space="0" w:color="auto"/>
                  </w:divBdr>
                  <w:divsChild>
                    <w:div w:id="725101989">
                      <w:marLeft w:val="0"/>
                      <w:marRight w:val="0"/>
                      <w:marTop w:val="0"/>
                      <w:marBottom w:val="0"/>
                      <w:divBdr>
                        <w:top w:val="none" w:sz="0" w:space="0" w:color="auto"/>
                        <w:left w:val="none" w:sz="0" w:space="0" w:color="auto"/>
                        <w:bottom w:val="none" w:sz="0" w:space="0" w:color="auto"/>
                        <w:right w:val="none" w:sz="0" w:space="0" w:color="auto"/>
                      </w:divBdr>
                    </w:div>
                  </w:divsChild>
                </w:div>
                <w:div w:id="343284044">
                  <w:marLeft w:val="0"/>
                  <w:marRight w:val="0"/>
                  <w:marTop w:val="0"/>
                  <w:marBottom w:val="0"/>
                  <w:divBdr>
                    <w:top w:val="none" w:sz="0" w:space="0" w:color="auto"/>
                    <w:left w:val="none" w:sz="0" w:space="0" w:color="auto"/>
                    <w:bottom w:val="none" w:sz="0" w:space="0" w:color="auto"/>
                    <w:right w:val="none" w:sz="0" w:space="0" w:color="auto"/>
                  </w:divBdr>
                  <w:divsChild>
                    <w:div w:id="1816491073">
                      <w:marLeft w:val="0"/>
                      <w:marRight w:val="0"/>
                      <w:marTop w:val="0"/>
                      <w:marBottom w:val="0"/>
                      <w:divBdr>
                        <w:top w:val="none" w:sz="0" w:space="0" w:color="auto"/>
                        <w:left w:val="none" w:sz="0" w:space="0" w:color="auto"/>
                        <w:bottom w:val="none" w:sz="0" w:space="0" w:color="auto"/>
                        <w:right w:val="none" w:sz="0" w:space="0" w:color="auto"/>
                      </w:divBdr>
                    </w:div>
                  </w:divsChild>
                </w:div>
                <w:div w:id="1711418298">
                  <w:marLeft w:val="0"/>
                  <w:marRight w:val="0"/>
                  <w:marTop w:val="0"/>
                  <w:marBottom w:val="0"/>
                  <w:divBdr>
                    <w:top w:val="none" w:sz="0" w:space="0" w:color="auto"/>
                    <w:left w:val="none" w:sz="0" w:space="0" w:color="auto"/>
                    <w:bottom w:val="none" w:sz="0" w:space="0" w:color="auto"/>
                    <w:right w:val="none" w:sz="0" w:space="0" w:color="auto"/>
                  </w:divBdr>
                  <w:divsChild>
                    <w:div w:id="225386334">
                      <w:marLeft w:val="0"/>
                      <w:marRight w:val="0"/>
                      <w:marTop w:val="0"/>
                      <w:marBottom w:val="0"/>
                      <w:divBdr>
                        <w:top w:val="none" w:sz="0" w:space="0" w:color="auto"/>
                        <w:left w:val="none" w:sz="0" w:space="0" w:color="auto"/>
                        <w:bottom w:val="none" w:sz="0" w:space="0" w:color="auto"/>
                        <w:right w:val="none" w:sz="0" w:space="0" w:color="auto"/>
                      </w:divBdr>
                    </w:div>
                  </w:divsChild>
                </w:div>
                <w:div w:id="1495491310">
                  <w:marLeft w:val="0"/>
                  <w:marRight w:val="0"/>
                  <w:marTop w:val="0"/>
                  <w:marBottom w:val="0"/>
                  <w:divBdr>
                    <w:top w:val="none" w:sz="0" w:space="0" w:color="auto"/>
                    <w:left w:val="none" w:sz="0" w:space="0" w:color="auto"/>
                    <w:bottom w:val="none" w:sz="0" w:space="0" w:color="auto"/>
                    <w:right w:val="none" w:sz="0" w:space="0" w:color="auto"/>
                  </w:divBdr>
                  <w:divsChild>
                    <w:div w:id="447240601">
                      <w:marLeft w:val="0"/>
                      <w:marRight w:val="0"/>
                      <w:marTop w:val="0"/>
                      <w:marBottom w:val="0"/>
                      <w:divBdr>
                        <w:top w:val="none" w:sz="0" w:space="0" w:color="auto"/>
                        <w:left w:val="none" w:sz="0" w:space="0" w:color="auto"/>
                        <w:bottom w:val="none" w:sz="0" w:space="0" w:color="auto"/>
                        <w:right w:val="none" w:sz="0" w:space="0" w:color="auto"/>
                      </w:divBdr>
                    </w:div>
                  </w:divsChild>
                </w:div>
                <w:div w:id="19210628">
                  <w:marLeft w:val="0"/>
                  <w:marRight w:val="0"/>
                  <w:marTop w:val="0"/>
                  <w:marBottom w:val="0"/>
                  <w:divBdr>
                    <w:top w:val="none" w:sz="0" w:space="0" w:color="auto"/>
                    <w:left w:val="none" w:sz="0" w:space="0" w:color="auto"/>
                    <w:bottom w:val="none" w:sz="0" w:space="0" w:color="auto"/>
                    <w:right w:val="none" w:sz="0" w:space="0" w:color="auto"/>
                  </w:divBdr>
                  <w:divsChild>
                    <w:div w:id="1529373139">
                      <w:marLeft w:val="0"/>
                      <w:marRight w:val="0"/>
                      <w:marTop w:val="0"/>
                      <w:marBottom w:val="0"/>
                      <w:divBdr>
                        <w:top w:val="none" w:sz="0" w:space="0" w:color="auto"/>
                        <w:left w:val="none" w:sz="0" w:space="0" w:color="auto"/>
                        <w:bottom w:val="none" w:sz="0" w:space="0" w:color="auto"/>
                        <w:right w:val="none" w:sz="0" w:space="0" w:color="auto"/>
                      </w:divBdr>
                    </w:div>
                  </w:divsChild>
                </w:div>
                <w:div w:id="1542866627">
                  <w:marLeft w:val="0"/>
                  <w:marRight w:val="0"/>
                  <w:marTop w:val="0"/>
                  <w:marBottom w:val="0"/>
                  <w:divBdr>
                    <w:top w:val="none" w:sz="0" w:space="0" w:color="auto"/>
                    <w:left w:val="none" w:sz="0" w:space="0" w:color="auto"/>
                    <w:bottom w:val="none" w:sz="0" w:space="0" w:color="auto"/>
                    <w:right w:val="none" w:sz="0" w:space="0" w:color="auto"/>
                  </w:divBdr>
                  <w:divsChild>
                    <w:div w:id="1724255222">
                      <w:marLeft w:val="0"/>
                      <w:marRight w:val="0"/>
                      <w:marTop w:val="0"/>
                      <w:marBottom w:val="0"/>
                      <w:divBdr>
                        <w:top w:val="none" w:sz="0" w:space="0" w:color="auto"/>
                        <w:left w:val="none" w:sz="0" w:space="0" w:color="auto"/>
                        <w:bottom w:val="none" w:sz="0" w:space="0" w:color="auto"/>
                        <w:right w:val="none" w:sz="0" w:space="0" w:color="auto"/>
                      </w:divBdr>
                    </w:div>
                  </w:divsChild>
                </w:div>
                <w:div w:id="469133379">
                  <w:marLeft w:val="0"/>
                  <w:marRight w:val="0"/>
                  <w:marTop w:val="0"/>
                  <w:marBottom w:val="0"/>
                  <w:divBdr>
                    <w:top w:val="none" w:sz="0" w:space="0" w:color="auto"/>
                    <w:left w:val="none" w:sz="0" w:space="0" w:color="auto"/>
                    <w:bottom w:val="none" w:sz="0" w:space="0" w:color="auto"/>
                    <w:right w:val="none" w:sz="0" w:space="0" w:color="auto"/>
                  </w:divBdr>
                  <w:divsChild>
                    <w:div w:id="1368676606">
                      <w:marLeft w:val="0"/>
                      <w:marRight w:val="0"/>
                      <w:marTop w:val="0"/>
                      <w:marBottom w:val="0"/>
                      <w:divBdr>
                        <w:top w:val="none" w:sz="0" w:space="0" w:color="auto"/>
                        <w:left w:val="none" w:sz="0" w:space="0" w:color="auto"/>
                        <w:bottom w:val="none" w:sz="0" w:space="0" w:color="auto"/>
                        <w:right w:val="none" w:sz="0" w:space="0" w:color="auto"/>
                      </w:divBdr>
                    </w:div>
                  </w:divsChild>
                </w:div>
                <w:div w:id="672993152">
                  <w:marLeft w:val="0"/>
                  <w:marRight w:val="0"/>
                  <w:marTop w:val="0"/>
                  <w:marBottom w:val="0"/>
                  <w:divBdr>
                    <w:top w:val="none" w:sz="0" w:space="0" w:color="auto"/>
                    <w:left w:val="none" w:sz="0" w:space="0" w:color="auto"/>
                    <w:bottom w:val="none" w:sz="0" w:space="0" w:color="auto"/>
                    <w:right w:val="none" w:sz="0" w:space="0" w:color="auto"/>
                  </w:divBdr>
                  <w:divsChild>
                    <w:div w:id="177738461">
                      <w:marLeft w:val="0"/>
                      <w:marRight w:val="0"/>
                      <w:marTop w:val="0"/>
                      <w:marBottom w:val="0"/>
                      <w:divBdr>
                        <w:top w:val="none" w:sz="0" w:space="0" w:color="auto"/>
                        <w:left w:val="none" w:sz="0" w:space="0" w:color="auto"/>
                        <w:bottom w:val="none" w:sz="0" w:space="0" w:color="auto"/>
                        <w:right w:val="none" w:sz="0" w:space="0" w:color="auto"/>
                      </w:divBdr>
                    </w:div>
                  </w:divsChild>
                </w:div>
                <w:div w:id="835148568">
                  <w:marLeft w:val="0"/>
                  <w:marRight w:val="0"/>
                  <w:marTop w:val="0"/>
                  <w:marBottom w:val="0"/>
                  <w:divBdr>
                    <w:top w:val="none" w:sz="0" w:space="0" w:color="auto"/>
                    <w:left w:val="none" w:sz="0" w:space="0" w:color="auto"/>
                    <w:bottom w:val="none" w:sz="0" w:space="0" w:color="auto"/>
                    <w:right w:val="none" w:sz="0" w:space="0" w:color="auto"/>
                  </w:divBdr>
                  <w:divsChild>
                    <w:div w:id="889264281">
                      <w:marLeft w:val="0"/>
                      <w:marRight w:val="0"/>
                      <w:marTop w:val="0"/>
                      <w:marBottom w:val="0"/>
                      <w:divBdr>
                        <w:top w:val="none" w:sz="0" w:space="0" w:color="auto"/>
                        <w:left w:val="none" w:sz="0" w:space="0" w:color="auto"/>
                        <w:bottom w:val="none" w:sz="0" w:space="0" w:color="auto"/>
                        <w:right w:val="none" w:sz="0" w:space="0" w:color="auto"/>
                      </w:divBdr>
                    </w:div>
                  </w:divsChild>
                </w:div>
                <w:div w:id="796727045">
                  <w:marLeft w:val="0"/>
                  <w:marRight w:val="0"/>
                  <w:marTop w:val="0"/>
                  <w:marBottom w:val="0"/>
                  <w:divBdr>
                    <w:top w:val="none" w:sz="0" w:space="0" w:color="auto"/>
                    <w:left w:val="none" w:sz="0" w:space="0" w:color="auto"/>
                    <w:bottom w:val="none" w:sz="0" w:space="0" w:color="auto"/>
                    <w:right w:val="none" w:sz="0" w:space="0" w:color="auto"/>
                  </w:divBdr>
                  <w:divsChild>
                    <w:div w:id="632096903">
                      <w:marLeft w:val="0"/>
                      <w:marRight w:val="0"/>
                      <w:marTop w:val="0"/>
                      <w:marBottom w:val="0"/>
                      <w:divBdr>
                        <w:top w:val="none" w:sz="0" w:space="0" w:color="auto"/>
                        <w:left w:val="none" w:sz="0" w:space="0" w:color="auto"/>
                        <w:bottom w:val="none" w:sz="0" w:space="0" w:color="auto"/>
                        <w:right w:val="none" w:sz="0" w:space="0" w:color="auto"/>
                      </w:divBdr>
                    </w:div>
                  </w:divsChild>
                </w:div>
                <w:div w:id="85004261">
                  <w:marLeft w:val="0"/>
                  <w:marRight w:val="0"/>
                  <w:marTop w:val="0"/>
                  <w:marBottom w:val="0"/>
                  <w:divBdr>
                    <w:top w:val="none" w:sz="0" w:space="0" w:color="auto"/>
                    <w:left w:val="none" w:sz="0" w:space="0" w:color="auto"/>
                    <w:bottom w:val="none" w:sz="0" w:space="0" w:color="auto"/>
                    <w:right w:val="none" w:sz="0" w:space="0" w:color="auto"/>
                  </w:divBdr>
                  <w:divsChild>
                    <w:div w:id="781192446">
                      <w:marLeft w:val="0"/>
                      <w:marRight w:val="0"/>
                      <w:marTop w:val="0"/>
                      <w:marBottom w:val="0"/>
                      <w:divBdr>
                        <w:top w:val="none" w:sz="0" w:space="0" w:color="auto"/>
                        <w:left w:val="none" w:sz="0" w:space="0" w:color="auto"/>
                        <w:bottom w:val="none" w:sz="0" w:space="0" w:color="auto"/>
                        <w:right w:val="none" w:sz="0" w:space="0" w:color="auto"/>
                      </w:divBdr>
                    </w:div>
                  </w:divsChild>
                </w:div>
                <w:div w:id="513882388">
                  <w:marLeft w:val="0"/>
                  <w:marRight w:val="0"/>
                  <w:marTop w:val="0"/>
                  <w:marBottom w:val="0"/>
                  <w:divBdr>
                    <w:top w:val="none" w:sz="0" w:space="0" w:color="auto"/>
                    <w:left w:val="none" w:sz="0" w:space="0" w:color="auto"/>
                    <w:bottom w:val="none" w:sz="0" w:space="0" w:color="auto"/>
                    <w:right w:val="none" w:sz="0" w:space="0" w:color="auto"/>
                  </w:divBdr>
                  <w:divsChild>
                    <w:div w:id="1226792781">
                      <w:marLeft w:val="0"/>
                      <w:marRight w:val="0"/>
                      <w:marTop w:val="0"/>
                      <w:marBottom w:val="0"/>
                      <w:divBdr>
                        <w:top w:val="none" w:sz="0" w:space="0" w:color="auto"/>
                        <w:left w:val="none" w:sz="0" w:space="0" w:color="auto"/>
                        <w:bottom w:val="none" w:sz="0" w:space="0" w:color="auto"/>
                        <w:right w:val="none" w:sz="0" w:space="0" w:color="auto"/>
                      </w:divBdr>
                    </w:div>
                  </w:divsChild>
                </w:div>
                <w:div w:id="1927835511">
                  <w:marLeft w:val="0"/>
                  <w:marRight w:val="0"/>
                  <w:marTop w:val="0"/>
                  <w:marBottom w:val="0"/>
                  <w:divBdr>
                    <w:top w:val="none" w:sz="0" w:space="0" w:color="auto"/>
                    <w:left w:val="none" w:sz="0" w:space="0" w:color="auto"/>
                    <w:bottom w:val="none" w:sz="0" w:space="0" w:color="auto"/>
                    <w:right w:val="none" w:sz="0" w:space="0" w:color="auto"/>
                  </w:divBdr>
                  <w:divsChild>
                    <w:div w:id="1538203743">
                      <w:marLeft w:val="0"/>
                      <w:marRight w:val="0"/>
                      <w:marTop w:val="0"/>
                      <w:marBottom w:val="0"/>
                      <w:divBdr>
                        <w:top w:val="none" w:sz="0" w:space="0" w:color="auto"/>
                        <w:left w:val="none" w:sz="0" w:space="0" w:color="auto"/>
                        <w:bottom w:val="none" w:sz="0" w:space="0" w:color="auto"/>
                        <w:right w:val="none" w:sz="0" w:space="0" w:color="auto"/>
                      </w:divBdr>
                    </w:div>
                  </w:divsChild>
                </w:div>
                <w:div w:id="650330540">
                  <w:marLeft w:val="0"/>
                  <w:marRight w:val="0"/>
                  <w:marTop w:val="0"/>
                  <w:marBottom w:val="0"/>
                  <w:divBdr>
                    <w:top w:val="none" w:sz="0" w:space="0" w:color="auto"/>
                    <w:left w:val="none" w:sz="0" w:space="0" w:color="auto"/>
                    <w:bottom w:val="none" w:sz="0" w:space="0" w:color="auto"/>
                    <w:right w:val="none" w:sz="0" w:space="0" w:color="auto"/>
                  </w:divBdr>
                  <w:divsChild>
                    <w:div w:id="1472138028">
                      <w:marLeft w:val="0"/>
                      <w:marRight w:val="0"/>
                      <w:marTop w:val="0"/>
                      <w:marBottom w:val="0"/>
                      <w:divBdr>
                        <w:top w:val="none" w:sz="0" w:space="0" w:color="auto"/>
                        <w:left w:val="none" w:sz="0" w:space="0" w:color="auto"/>
                        <w:bottom w:val="none" w:sz="0" w:space="0" w:color="auto"/>
                        <w:right w:val="none" w:sz="0" w:space="0" w:color="auto"/>
                      </w:divBdr>
                    </w:div>
                  </w:divsChild>
                </w:div>
                <w:div w:id="994649471">
                  <w:marLeft w:val="0"/>
                  <w:marRight w:val="0"/>
                  <w:marTop w:val="0"/>
                  <w:marBottom w:val="0"/>
                  <w:divBdr>
                    <w:top w:val="none" w:sz="0" w:space="0" w:color="auto"/>
                    <w:left w:val="none" w:sz="0" w:space="0" w:color="auto"/>
                    <w:bottom w:val="none" w:sz="0" w:space="0" w:color="auto"/>
                    <w:right w:val="none" w:sz="0" w:space="0" w:color="auto"/>
                  </w:divBdr>
                  <w:divsChild>
                    <w:div w:id="1820725541">
                      <w:marLeft w:val="0"/>
                      <w:marRight w:val="0"/>
                      <w:marTop w:val="0"/>
                      <w:marBottom w:val="0"/>
                      <w:divBdr>
                        <w:top w:val="none" w:sz="0" w:space="0" w:color="auto"/>
                        <w:left w:val="none" w:sz="0" w:space="0" w:color="auto"/>
                        <w:bottom w:val="none" w:sz="0" w:space="0" w:color="auto"/>
                        <w:right w:val="none" w:sz="0" w:space="0" w:color="auto"/>
                      </w:divBdr>
                    </w:div>
                  </w:divsChild>
                </w:div>
                <w:div w:id="2065518043">
                  <w:marLeft w:val="0"/>
                  <w:marRight w:val="0"/>
                  <w:marTop w:val="0"/>
                  <w:marBottom w:val="0"/>
                  <w:divBdr>
                    <w:top w:val="none" w:sz="0" w:space="0" w:color="auto"/>
                    <w:left w:val="none" w:sz="0" w:space="0" w:color="auto"/>
                    <w:bottom w:val="none" w:sz="0" w:space="0" w:color="auto"/>
                    <w:right w:val="none" w:sz="0" w:space="0" w:color="auto"/>
                  </w:divBdr>
                  <w:divsChild>
                    <w:div w:id="2102722999">
                      <w:marLeft w:val="0"/>
                      <w:marRight w:val="0"/>
                      <w:marTop w:val="0"/>
                      <w:marBottom w:val="0"/>
                      <w:divBdr>
                        <w:top w:val="none" w:sz="0" w:space="0" w:color="auto"/>
                        <w:left w:val="none" w:sz="0" w:space="0" w:color="auto"/>
                        <w:bottom w:val="none" w:sz="0" w:space="0" w:color="auto"/>
                        <w:right w:val="none" w:sz="0" w:space="0" w:color="auto"/>
                      </w:divBdr>
                    </w:div>
                    <w:div w:id="1552037311">
                      <w:marLeft w:val="0"/>
                      <w:marRight w:val="0"/>
                      <w:marTop w:val="0"/>
                      <w:marBottom w:val="0"/>
                      <w:divBdr>
                        <w:top w:val="none" w:sz="0" w:space="0" w:color="auto"/>
                        <w:left w:val="none" w:sz="0" w:space="0" w:color="auto"/>
                        <w:bottom w:val="none" w:sz="0" w:space="0" w:color="auto"/>
                        <w:right w:val="none" w:sz="0" w:space="0" w:color="auto"/>
                      </w:divBdr>
                    </w:div>
                  </w:divsChild>
                </w:div>
                <w:div w:id="616108864">
                  <w:marLeft w:val="0"/>
                  <w:marRight w:val="0"/>
                  <w:marTop w:val="0"/>
                  <w:marBottom w:val="0"/>
                  <w:divBdr>
                    <w:top w:val="none" w:sz="0" w:space="0" w:color="auto"/>
                    <w:left w:val="none" w:sz="0" w:space="0" w:color="auto"/>
                    <w:bottom w:val="none" w:sz="0" w:space="0" w:color="auto"/>
                    <w:right w:val="none" w:sz="0" w:space="0" w:color="auto"/>
                  </w:divBdr>
                  <w:divsChild>
                    <w:div w:id="1575162653">
                      <w:marLeft w:val="0"/>
                      <w:marRight w:val="0"/>
                      <w:marTop w:val="0"/>
                      <w:marBottom w:val="0"/>
                      <w:divBdr>
                        <w:top w:val="none" w:sz="0" w:space="0" w:color="auto"/>
                        <w:left w:val="none" w:sz="0" w:space="0" w:color="auto"/>
                        <w:bottom w:val="none" w:sz="0" w:space="0" w:color="auto"/>
                        <w:right w:val="none" w:sz="0" w:space="0" w:color="auto"/>
                      </w:divBdr>
                    </w:div>
                    <w:div w:id="1190988681">
                      <w:marLeft w:val="0"/>
                      <w:marRight w:val="0"/>
                      <w:marTop w:val="0"/>
                      <w:marBottom w:val="0"/>
                      <w:divBdr>
                        <w:top w:val="none" w:sz="0" w:space="0" w:color="auto"/>
                        <w:left w:val="none" w:sz="0" w:space="0" w:color="auto"/>
                        <w:bottom w:val="none" w:sz="0" w:space="0" w:color="auto"/>
                        <w:right w:val="none" w:sz="0" w:space="0" w:color="auto"/>
                      </w:divBdr>
                    </w:div>
                  </w:divsChild>
                </w:div>
                <w:div w:id="682786533">
                  <w:marLeft w:val="0"/>
                  <w:marRight w:val="0"/>
                  <w:marTop w:val="0"/>
                  <w:marBottom w:val="0"/>
                  <w:divBdr>
                    <w:top w:val="none" w:sz="0" w:space="0" w:color="auto"/>
                    <w:left w:val="none" w:sz="0" w:space="0" w:color="auto"/>
                    <w:bottom w:val="none" w:sz="0" w:space="0" w:color="auto"/>
                    <w:right w:val="none" w:sz="0" w:space="0" w:color="auto"/>
                  </w:divBdr>
                  <w:divsChild>
                    <w:div w:id="2098357441">
                      <w:marLeft w:val="0"/>
                      <w:marRight w:val="0"/>
                      <w:marTop w:val="0"/>
                      <w:marBottom w:val="0"/>
                      <w:divBdr>
                        <w:top w:val="none" w:sz="0" w:space="0" w:color="auto"/>
                        <w:left w:val="none" w:sz="0" w:space="0" w:color="auto"/>
                        <w:bottom w:val="none" w:sz="0" w:space="0" w:color="auto"/>
                        <w:right w:val="none" w:sz="0" w:space="0" w:color="auto"/>
                      </w:divBdr>
                    </w:div>
                    <w:div w:id="1564216155">
                      <w:marLeft w:val="0"/>
                      <w:marRight w:val="0"/>
                      <w:marTop w:val="0"/>
                      <w:marBottom w:val="0"/>
                      <w:divBdr>
                        <w:top w:val="none" w:sz="0" w:space="0" w:color="auto"/>
                        <w:left w:val="none" w:sz="0" w:space="0" w:color="auto"/>
                        <w:bottom w:val="none" w:sz="0" w:space="0" w:color="auto"/>
                        <w:right w:val="none" w:sz="0" w:space="0" w:color="auto"/>
                      </w:divBdr>
                    </w:div>
                  </w:divsChild>
                </w:div>
                <w:div w:id="1115097120">
                  <w:marLeft w:val="0"/>
                  <w:marRight w:val="0"/>
                  <w:marTop w:val="0"/>
                  <w:marBottom w:val="0"/>
                  <w:divBdr>
                    <w:top w:val="none" w:sz="0" w:space="0" w:color="auto"/>
                    <w:left w:val="none" w:sz="0" w:space="0" w:color="auto"/>
                    <w:bottom w:val="none" w:sz="0" w:space="0" w:color="auto"/>
                    <w:right w:val="none" w:sz="0" w:space="0" w:color="auto"/>
                  </w:divBdr>
                  <w:divsChild>
                    <w:div w:id="1352343764">
                      <w:marLeft w:val="0"/>
                      <w:marRight w:val="0"/>
                      <w:marTop w:val="0"/>
                      <w:marBottom w:val="0"/>
                      <w:divBdr>
                        <w:top w:val="none" w:sz="0" w:space="0" w:color="auto"/>
                        <w:left w:val="none" w:sz="0" w:space="0" w:color="auto"/>
                        <w:bottom w:val="none" w:sz="0" w:space="0" w:color="auto"/>
                        <w:right w:val="none" w:sz="0" w:space="0" w:color="auto"/>
                      </w:divBdr>
                    </w:div>
                    <w:div w:id="2004425812">
                      <w:marLeft w:val="0"/>
                      <w:marRight w:val="0"/>
                      <w:marTop w:val="0"/>
                      <w:marBottom w:val="0"/>
                      <w:divBdr>
                        <w:top w:val="none" w:sz="0" w:space="0" w:color="auto"/>
                        <w:left w:val="none" w:sz="0" w:space="0" w:color="auto"/>
                        <w:bottom w:val="none" w:sz="0" w:space="0" w:color="auto"/>
                        <w:right w:val="none" w:sz="0" w:space="0" w:color="auto"/>
                      </w:divBdr>
                    </w:div>
                  </w:divsChild>
                </w:div>
                <w:div w:id="821383698">
                  <w:marLeft w:val="0"/>
                  <w:marRight w:val="0"/>
                  <w:marTop w:val="0"/>
                  <w:marBottom w:val="0"/>
                  <w:divBdr>
                    <w:top w:val="none" w:sz="0" w:space="0" w:color="auto"/>
                    <w:left w:val="none" w:sz="0" w:space="0" w:color="auto"/>
                    <w:bottom w:val="none" w:sz="0" w:space="0" w:color="auto"/>
                    <w:right w:val="none" w:sz="0" w:space="0" w:color="auto"/>
                  </w:divBdr>
                  <w:divsChild>
                    <w:div w:id="1304239463">
                      <w:marLeft w:val="0"/>
                      <w:marRight w:val="0"/>
                      <w:marTop w:val="0"/>
                      <w:marBottom w:val="0"/>
                      <w:divBdr>
                        <w:top w:val="none" w:sz="0" w:space="0" w:color="auto"/>
                        <w:left w:val="none" w:sz="0" w:space="0" w:color="auto"/>
                        <w:bottom w:val="none" w:sz="0" w:space="0" w:color="auto"/>
                        <w:right w:val="none" w:sz="0" w:space="0" w:color="auto"/>
                      </w:divBdr>
                    </w:div>
                    <w:div w:id="256595321">
                      <w:marLeft w:val="0"/>
                      <w:marRight w:val="0"/>
                      <w:marTop w:val="0"/>
                      <w:marBottom w:val="0"/>
                      <w:divBdr>
                        <w:top w:val="none" w:sz="0" w:space="0" w:color="auto"/>
                        <w:left w:val="none" w:sz="0" w:space="0" w:color="auto"/>
                        <w:bottom w:val="none" w:sz="0" w:space="0" w:color="auto"/>
                        <w:right w:val="none" w:sz="0" w:space="0" w:color="auto"/>
                      </w:divBdr>
                    </w:div>
                  </w:divsChild>
                </w:div>
                <w:div w:id="708650976">
                  <w:marLeft w:val="0"/>
                  <w:marRight w:val="0"/>
                  <w:marTop w:val="0"/>
                  <w:marBottom w:val="0"/>
                  <w:divBdr>
                    <w:top w:val="none" w:sz="0" w:space="0" w:color="auto"/>
                    <w:left w:val="none" w:sz="0" w:space="0" w:color="auto"/>
                    <w:bottom w:val="none" w:sz="0" w:space="0" w:color="auto"/>
                    <w:right w:val="none" w:sz="0" w:space="0" w:color="auto"/>
                  </w:divBdr>
                  <w:divsChild>
                    <w:div w:id="453059514">
                      <w:marLeft w:val="0"/>
                      <w:marRight w:val="0"/>
                      <w:marTop w:val="0"/>
                      <w:marBottom w:val="0"/>
                      <w:divBdr>
                        <w:top w:val="none" w:sz="0" w:space="0" w:color="auto"/>
                        <w:left w:val="none" w:sz="0" w:space="0" w:color="auto"/>
                        <w:bottom w:val="none" w:sz="0" w:space="0" w:color="auto"/>
                        <w:right w:val="none" w:sz="0" w:space="0" w:color="auto"/>
                      </w:divBdr>
                    </w:div>
                    <w:div w:id="815800443">
                      <w:marLeft w:val="0"/>
                      <w:marRight w:val="0"/>
                      <w:marTop w:val="0"/>
                      <w:marBottom w:val="0"/>
                      <w:divBdr>
                        <w:top w:val="none" w:sz="0" w:space="0" w:color="auto"/>
                        <w:left w:val="none" w:sz="0" w:space="0" w:color="auto"/>
                        <w:bottom w:val="none" w:sz="0" w:space="0" w:color="auto"/>
                        <w:right w:val="none" w:sz="0" w:space="0" w:color="auto"/>
                      </w:divBdr>
                    </w:div>
                  </w:divsChild>
                </w:div>
                <w:div w:id="2094542883">
                  <w:marLeft w:val="0"/>
                  <w:marRight w:val="0"/>
                  <w:marTop w:val="0"/>
                  <w:marBottom w:val="0"/>
                  <w:divBdr>
                    <w:top w:val="none" w:sz="0" w:space="0" w:color="auto"/>
                    <w:left w:val="none" w:sz="0" w:space="0" w:color="auto"/>
                    <w:bottom w:val="none" w:sz="0" w:space="0" w:color="auto"/>
                    <w:right w:val="none" w:sz="0" w:space="0" w:color="auto"/>
                  </w:divBdr>
                  <w:divsChild>
                    <w:div w:id="1125588477">
                      <w:marLeft w:val="0"/>
                      <w:marRight w:val="0"/>
                      <w:marTop w:val="0"/>
                      <w:marBottom w:val="0"/>
                      <w:divBdr>
                        <w:top w:val="none" w:sz="0" w:space="0" w:color="auto"/>
                        <w:left w:val="none" w:sz="0" w:space="0" w:color="auto"/>
                        <w:bottom w:val="none" w:sz="0" w:space="0" w:color="auto"/>
                        <w:right w:val="none" w:sz="0" w:space="0" w:color="auto"/>
                      </w:divBdr>
                    </w:div>
                  </w:divsChild>
                </w:div>
                <w:div w:id="1559046134">
                  <w:marLeft w:val="0"/>
                  <w:marRight w:val="0"/>
                  <w:marTop w:val="0"/>
                  <w:marBottom w:val="0"/>
                  <w:divBdr>
                    <w:top w:val="none" w:sz="0" w:space="0" w:color="auto"/>
                    <w:left w:val="none" w:sz="0" w:space="0" w:color="auto"/>
                    <w:bottom w:val="none" w:sz="0" w:space="0" w:color="auto"/>
                    <w:right w:val="none" w:sz="0" w:space="0" w:color="auto"/>
                  </w:divBdr>
                  <w:divsChild>
                    <w:div w:id="1081174202">
                      <w:marLeft w:val="0"/>
                      <w:marRight w:val="0"/>
                      <w:marTop w:val="0"/>
                      <w:marBottom w:val="0"/>
                      <w:divBdr>
                        <w:top w:val="none" w:sz="0" w:space="0" w:color="auto"/>
                        <w:left w:val="none" w:sz="0" w:space="0" w:color="auto"/>
                        <w:bottom w:val="none" w:sz="0" w:space="0" w:color="auto"/>
                        <w:right w:val="none" w:sz="0" w:space="0" w:color="auto"/>
                      </w:divBdr>
                    </w:div>
                  </w:divsChild>
                </w:div>
                <w:div w:id="895513631">
                  <w:marLeft w:val="0"/>
                  <w:marRight w:val="0"/>
                  <w:marTop w:val="0"/>
                  <w:marBottom w:val="0"/>
                  <w:divBdr>
                    <w:top w:val="none" w:sz="0" w:space="0" w:color="auto"/>
                    <w:left w:val="none" w:sz="0" w:space="0" w:color="auto"/>
                    <w:bottom w:val="none" w:sz="0" w:space="0" w:color="auto"/>
                    <w:right w:val="none" w:sz="0" w:space="0" w:color="auto"/>
                  </w:divBdr>
                  <w:divsChild>
                    <w:div w:id="410203831">
                      <w:marLeft w:val="0"/>
                      <w:marRight w:val="0"/>
                      <w:marTop w:val="0"/>
                      <w:marBottom w:val="0"/>
                      <w:divBdr>
                        <w:top w:val="none" w:sz="0" w:space="0" w:color="auto"/>
                        <w:left w:val="none" w:sz="0" w:space="0" w:color="auto"/>
                        <w:bottom w:val="none" w:sz="0" w:space="0" w:color="auto"/>
                        <w:right w:val="none" w:sz="0" w:space="0" w:color="auto"/>
                      </w:divBdr>
                    </w:div>
                  </w:divsChild>
                </w:div>
                <w:div w:id="1711413425">
                  <w:marLeft w:val="0"/>
                  <w:marRight w:val="0"/>
                  <w:marTop w:val="0"/>
                  <w:marBottom w:val="0"/>
                  <w:divBdr>
                    <w:top w:val="none" w:sz="0" w:space="0" w:color="auto"/>
                    <w:left w:val="none" w:sz="0" w:space="0" w:color="auto"/>
                    <w:bottom w:val="none" w:sz="0" w:space="0" w:color="auto"/>
                    <w:right w:val="none" w:sz="0" w:space="0" w:color="auto"/>
                  </w:divBdr>
                  <w:divsChild>
                    <w:div w:id="1896895306">
                      <w:marLeft w:val="0"/>
                      <w:marRight w:val="0"/>
                      <w:marTop w:val="0"/>
                      <w:marBottom w:val="0"/>
                      <w:divBdr>
                        <w:top w:val="none" w:sz="0" w:space="0" w:color="auto"/>
                        <w:left w:val="none" w:sz="0" w:space="0" w:color="auto"/>
                        <w:bottom w:val="none" w:sz="0" w:space="0" w:color="auto"/>
                        <w:right w:val="none" w:sz="0" w:space="0" w:color="auto"/>
                      </w:divBdr>
                    </w:div>
                  </w:divsChild>
                </w:div>
                <w:div w:id="1164711519">
                  <w:marLeft w:val="0"/>
                  <w:marRight w:val="0"/>
                  <w:marTop w:val="0"/>
                  <w:marBottom w:val="0"/>
                  <w:divBdr>
                    <w:top w:val="none" w:sz="0" w:space="0" w:color="auto"/>
                    <w:left w:val="none" w:sz="0" w:space="0" w:color="auto"/>
                    <w:bottom w:val="none" w:sz="0" w:space="0" w:color="auto"/>
                    <w:right w:val="none" w:sz="0" w:space="0" w:color="auto"/>
                  </w:divBdr>
                  <w:divsChild>
                    <w:div w:id="1264612202">
                      <w:marLeft w:val="0"/>
                      <w:marRight w:val="0"/>
                      <w:marTop w:val="0"/>
                      <w:marBottom w:val="0"/>
                      <w:divBdr>
                        <w:top w:val="none" w:sz="0" w:space="0" w:color="auto"/>
                        <w:left w:val="none" w:sz="0" w:space="0" w:color="auto"/>
                        <w:bottom w:val="none" w:sz="0" w:space="0" w:color="auto"/>
                        <w:right w:val="none" w:sz="0" w:space="0" w:color="auto"/>
                      </w:divBdr>
                    </w:div>
                  </w:divsChild>
                </w:div>
                <w:div w:id="1570266952">
                  <w:marLeft w:val="0"/>
                  <w:marRight w:val="0"/>
                  <w:marTop w:val="0"/>
                  <w:marBottom w:val="0"/>
                  <w:divBdr>
                    <w:top w:val="none" w:sz="0" w:space="0" w:color="auto"/>
                    <w:left w:val="none" w:sz="0" w:space="0" w:color="auto"/>
                    <w:bottom w:val="none" w:sz="0" w:space="0" w:color="auto"/>
                    <w:right w:val="none" w:sz="0" w:space="0" w:color="auto"/>
                  </w:divBdr>
                  <w:divsChild>
                    <w:div w:id="1120101152">
                      <w:marLeft w:val="0"/>
                      <w:marRight w:val="0"/>
                      <w:marTop w:val="0"/>
                      <w:marBottom w:val="0"/>
                      <w:divBdr>
                        <w:top w:val="none" w:sz="0" w:space="0" w:color="auto"/>
                        <w:left w:val="none" w:sz="0" w:space="0" w:color="auto"/>
                        <w:bottom w:val="none" w:sz="0" w:space="0" w:color="auto"/>
                        <w:right w:val="none" w:sz="0" w:space="0" w:color="auto"/>
                      </w:divBdr>
                    </w:div>
                  </w:divsChild>
                </w:div>
                <w:div w:id="1647511239">
                  <w:marLeft w:val="0"/>
                  <w:marRight w:val="0"/>
                  <w:marTop w:val="0"/>
                  <w:marBottom w:val="0"/>
                  <w:divBdr>
                    <w:top w:val="none" w:sz="0" w:space="0" w:color="auto"/>
                    <w:left w:val="none" w:sz="0" w:space="0" w:color="auto"/>
                    <w:bottom w:val="none" w:sz="0" w:space="0" w:color="auto"/>
                    <w:right w:val="none" w:sz="0" w:space="0" w:color="auto"/>
                  </w:divBdr>
                  <w:divsChild>
                    <w:div w:id="2001614971">
                      <w:marLeft w:val="0"/>
                      <w:marRight w:val="0"/>
                      <w:marTop w:val="0"/>
                      <w:marBottom w:val="0"/>
                      <w:divBdr>
                        <w:top w:val="none" w:sz="0" w:space="0" w:color="auto"/>
                        <w:left w:val="none" w:sz="0" w:space="0" w:color="auto"/>
                        <w:bottom w:val="none" w:sz="0" w:space="0" w:color="auto"/>
                        <w:right w:val="none" w:sz="0" w:space="0" w:color="auto"/>
                      </w:divBdr>
                    </w:div>
                  </w:divsChild>
                </w:div>
                <w:div w:id="679157946">
                  <w:marLeft w:val="0"/>
                  <w:marRight w:val="0"/>
                  <w:marTop w:val="0"/>
                  <w:marBottom w:val="0"/>
                  <w:divBdr>
                    <w:top w:val="none" w:sz="0" w:space="0" w:color="auto"/>
                    <w:left w:val="none" w:sz="0" w:space="0" w:color="auto"/>
                    <w:bottom w:val="none" w:sz="0" w:space="0" w:color="auto"/>
                    <w:right w:val="none" w:sz="0" w:space="0" w:color="auto"/>
                  </w:divBdr>
                  <w:divsChild>
                    <w:div w:id="95685283">
                      <w:marLeft w:val="0"/>
                      <w:marRight w:val="0"/>
                      <w:marTop w:val="0"/>
                      <w:marBottom w:val="0"/>
                      <w:divBdr>
                        <w:top w:val="none" w:sz="0" w:space="0" w:color="auto"/>
                        <w:left w:val="none" w:sz="0" w:space="0" w:color="auto"/>
                        <w:bottom w:val="none" w:sz="0" w:space="0" w:color="auto"/>
                        <w:right w:val="none" w:sz="0" w:space="0" w:color="auto"/>
                      </w:divBdr>
                    </w:div>
                  </w:divsChild>
                </w:div>
                <w:div w:id="2045398301">
                  <w:marLeft w:val="0"/>
                  <w:marRight w:val="0"/>
                  <w:marTop w:val="0"/>
                  <w:marBottom w:val="0"/>
                  <w:divBdr>
                    <w:top w:val="none" w:sz="0" w:space="0" w:color="auto"/>
                    <w:left w:val="none" w:sz="0" w:space="0" w:color="auto"/>
                    <w:bottom w:val="none" w:sz="0" w:space="0" w:color="auto"/>
                    <w:right w:val="none" w:sz="0" w:space="0" w:color="auto"/>
                  </w:divBdr>
                  <w:divsChild>
                    <w:div w:id="104425549">
                      <w:marLeft w:val="0"/>
                      <w:marRight w:val="0"/>
                      <w:marTop w:val="0"/>
                      <w:marBottom w:val="0"/>
                      <w:divBdr>
                        <w:top w:val="none" w:sz="0" w:space="0" w:color="auto"/>
                        <w:left w:val="none" w:sz="0" w:space="0" w:color="auto"/>
                        <w:bottom w:val="none" w:sz="0" w:space="0" w:color="auto"/>
                        <w:right w:val="none" w:sz="0" w:space="0" w:color="auto"/>
                      </w:divBdr>
                    </w:div>
                  </w:divsChild>
                </w:div>
                <w:div w:id="1315641296">
                  <w:marLeft w:val="0"/>
                  <w:marRight w:val="0"/>
                  <w:marTop w:val="0"/>
                  <w:marBottom w:val="0"/>
                  <w:divBdr>
                    <w:top w:val="none" w:sz="0" w:space="0" w:color="auto"/>
                    <w:left w:val="none" w:sz="0" w:space="0" w:color="auto"/>
                    <w:bottom w:val="none" w:sz="0" w:space="0" w:color="auto"/>
                    <w:right w:val="none" w:sz="0" w:space="0" w:color="auto"/>
                  </w:divBdr>
                  <w:divsChild>
                    <w:div w:id="1883636688">
                      <w:marLeft w:val="0"/>
                      <w:marRight w:val="0"/>
                      <w:marTop w:val="0"/>
                      <w:marBottom w:val="0"/>
                      <w:divBdr>
                        <w:top w:val="none" w:sz="0" w:space="0" w:color="auto"/>
                        <w:left w:val="none" w:sz="0" w:space="0" w:color="auto"/>
                        <w:bottom w:val="none" w:sz="0" w:space="0" w:color="auto"/>
                        <w:right w:val="none" w:sz="0" w:space="0" w:color="auto"/>
                      </w:divBdr>
                    </w:div>
                  </w:divsChild>
                </w:div>
                <w:div w:id="1776748899">
                  <w:marLeft w:val="0"/>
                  <w:marRight w:val="0"/>
                  <w:marTop w:val="0"/>
                  <w:marBottom w:val="0"/>
                  <w:divBdr>
                    <w:top w:val="none" w:sz="0" w:space="0" w:color="auto"/>
                    <w:left w:val="none" w:sz="0" w:space="0" w:color="auto"/>
                    <w:bottom w:val="none" w:sz="0" w:space="0" w:color="auto"/>
                    <w:right w:val="none" w:sz="0" w:space="0" w:color="auto"/>
                  </w:divBdr>
                  <w:divsChild>
                    <w:div w:id="493031805">
                      <w:marLeft w:val="0"/>
                      <w:marRight w:val="0"/>
                      <w:marTop w:val="0"/>
                      <w:marBottom w:val="0"/>
                      <w:divBdr>
                        <w:top w:val="none" w:sz="0" w:space="0" w:color="auto"/>
                        <w:left w:val="none" w:sz="0" w:space="0" w:color="auto"/>
                        <w:bottom w:val="none" w:sz="0" w:space="0" w:color="auto"/>
                        <w:right w:val="none" w:sz="0" w:space="0" w:color="auto"/>
                      </w:divBdr>
                    </w:div>
                  </w:divsChild>
                </w:div>
                <w:div w:id="1375354194">
                  <w:marLeft w:val="0"/>
                  <w:marRight w:val="0"/>
                  <w:marTop w:val="0"/>
                  <w:marBottom w:val="0"/>
                  <w:divBdr>
                    <w:top w:val="none" w:sz="0" w:space="0" w:color="auto"/>
                    <w:left w:val="none" w:sz="0" w:space="0" w:color="auto"/>
                    <w:bottom w:val="none" w:sz="0" w:space="0" w:color="auto"/>
                    <w:right w:val="none" w:sz="0" w:space="0" w:color="auto"/>
                  </w:divBdr>
                  <w:divsChild>
                    <w:div w:id="807629464">
                      <w:marLeft w:val="0"/>
                      <w:marRight w:val="0"/>
                      <w:marTop w:val="0"/>
                      <w:marBottom w:val="0"/>
                      <w:divBdr>
                        <w:top w:val="none" w:sz="0" w:space="0" w:color="auto"/>
                        <w:left w:val="none" w:sz="0" w:space="0" w:color="auto"/>
                        <w:bottom w:val="none" w:sz="0" w:space="0" w:color="auto"/>
                        <w:right w:val="none" w:sz="0" w:space="0" w:color="auto"/>
                      </w:divBdr>
                    </w:div>
                  </w:divsChild>
                </w:div>
                <w:div w:id="859469244">
                  <w:marLeft w:val="0"/>
                  <w:marRight w:val="0"/>
                  <w:marTop w:val="0"/>
                  <w:marBottom w:val="0"/>
                  <w:divBdr>
                    <w:top w:val="none" w:sz="0" w:space="0" w:color="auto"/>
                    <w:left w:val="none" w:sz="0" w:space="0" w:color="auto"/>
                    <w:bottom w:val="none" w:sz="0" w:space="0" w:color="auto"/>
                    <w:right w:val="none" w:sz="0" w:space="0" w:color="auto"/>
                  </w:divBdr>
                  <w:divsChild>
                    <w:div w:id="2137872308">
                      <w:marLeft w:val="0"/>
                      <w:marRight w:val="0"/>
                      <w:marTop w:val="0"/>
                      <w:marBottom w:val="0"/>
                      <w:divBdr>
                        <w:top w:val="none" w:sz="0" w:space="0" w:color="auto"/>
                        <w:left w:val="none" w:sz="0" w:space="0" w:color="auto"/>
                        <w:bottom w:val="none" w:sz="0" w:space="0" w:color="auto"/>
                        <w:right w:val="none" w:sz="0" w:space="0" w:color="auto"/>
                      </w:divBdr>
                    </w:div>
                  </w:divsChild>
                </w:div>
                <w:div w:id="14383729">
                  <w:marLeft w:val="0"/>
                  <w:marRight w:val="0"/>
                  <w:marTop w:val="0"/>
                  <w:marBottom w:val="0"/>
                  <w:divBdr>
                    <w:top w:val="none" w:sz="0" w:space="0" w:color="auto"/>
                    <w:left w:val="none" w:sz="0" w:space="0" w:color="auto"/>
                    <w:bottom w:val="none" w:sz="0" w:space="0" w:color="auto"/>
                    <w:right w:val="none" w:sz="0" w:space="0" w:color="auto"/>
                  </w:divBdr>
                  <w:divsChild>
                    <w:div w:id="1738935824">
                      <w:marLeft w:val="0"/>
                      <w:marRight w:val="0"/>
                      <w:marTop w:val="0"/>
                      <w:marBottom w:val="0"/>
                      <w:divBdr>
                        <w:top w:val="none" w:sz="0" w:space="0" w:color="auto"/>
                        <w:left w:val="none" w:sz="0" w:space="0" w:color="auto"/>
                        <w:bottom w:val="none" w:sz="0" w:space="0" w:color="auto"/>
                        <w:right w:val="none" w:sz="0" w:space="0" w:color="auto"/>
                      </w:divBdr>
                    </w:div>
                  </w:divsChild>
                </w:div>
                <w:div w:id="480729972">
                  <w:marLeft w:val="0"/>
                  <w:marRight w:val="0"/>
                  <w:marTop w:val="0"/>
                  <w:marBottom w:val="0"/>
                  <w:divBdr>
                    <w:top w:val="none" w:sz="0" w:space="0" w:color="auto"/>
                    <w:left w:val="none" w:sz="0" w:space="0" w:color="auto"/>
                    <w:bottom w:val="none" w:sz="0" w:space="0" w:color="auto"/>
                    <w:right w:val="none" w:sz="0" w:space="0" w:color="auto"/>
                  </w:divBdr>
                  <w:divsChild>
                    <w:div w:id="1785270674">
                      <w:marLeft w:val="0"/>
                      <w:marRight w:val="0"/>
                      <w:marTop w:val="0"/>
                      <w:marBottom w:val="0"/>
                      <w:divBdr>
                        <w:top w:val="none" w:sz="0" w:space="0" w:color="auto"/>
                        <w:left w:val="none" w:sz="0" w:space="0" w:color="auto"/>
                        <w:bottom w:val="none" w:sz="0" w:space="0" w:color="auto"/>
                        <w:right w:val="none" w:sz="0" w:space="0" w:color="auto"/>
                      </w:divBdr>
                    </w:div>
                  </w:divsChild>
                </w:div>
                <w:div w:id="1514610722">
                  <w:marLeft w:val="0"/>
                  <w:marRight w:val="0"/>
                  <w:marTop w:val="0"/>
                  <w:marBottom w:val="0"/>
                  <w:divBdr>
                    <w:top w:val="none" w:sz="0" w:space="0" w:color="auto"/>
                    <w:left w:val="none" w:sz="0" w:space="0" w:color="auto"/>
                    <w:bottom w:val="none" w:sz="0" w:space="0" w:color="auto"/>
                    <w:right w:val="none" w:sz="0" w:space="0" w:color="auto"/>
                  </w:divBdr>
                  <w:divsChild>
                    <w:div w:id="165290746">
                      <w:marLeft w:val="0"/>
                      <w:marRight w:val="0"/>
                      <w:marTop w:val="0"/>
                      <w:marBottom w:val="0"/>
                      <w:divBdr>
                        <w:top w:val="none" w:sz="0" w:space="0" w:color="auto"/>
                        <w:left w:val="none" w:sz="0" w:space="0" w:color="auto"/>
                        <w:bottom w:val="none" w:sz="0" w:space="0" w:color="auto"/>
                        <w:right w:val="none" w:sz="0" w:space="0" w:color="auto"/>
                      </w:divBdr>
                    </w:div>
                  </w:divsChild>
                </w:div>
                <w:div w:id="957835927">
                  <w:marLeft w:val="0"/>
                  <w:marRight w:val="0"/>
                  <w:marTop w:val="0"/>
                  <w:marBottom w:val="0"/>
                  <w:divBdr>
                    <w:top w:val="none" w:sz="0" w:space="0" w:color="auto"/>
                    <w:left w:val="none" w:sz="0" w:space="0" w:color="auto"/>
                    <w:bottom w:val="none" w:sz="0" w:space="0" w:color="auto"/>
                    <w:right w:val="none" w:sz="0" w:space="0" w:color="auto"/>
                  </w:divBdr>
                  <w:divsChild>
                    <w:div w:id="1555699778">
                      <w:marLeft w:val="0"/>
                      <w:marRight w:val="0"/>
                      <w:marTop w:val="0"/>
                      <w:marBottom w:val="0"/>
                      <w:divBdr>
                        <w:top w:val="none" w:sz="0" w:space="0" w:color="auto"/>
                        <w:left w:val="none" w:sz="0" w:space="0" w:color="auto"/>
                        <w:bottom w:val="none" w:sz="0" w:space="0" w:color="auto"/>
                        <w:right w:val="none" w:sz="0" w:space="0" w:color="auto"/>
                      </w:divBdr>
                    </w:div>
                  </w:divsChild>
                </w:div>
                <w:div w:id="1104226250">
                  <w:marLeft w:val="0"/>
                  <w:marRight w:val="0"/>
                  <w:marTop w:val="0"/>
                  <w:marBottom w:val="0"/>
                  <w:divBdr>
                    <w:top w:val="none" w:sz="0" w:space="0" w:color="auto"/>
                    <w:left w:val="none" w:sz="0" w:space="0" w:color="auto"/>
                    <w:bottom w:val="none" w:sz="0" w:space="0" w:color="auto"/>
                    <w:right w:val="none" w:sz="0" w:space="0" w:color="auto"/>
                  </w:divBdr>
                  <w:divsChild>
                    <w:div w:id="944923937">
                      <w:marLeft w:val="0"/>
                      <w:marRight w:val="0"/>
                      <w:marTop w:val="0"/>
                      <w:marBottom w:val="0"/>
                      <w:divBdr>
                        <w:top w:val="none" w:sz="0" w:space="0" w:color="auto"/>
                        <w:left w:val="none" w:sz="0" w:space="0" w:color="auto"/>
                        <w:bottom w:val="none" w:sz="0" w:space="0" w:color="auto"/>
                        <w:right w:val="none" w:sz="0" w:space="0" w:color="auto"/>
                      </w:divBdr>
                    </w:div>
                  </w:divsChild>
                </w:div>
                <w:div w:id="2059628376">
                  <w:marLeft w:val="0"/>
                  <w:marRight w:val="0"/>
                  <w:marTop w:val="0"/>
                  <w:marBottom w:val="0"/>
                  <w:divBdr>
                    <w:top w:val="none" w:sz="0" w:space="0" w:color="auto"/>
                    <w:left w:val="none" w:sz="0" w:space="0" w:color="auto"/>
                    <w:bottom w:val="none" w:sz="0" w:space="0" w:color="auto"/>
                    <w:right w:val="none" w:sz="0" w:space="0" w:color="auto"/>
                  </w:divBdr>
                  <w:divsChild>
                    <w:div w:id="262034317">
                      <w:marLeft w:val="0"/>
                      <w:marRight w:val="0"/>
                      <w:marTop w:val="0"/>
                      <w:marBottom w:val="0"/>
                      <w:divBdr>
                        <w:top w:val="none" w:sz="0" w:space="0" w:color="auto"/>
                        <w:left w:val="none" w:sz="0" w:space="0" w:color="auto"/>
                        <w:bottom w:val="none" w:sz="0" w:space="0" w:color="auto"/>
                        <w:right w:val="none" w:sz="0" w:space="0" w:color="auto"/>
                      </w:divBdr>
                    </w:div>
                  </w:divsChild>
                </w:div>
                <w:div w:id="69624596">
                  <w:marLeft w:val="0"/>
                  <w:marRight w:val="0"/>
                  <w:marTop w:val="0"/>
                  <w:marBottom w:val="0"/>
                  <w:divBdr>
                    <w:top w:val="none" w:sz="0" w:space="0" w:color="auto"/>
                    <w:left w:val="none" w:sz="0" w:space="0" w:color="auto"/>
                    <w:bottom w:val="none" w:sz="0" w:space="0" w:color="auto"/>
                    <w:right w:val="none" w:sz="0" w:space="0" w:color="auto"/>
                  </w:divBdr>
                  <w:divsChild>
                    <w:div w:id="679508197">
                      <w:marLeft w:val="0"/>
                      <w:marRight w:val="0"/>
                      <w:marTop w:val="0"/>
                      <w:marBottom w:val="0"/>
                      <w:divBdr>
                        <w:top w:val="none" w:sz="0" w:space="0" w:color="auto"/>
                        <w:left w:val="none" w:sz="0" w:space="0" w:color="auto"/>
                        <w:bottom w:val="none" w:sz="0" w:space="0" w:color="auto"/>
                        <w:right w:val="none" w:sz="0" w:space="0" w:color="auto"/>
                      </w:divBdr>
                    </w:div>
                  </w:divsChild>
                </w:div>
                <w:div w:id="1426685201">
                  <w:marLeft w:val="0"/>
                  <w:marRight w:val="0"/>
                  <w:marTop w:val="0"/>
                  <w:marBottom w:val="0"/>
                  <w:divBdr>
                    <w:top w:val="none" w:sz="0" w:space="0" w:color="auto"/>
                    <w:left w:val="none" w:sz="0" w:space="0" w:color="auto"/>
                    <w:bottom w:val="none" w:sz="0" w:space="0" w:color="auto"/>
                    <w:right w:val="none" w:sz="0" w:space="0" w:color="auto"/>
                  </w:divBdr>
                  <w:divsChild>
                    <w:div w:id="691152938">
                      <w:marLeft w:val="0"/>
                      <w:marRight w:val="0"/>
                      <w:marTop w:val="0"/>
                      <w:marBottom w:val="0"/>
                      <w:divBdr>
                        <w:top w:val="none" w:sz="0" w:space="0" w:color="auto"/>
                        <w:left w:val="none" w:sz="0" w:space="0" w:color="auto"/>
                        <w:bottom w:val="none" w:sz="0" w:space="0" w:color="auto"/>
                        <w:right w:val="none" w:sz="0" w:space="0" w:color="auto"/>
                      </w:divBdr>
                    </w:div>
                  </w:divsChild>
                </w:div>
                <w:div w:id="450442205">
                  <w:marLeft w:val="0"/>
                  <w:marRight w:val="0"/>
                  <w:marTop w:val="0"/>
                  <w:marBottom w:val="0"/>
                  <w:divBdr>
                    <w:top w:val="none" w:sz="0" w:space="0" w:color="auto"/>
                    <w:left w:val="none" w:sz="0" w:space="0" w:color="auto"/>
                    <w:bottom w:val="none" w:sz="0" w:space="0" w:color="auto"/>
                    <w:right w:val="none" w:sz="0" w:space="0" w:color="auto"/>
                  </w:divBdr>
                  <w:divsChild>
                    <w:div w:id="522785734">
                      <w:marLeft w:val="0"/>
                      <w:marRight w:val="0"/>
                      <w:marTop w:val="0"/>
                      <w:marBottom w:val="0"/>
                      <w:divBdr>
                        <w:top w:val="none" w:sz="0" w:space="0" w:color="auto"/>
                        <w:left w:val="none" w:sz="0" w:space="0" w:color="auto"/>
                        <w:bottom w:val="none" w:sz="0" w:space="0" w:color="auto"/>
                        <w:right w:val="none" w:sz="0" w:space="0" w:color="auto"/>
                      </w:divBdr>
                    </w:div>
                  </w:divsChild>
                </w:div>
                <w:div w:id="1468425678">
                  <w:marLeft w:val="0"/>
                  <w:marRight w:val="0"/>
                  <w:marTop w:val="0"/>
                  <w:marBottom w:val="0"/>
                  <w:divBdr>
                    <w:top w:val="none" w:sz="0" w:space="0" w:color="auto"/>
                    <w:left w:val="none" w:sz="0" w:space="0" w:color="auto"/>
                    <w:bottom w:val="none" w:sz="0" w:space="0" w:color="auto"/>
                    <w:right w:val="none" w:sz="0" w:space="0" w:color="auto"/>
                  </w:divBdr>
                  <w:divsChild>
                    <w:div w:id="843932811">
                      <w:marLeft w:val="0"/>
                      <w:marRight w:val="0"/>
                      <w:marTop w:val="0"/>
                      <w:marBottom w:val="0"/>
                      <w:divBdr>
                        <w:top w:val="none" w:sz="0" w:space="0" w:color="auto"/>
                        <w:left w:val="none" w:sz="0" w:space="0" w:color="auto"/>
                        <w:bottom w:val="none" w:sz="0" w:space="0" w:color="auto"/>
                        <w:right w:val="none" w:sz="0" w:space="0" w:color="auto"/>
                      </w:divBdr>
                    </w:div>
                  </w:divsChild>
                </w:div>
                <w:div w:id="1305745012">
                  <w:marLeft w:val="0"/>
                  <w:marRight w:val="0"/>
                  <w:marTop w:val="0"/>
                  <w:marBottom w:val="0"/>
                  <w:divBdr>
                    <w:top w:val="none" w:sz="0" w:space="0" w:color="auto"/>
                    <w:left w:val="none" w:sz="0" w:space="0" w:color="auto"/>
                    <w:bottom w:val="none" w:sz="0" w:space="0" w:color="auto"/>
                    <w:right w:val="none" w:sz="0" w:space="0" w:color="auto"/>
                  </w:divBdr>
                  <w:divsChild>
                    <w:div w:id="1221281662">
                      <w:marLeft w:val="0"/>
                      <w:marRight w:val="0"/>
                      <w:marTop w:val="0"/>
                      <w:marBottom w:val="0"/>
                      <w:divBdr>
                        <w:top w:val="none" w:sz="0" w:space="0" w:color="auto"/>
                        <w:left w:val="none" w:sz="0" w:space="0" w:color="auto"/>
                        <w:bottom w:val="none" w:sz="0" w:space="0" w:color="auto"/>
                        <w:right w:val="none" w:sz="0" w:space="0" w:color="auto"/>
                      </w:divBdr>
                    </w:div>
                  </w:divsChild>
                </w:div>
                <w:div w:id="1430083530">
                  <w:marLeft w:val="0"/>
                  <w:marRight w:val="0"/>
                  <w:marTop w:val="0"/>
                  <w:marBottom w:val="0"/>
                  <w:divBdr>
                    <w:top w:val="none" w:sz="0" w:space="0" w:color="auto"/>
                    <w:left w:val="none" w:sz="0" w:space="0" w:color="auto"/>
                    <w:bottom w:val="none" w:sz="0" w:space="0" w:color="auto"/>
                    <w:right w:val="none" w:sz="0" w:space="0" w:color="auto"/>
                  </w:divBdr>
                  <w:divsChild>
                    <w:div w:id="1823035600">
                      <w:marLeft w:val="0"/>
                      <w:marRight w:val="0"/>
                      <w:marTop w:val="0"/>
                      <w:marBottom w:val="0"/>
                      <w:divBdr>
                        <w:top w:val="none" w:sz="0" w:space="0" w:color="auto"/>
                        <w:left w:val="none" w:sz="0" w:space="0" w:color="auto"/>
                        <w:bottom w:val="none" w:sz="0" w:space="0" w:color="auto"/>
                        <w:right w:val="none" w:sz="0" w:space="0" w:color="auto"/>
                      </w:divBdr>
                    </w:div>
                  </w:divsChild>
                </w:div>
                <w:div w:id="304239221">
                  <w:marLeft w:val="0"/>
                  <w:marRight w:val="0"/>
                  <w:marTop w:val="0"/>
                  <w:marBottom w:val="0"/>
                  <w:divBdr>
                    <w:top w:val="none" w:sz="0" w:space="0" w:color="auto"/>
                    <w:left w:val="none" w:sz="0" w:space="0" w:color="auto"/>
                    <w:bottom w:val="none" w:sz="0" w:space="0" w:color="auto"/>
                    <w:right w:val="none" w:sz="0" w:space="0" w:color="auto"/>
                  </w:divBdr>
                  <w:divsChild>
                    <w:div w:id="349840006">
                      <w:marLeft w:val="0"/>
                      <w:marRight w:val="0"/>
                      <w:marTop w:val="0"/>
                      <w:marBottom w:val="0"/>
                      <w:divBdr>
                        <w:top w:val="none" w:sz="0" w:space="0" w:color="auto"/>
                        <w:left w:val="none" w:sz="0" w:space="0" w:color="auto"/>
                        <w:bottom w:val="none" w:sz="0" w:space="0" w:color="auto"/>
                        <w:right w:val="none" w:sz="0" w:space="0" w:color="auto"/>
                      </w:divBdr>
                    </w:div>
                  </w:divsChild>
                </w:div>
                <w:div w:id="2137064901">
                  <w:marLeft w:val="0"/>
                  <w:marRight w:val="0"/>
                  <w:marTop w:val="0"/>
                  <w:marBottom w:val="0"/>
                  <w:divBdr>
                    <w:top w:val="none" w:sz="0" w:space="0" w:color="auto"/>
                    <w:left w:val="none" w:sz="0" w:space="0" w:color="auto"/>
                    <w:bottom w:val="none" w:sz="0" w:space="0" w:color="auto"/>
                    <w:right w:val="none" w:sz="0" w:space="0" w:color="auto"/>
                  </w:divBdr>
                  <w:divsChild>
                    <w:div w:id="44260388">
                      <w:marLeft w:val="0"/>
                      <w:marRight w:val="0"/>
                      <w:marTop w:val="0"/>
                      <w:marBottom w:val="0"/>
                      <w:divBdr>
                        <w:top w:val="none" w:sz="0" w:space="0" w:color="auto"/>
                        <w:left w:val="none" w:sz="0" w:space="0" w:color="auto"/>
                        <w:bottom w:val="none" w:sz="0" w:space="0" w:color="auto"/>
                        <w:right w:val="none" w:sz="0" w:space="0" w:color="auto"/>
                      </w:divBdr>
                    </w:div>
                  </w:divsChild>
                </w:div>
                <w:div w:id="64955147">
                  <w:marLeft w:val="0"/>
                  <w:marRight w:val="0"/>
                  <w:marTop w:val="0"/>
                  <w:marBottom w:val="0"/>
                  <w:divBdr>
                    <w:top w:val="none" w:sz="0" w:space="0" w:color="auto"/>
                    <w:left w:val="none" w:sz="0" w:space="0" w:color="auto"/>
                    <w:bottom w:val="none" w:sz="0" w:space="0" w:color="auto"/>
                    <w:right w:val="none" w:sz="0" w:space="0" w:color="auto"/>
                  </w:divBdr>
                  <w:divsChild>
                    <w:div w:id="1382824334">
                      <w:marLeft w:val="0"/>
                      <w:marRight w:val="0"/>
                      <w:marTop w:val="0"/>
                      <w:marBottom w:val="0"/>
                      <w:divBdr>
                        <w:top w:val="none" w:sz="0" w:space="0" w:color="auto"/>
                        <w:left w:val="none" w:sz="0" w:space="0" w:color="auto"/>
                        <w:bottom w:val="none" w:sz="0" w:space="0" w:color="auto"/>
                        <w:right w:val="none" w:sz="0" w:space="0" w:color="auto"/>
                      </w:divBdr>
                    </w:div>
                  </w:divsChild>
                </w:div>
                <w:div w:id="1395741249">
                  <w:marLeft w:val="0"/>
                  <w:marRight w:val="0"/>
                  <w:marTop w:val="0"/>
                  <w:marBottom w:val="0"/>
                  <w:divBdr>
                    <w:top w:val="none" w:sz="0" w:space="0" w:color="auto"/>
                    <w:left w:val="none" w:sz="0" w:space="0" w:color="auto"/>
                    <w:bottom w:val="none" w:sz="0" w:space="0" w:color="auto"/>
                    <w:right w:val="none" w:sz="0" w:space="0" w:color="auto"/>
                  </w:divBdr>
                  <w:divsChild>
                    <w:div w:id="1615093238">
                      <w:marLeft w:val="0"/>
                      <w:marRight w:val="0"/>
                      <w:marTop w:val="0"/>
                      <w:marBottom w:val="0"/>
                      <w:divBdr>
                        <w:top w:val="none" w:sz="0" w:space="0" w:color="auto"/>
                        <w:left w:val="none" w:sz="0" w:space="0" w:color="auto"/>
                        <w:bottom w:val="none" w:sz="0" w:space="0" w:color="auto"/>
                        <w:right w:val="none" w:sz="0" w:space="0" w:color="auto"/>
                      </w:divBdr>
                    </w:div>
                  </w:divsChild>
                </w:div>
                <w:div w:id="2090037173">
                  <w:marLeft w:val="0"/>
                  <w:marRight w:val="0"/>
                  <w:marTop w:val="0"/>
                  <w:marBottom w:val="0"/>
                  <w:divBdr>
                    <w:top w:val="none" w:sz="0" w:space="0" w:color="auto"/>
                    <w:left w:val="none" w:sz="0" w:space="0" w:color="auto"/>
                    <w:bottom w:val="none" w:sz="0" w:space="0" w:color="auto"/>
                    <w:right w:val="none" w:sz="0" w:space="0" w:color="auto"/>
                  </w:divBdr>
                  <w:divsChild>
                    <w:div w:id="450636065">
                      <w:marLeft w:val="0"/>
                      <w:marRight w:val="0"/>
                      <w:marTop w:val="0"/>
                      <w:marBottom w:val="0"/>
                      <w:divBdr>
                        <w:top w:val="none" w:sz="0" w:space="0" w:color="auto"/>
                        <w:left w:val="none" w:sz="0" w:space="0" w:color="auto"/>
                        <w:bottom w:val="none" w:sz="0" w:space="0" w:color="auto"/>
                        <w:right w:val="none" w:sz="0" w:space="0" w:color="auto"/>
                      </w:divBdr>
                    </w:div>
                  </w:divsChild>
                </w:div>
                <w:div w:id="1405832020">
                  <w:marLeft w:val="0"/>
                  <w:marRight w:val="0"/>
                  <w:marTop w:val="0"/>
                  <w:marBottom w:val="0"/>
                  <w:divBdr>
                    <w:top w:val="none" w:sz="0" w:space="0" w:color="auto"/>
                    <w:left w:val="none" w:sz="0" w:space="0" w:color="auto"/>
                    <w:bottom w:val="none" w:sz="0" w:space="0" w:color="auto"/>
                    <w:right w:val="none" w:sz="0" w:space="0" w:color="auto"/>
                  </w:divBdr>
                  <w:divsChild>
                    <w:div w:id="339507097">
                      <w:marLeft w:val="0"/>
                      <w:marRight w:val="0"/>
                      <w:marTop w:val="0"/>
                      <w:marBottom w:val="0"/>
                      <w:divBdr>
                        <w:top w:val="none" w:sz="0" w:space="0" w:color="auto"/>
                        <w:left w:val="none" w:sz="0" w:space="0" w:color="auto"/>
                        <w:bottom w:val="none" w:sz="0" w:space="0" w:color="auto"/>
                        <w:right w:val="none" w:sz="0" w:space="0" w:color="auto"/>
                      </w:divBdr>
                    </w:div>
                  </w:divsChild>
                </w:div>
                <w:div w:id="1249533901">
                  <w:marLeft w:val="0"/>
                  <w:marRight w:val="0"/>
                  <w:marTop w:val="0"/>
                  <w:marBottom w:val="0"/>
                  <w:divBdr>
                    <w:top w:val="none" w:sz="0" w:space="0" w:color="auto"/>
                    <w:left w:val="none" w:sz="0" w:space="0" w:color="auto"/>
                    <w:bottom w:val="none" w:sz="0" w:space="0" w:color="auto"/>
                    <w:right w:val="none" w:sz="0" w:space="0" w:color="auto"/>
                  </w:divBdr>
                  <w:divsChild>
                    <w:div w:id="1867401807">
                      <w:marLeft w:val="0"/>
                      <w:marRight w:val="0"/>
                      <w:marTop w:val="0"/>
                      <w:marBottom w:val="0"/>
                      <w:divBdr>
                        <w:top w:val="none" w:sz="0" w:space="0" w:color="auto"/>
                        <w:left w:val="none" w:sz="0" w:space="0" w:color="auto"/>
                        <w:bottom w:val="none" w:sz="0" w:space="0" w:color="auto"/>
                        <w:right w:val="none" w:sz="0" w:space="0" w:color="auto"/>
                      </w:divBdr>
                    </w:div>
                  </w:divsChild>
                </w:div>
                <w:div w:id="1982467574">
                  <w:marLeft w:val="0"/>
                  <w:marRight w:val="0"/>
                  <w:marTop w:val="0"/>
                  <w:marBottom w:val="0"/>
                  <w:divBdr>
                    <w:top w:val="none" w:sz="0" w:space="0" w:color="auto"/>
                    <w:left w:val="none" w:sz="0" w:space="0" w:color="auto"/>
                    <w:bottom w:val="none" w:sz="0" w:space="0" w:color="auto"/>
                    <w:right w:val="none" w:sz="0" w:space="0" w:color="auto"/>
                  </w:divBdr>
                  <w:divsChild>
                    <w:div w:id="1571692736">
                      <w:marLeft w:val="0"/>
                      <w:marRight w:val="0"/>
                      <w:marTop w:val="0"/>
                      <w:marBottom w:val="0"/>
                      <w:divBdr>
                        <w:top w:val="none" w:sz="0" w:space="0" w:color="auto"/>
                        <w:left w:val="none" w:sz="0" w:space="0" w:color="auto"/>
                        <w:bottom w:val="none" w:sz="0" w:space="0" w:color="auto"/>
                        <w:right w:val="none" w:sz="0" w:space="0" w:color="auto"/>
                      </w:divBdr>
                    </w:div>
                  </w:divsChild>
                </w:div>
                <w:div w:id="915629902">
                  <w:marLeft w:val="0"/>
                  <w:marRight w:val="0"/>
                  <w:marTop w:val="0"/>
                  <w:marBottom w:val="0"/>
                  <w:divBdr>
                    <w:top w:val="none" w:sz="0" w:space="0" w:color="auto"/>
                    <w:left w:val="none" w:sz="0" w:space="0" w:color="auto"/>
                    <w:bottom w:val="none" w:sz="0" w:space="0" w:color="auto"/>
                    <w:right w:val="none" w:sz="0" w:space="0" w:color="auto"/>
                  </w:divBdr>
                  <w:divsChild>
                    <w:div w:id="786890903">
                      <w:marLeft w:val="0"/>
                      <w:marRight w:val="0"/>
                      <w:marTop w:val="0"/>
                      <w:marBottom w:val="0"/>
                      <w:divBdr>
                        <w:top w:val="none" w:sz="0" w:space="0" w:color="auto"/>
                        <w:left w:val="none" w:sz="0" w:space="0" w:color="auto"/>
                        <w:bottom w:val="none" w:sz="0" w:space="0" w:color="auto"/>
                        <w:right w:val="none" w:sz="0" w:space="0" w:color="auto"/>
                      </w:divBdr>
                    </w:div>
                  </w:divsChild>
                </w:div>
                <w:div w:id="142048859">
                  <w:marLeft w:val="0"/>
                  <w:marRight w:val="0"/>
                  <w:marTop w:val="0"/>
                  <w:marBottom w:val="0"/>
                  <w:divBdr>
                    <w:top w:val="none" w:sz="0" w:space="0" w:color="auto"/>
                    <w:left w:val="none" w:sz="0" w:space="0" w:color="auto"/>
                    <w:bottom w:val="none" w:sz="0" w:space="0" w:color="auto"/>
                    <w:right w:val="none" w:sz="0" w:space="0" w:color="auto"/>
                  </w:divBdr>
                  <w:divsChild>
                    <w:div w:id="975835094">
                      <w:marLeft w:val="0"/>
                      <w:marRight w:val="0"/>
                      <w:marTop w:val="0"/>
                      <w:marBottom w:val="0"/>
                      <w:divBdr>
                        <w:top w:val="none" w:sz="0" w:space="0" w:color="auto"/>
                        <w:left w:val="none" w:sz="0" w:space="0" w:color="auto"/>
                        <w:bottom w:val="none" w:sz="0" w:space="0" w:color="auto"/>
                        <w:right w:val="none" w:sz="0" w:space="0" w:color="auto"/>
                      </w:divBdr>
                    </w:div>
                  </w:divsChild>
                </w:div>
                <w:div w:id="2076974309">
                  <w:marLeft w:val="0"/>
                  <w:marRight w:val="0"/>
                  <w:marTop w:val="0"/>
                  <w:marBottom w:val="0"/>
                  <w:divBdr>
                    <w:top w:val="none" w:sz="0" w:space="0" w:color="auto"/>
                    <w:left w:val="none" w:sz="0" w:space="0" w:color="auto"/>
                    <w:bottom w:val="none" w:sz="0" w:space="0" w:color="auto"/>
                    <w:right w:val="none" w:sz="0" w:space="0" w:color="auto"/>
                  </w:divBdr>
                  <w:divsChild>
                    <w:div w:id="177624587">
                      <w:marLeft w:val="0"/>
                      <w:marRight w:val="0"/>
                      <w:marTop w:val="0"/>
                      <w:marBottom w:val="0"/>
                      <w:divBdr>
                        <w:top w:val="none" w:sz="0" w:space="0" w:color="auto"/>
                        <w:left w:val="none" w:sz="0" w:space="0" w:color="auto"/>
                        <w:bottom w:val="none" w:sz="0" w:space="0" w:color="auto"/>
                        <w:right w:val="none" w:sz="0" w:space="0" w:color="auto"/>
                      </w:divBdr>
                    </w:div>
                  </w:divsChild>
                </w:div>
                <w:div w:id="615795473">
                  <w:marLeft w:val="0"/>
                  <w:marRight w:val="0"/>
                  <w:marTop w:val="0"/>
                  <w:marBottom w:val="0"/>
                  <w:divBdr>
                    <w:top w:val="none" w:sz="0" w:space="0" w:color="auto"/>
                    <w:left w:val="none" w:sz="0" w:space="0" w:color="auto"/>
                    <w:bottom w:val="none" w:sz="0" w:space="0" w:color="auto"/>
                    <w:right w:val="none" w:sz="0" w:space="0" w:color="auto"/>
                  </w:divBdr>
                  <w:divsChild>
                    <w:div w:id="312417323">
                      <w:marLeft w:val="0"/>
                      <w:marRight w:val="0"/>
                      <w:marTop w:val="0"/>
                      <w:marBottom w:val="0"/>
                      <w:divBdr>
                        <w:top w:val="none" w:sz="0" w:space="0" w:color="auto"/>
                        <w:left w:val="none" w:sz="0" w:space="0" w:color="auto"/>
                        <w:bottom w:val="none" w:sz="0" w:space="0" w:color="auto"/>
                        <w:right w:val="none" w:sz="0" w:space="0" w:color="auto"/>
                      </w:divBdr>
                    </w:div>
                  </w:divsChild>
                </w:div>
                <w:div w:id="1980958112">
                  <w:marLeft w:val="0"/>
                  <w:marRight w:val="0"/>
                  <w:marTop w:val="0"/>
                  <w:marBottom w:val="0"/>
                  <w:divBdr>
                    <w:top w:val="none" w:sz="0" w:space="0" w:color="auto"/>
                    <w:left w:val="none" w:sz="0" w:space="0" w:color="auto"/>
                    <w:bottom w:val="none" w:sz="0" w:space="0" w:color="auto"/>
                    <w:right w:val="none" w:sz="0" w:space="0" w:color="auto"/>
                  </w:divBdr>
                  <w:divsChild>
                    <w:div w:id="1614088823">
                      <w:marLeft w:val="0"/>
                      <w:marRight w:val="0"/>
                      <w:marTop w:val="0"/>
                      <w:marBottom w:val="0"/>
                      <w:divBdr>
                        <w:top w:val="none" w:sz="0" w:space="0" w:color="auto"/>
                        <w:left w:val="none" w:sz="0" w:space="0" w:color="auto"/>
                        <w:bottom w:val="none" w:sz="0" w:space="0" w:color="auto"/>
                        <w:right w:val="none" w:sz="0" w:space="0" w:color="auto"/>
                      </w:divBdr>
                    </w:div>
                  </w:divsChild>
                </w:div>
                <w:div w:id="1055197824">
                  <w:marLeft w:val="0"/>
                  <w:marRight w:val="0"/>
                  <w:marTop w:val="0"/>
                  <w:marBottom w:val="0"/>
                  <w:divBdr>
                    <w:top w:val="none" w:sz="0" w:space="0" w:color="auto"/>
                    <w:left w:val="none" w:sz="0" w:space="0" w:color="auto"/>
                    <w:bottom w:val="none" w:sz="0" w:space="0" w:color="auto"/>
                    <w:right w:val="none" w:sz="0" w:space="0" w:color="auto"/>
                  </w:divBdr>
                  <w:divsChild>
                    <w:div w:id="1521314655">
                      <w:marLeft w:val="0"/>
                      <w:marRight w:val="0"/>
                      <w:marTop w:val="0"/>
                      <w:marBottom w:val="0"/>
                      <w:divBdr>
                        <w:top w:val="none" w:sz="0" w:space="0" w:color="auto"/>
                        <w:left w:val="none" w:sz="0" w:space="0" w:color="auto"/>
                        <w:bottom w:val="none" w:sz="0" w:space="0" w:color="auto"/>
                        <w:right w:val="none" w:sz="0" w:space="0" w:color="auto"/>
                      </w:divBdr>
                    </w:div>
                  </w:divsChild>
                </w:div>
                <w:div w:id="1604846884">
                  <w:marLeft w:val="0"/>
                  <w:marRight w:val="0"/>
                  <w:marTop w:val="0"/>
                  <w:marBottom w:val="0"/>
                  <w:divBdr>
                    <w:top w:val="none" w:sz="0" w:space="0" w:color="auto"/>
                    <w:left w:val="none" w:sz="0" w:space="0" w:color="auto"/>
                    <w:bottom w:val="none" w:sz="0" w:space="0" w:color="auto"/>
                    <w:right w:val="none" w:sz="0" w:space="0" w:color="auto"/>
                  </w:divBdr>
                  <w:divsChild>
                    <w:div w:id="1304850626">
                      <w:marLeft w:val="0"/>
                      <w:marRight w:val="0"/>
                      <w:marTop w:val="0"/>
                      <w:marBottom w:val="0"/>
                      <w:divBdr>
                        <w:top w:val="none" w:sz="0" w:space="0" w:color="auto"/>
                        <w:left w:val="none" w:sz="0" w:space="0" w:color="auto"/>
                        <w:bottom w:val="none" w:sz="0" w:space="0" w:color="auto"/>
                        <w:right w:val="none" w:sz="0" w:space="0" w:color="auto"/>
                      </w:divBdr>
                    </w:div>
                  </w:divsChild>
                </w:div>
                <w:div w:id="1195656916">
                  <w:marLeft w:val="0"/>
                  <w:marRight w:val="0"/>
                  <w:marTop w:val="0"/>
                  <w:marBottom w:val="0"/>
                  <w:divBdr>
                    <w:top w:val="none" w:sz="0" w:space="0" w:color="auto"/>
                    <w:left w:val="none" w:sz="0" w:space="0" w:color="auto"/>
                    <w:bottom w:val="none" w:sz="0" w:space="0" w:color="auto"/>
                    <w:right w:val="none" w:sz="0" w:space="0" w:color="auto"/>
                  </w:divBdr>
                  <w:divsChild>
                    <w:div w:id="1012878573">
                      <w:marLeft w:val="0"/>
                      <w:marRight w:val="0"/>
                      <w:marTop w:val="0"/>
                      <w:marBottom w:val="0"/>
                      <w:divBdr>
                        <w:top w:val="none" w:sz="0" w:space="0" w:color="auto"/>
                        <w:left w:val="none" w:sz="0" w:space="0" w:color="auto"/>
                        <w:bottom w:val="none" w:sz="0" w:space="0" w:color="auto"/>
                        <w:right w:val="none" w:sz="0" w:space="0" w:color="auto"/>
                      </w:divBdr>
                    </w:div>
                  </w:divsChild>
                </w:div>
                <w:div w:id="1308171776">
                  <w:marLeft w:val="0"/>
                  <w:marRight w:val="0"/>
                  <w:marTop w:val="0"/>
                  <w:marBottom w:val="0"/>
                  <w:divBdr>
                    <w:top w:val="none" w:sz="0" w:space="0" w:color="auto"/>
                    <w:left w:val="none" w:sz="0" w:space="0" w:color="auto"/>
                    <w:bottom w:val="none" w:sz="0" w:space="0" w:color="auto"/>
                    <w:right w:val="none" w:sz="0" w:space="0" w:color="auto"/>
                  </w:divBdr>
                  <w:divsChild>
                    <w:div w:id="1172985394">
                      <w:marLeft w:val="0"/>
                      <w:marRight w:val="0"/>
                      <w:marTop w:val="0"/>
                      <w:marBottom w:val="0"/>
                      <w:divBdr>
                        <w:top w:val="none" w:sz="0" w:space="0" w:color="auto"/>
                        <w:left w:val="none" w:sz="0" w:space="0" w:color="auto"/>
                        <w:bottom w:val="none" w:sz="0" w:space="0" w:color="auto"/>
                        <w:right w:val="none" w:sz="0" w:space="0" w:color="auto"/>
                      </w:divBdr>
                    </w:div>
                  </w:divsChild>
                </w:div>
                <w:div w:id="2082174576">
                  <w:marLeft w:val="0"/>
                  <w:marRight w:val="0"/>
                  <w:marTop w:val="0"/>
                  <w:marBottom w:val="0"/>
                  <w:divBdr>
                    <w:top w:val="none" w:sz="0" w:space="0" w:color="auto"/>
                    <w:left w:val="none" w:sz="0" w:space="0" w:color="auto"/>
                    <w:bottom w:val="none" w:sz="0" w:space="0" w:color="auto"/>
                    <w:right w:val="none" w:sz="0" w:space="0" w:color="auto"/>
                  </w:divBdr>
                  <w:divsChild>
                    <w:div w:id="1911648140">
                      <w:marLeft w:val="0"/>
                      <w:marRight w:val="0"/>
                      <w:marTop w:val="0"/>
                      <w:marBottom w:val="0"/>
                      <w:divBdr>
                        <w:top w:val="none" w:sz="0" w:space="0" w:color="auto"/>
                        <w:left w:val="none" w:sz="0" w:space="0" w:color="auto"/>
                        <w:bottom w:val="none" w:sz="0" w:space="0" w:color="auto"/>
                        <w:right w:val="none" w:sz="0" w:space="0" w:color="auto"/>
                      </w:divBdr>
                    </w:div>
                  </w:divsChild>
                </w:div>
                <w:div w:id="922684589">
                  <w:marLeft w:val="0"/>
                  <w:marRight w:val="0"/>
                  <w:marTop w:val="0"/>
                  <w:marBottom w:val="0"/>
                  <w:divBdr>
                    <w:top w:val="none" w:sz="0" w:space="0" w:color="auto"/>
                    <w:left w:val="none" w:sz="0" w:space="0" w:color="auto"/>
                    <w:bottom w:val="none" w:sz="0" w:space="0" w:color="auto"/>
                    <w:right w:val="none" w:sz="0" w:space="0" w:color="auto"/>
                  </w:divBdr>
                  <w:divsChild>
                    <w:div w:id="1284192248">
                      <w:marLeft w:val="0"/>
                      <w:marRight w:val="0"/>
                      <w:marTop w:val="0"/>
                      <w:marBottom w:val="0"/>
                      <w:divBdr>
                        <w:top w:val="none" w:sz="0" w:space="0" w:color="auto"/>
                        <w:left w:val="none" w:sz="0" w:space="0" w:color="auto"/>
                        <w:bottom w:val="none" w:sz="0" w:space="0" w:color="auto"/>
                        <w:right w:val="none" w:sz="0" w:space="0" w:color="auto"/>
                      </w:divBdr>
                    </w:div>
                  </w:divsChild>
                </w:div>
                <w:div w:id="1141538746">
                  <w:marLeft w:val="0"/>
                  <w:marRight w:val="0"/>
                  <w:marTop w:val="0"/>
                  <w:marBottom w:val="0"/>
                  <w:divBdr>
                    <w:top w:val="none" w:sz="0" w:space="0" w:color="auto"/>
                    <w:left w:val="none" w:sz="0" w:space="0" w:color="auto"/>
                    <w:bottom w:val="none" w:sz="0" w:space="0" w:color="auto"/>
                    <w:right w:val="none" w:sz="0" w:space="0" w:color="auto"/>
                  </w:divBdr>
                  <w:divsChild>
                    <w:div w:id="1653219105">
                      <w:marLeft w:val="0"/>
                      <w:marRight w:val="0"/>
                      <w:marTop w:val="0"/>
                      <w:marBottom w:val="0"/>
                      <w:divBdr>
                        <w:top w:val="none" w:sz="0" w:space="0" w:color="auto"/>
                        <w:left w:val="none" w:sz="0" w:space="0" w:color="auto"/>
                        <w:bottom w:val="none" w:sz="0" w:space="0" w:color="auto"/>
                        <w:right w:val="none" w:sz="0" w:space="0" w:color="auto"/>
                      </w:divBdr>
                    </w:div>
                  </w:divsChild>
                </w:div>
                <w:div w:id="252469325">
                  <w:marLeft w:val="0"/>
                  <w:marRight w:val="0"/>
                  <w:marTop w:val="0"/>
                  <w:marBottom w:val="0"/>
                  <w:divBdr>
                    <w:top w:val="none" w:sz="0" w:space="0" w:color="auto"/>
                    <w:left w:val="none" w:sz="0" w:space="0" w:color="auto"/>
                    <w:bottom w:val="none" w:sz="0" w:space="0" w:color="auto"/>
                    <w:right w:val="none" w:sz="0" w:space="0" w:color="auto"/>
                  </w:divBdr>
                  <w:divsChild>
                    <w:div w:id="843784558">
                      <w:marLeft w:val="0"/>
                      <w:marRight w:val="0"/>
                      <w:marTop w:val="0"/>
                      <w:marBottom w:val="0"/>
                      <w:divBdr>
                        <w:top w:val="none" w:sz="0" w:space="0" w:color="auto"/>
                        <w:left w:val="none" w:sz="0" w:space="0" w:color="auto"/>
                        <w:bottom w:val="none" w:sz="0" w:space="0" w:color="auto"/>
                        <w:right w:val="none" w:sz="0" w:space="0" w:color="auto"/>
                      </w:divBdr>
                    </w:div>
                  </w:divsChild>
                </w:div>
                <w:div w:id="1372799077">
                  <w:marLeft w:val="0"/>
                  <w:marRight w:val="0"/>
                  <w:marTop w:val="0"/>
                  <w:marBottom w:val="0"/>
                  <w:divBdr>
                    <w:top w:val="none" w:sz="0" w:space="0" w:color="auto"/>
                    <w:left w:val="none" w:sz="0" w:space="0" w:color="auto"/>
                    <w:bottom w:val="none" w:sz="0" w:space="0" w:color="auto"/>
                    <w:right w:val="none" w:sz="0" w:space="0" w:color="auto"/>
                  </w:divBdr>
                  <w:divsChild>
                    <w:div w:id="221257762">
                      <w:marLeft w:val="0"/>
                      <w:marRight w:val="0"/>
                      <w:marTop w:val="0"/>
                      <w:marBottom w:val="0"/>
                      <w:divBdr>
                        <w:top w:val="none" w:sz="0" w:space="0" w:color="auto"/>
                        <w:left w:val="none" w:sz="0" w:space="0" w:color="auto"/>
                        <w:bottom w:val="none" w:sz="0" w:space="0" w:color="auto"/>
                        <w:right w:val="none" w:sz="0" w:space="0" w:color="auto"/>
                      </w:divBdr>
                    </w:div>
                  </w:divsChild>
                </w:div>
                <w:div w:id="1263757601">
                  <w:marLeft w:val="0"/>
                  <w:marRight w:val="0"/>
                  <w:marTop w:val="0"/>
                  <w:marBottom w:val="0"/>
                  <w:divBdr>
                    <w:top w:val="none" w:sz="0" w:space="0" w:color="auto"/>
                    <w:left w:val="none" w:sz="0" w:space="0" w:color="auto"/>
                    <w:bottom w:val="none" w:sz="0" w:space="0" w:color="auto"/>
                    <w:right w:val="none" w:sz="0" w:space="0" w:color="auto"/>
                  </w:divBdr>
                  <w:divsChild>
                    <w:div w:id="209270990">
                      <w:marLeft w:val="0"/>
                      <w:marRight w:val="0"/>
                      <w:marTop w:val="0"/>
                      <w:marBottom w:val="0"/>
                      <w:divBdr>
                        <w:top w:val="none" w:sz="0" w:space="0" w:color="auto"/>
                        <w:left w:val="none" w:sz="0" w:space="0" w:color="auto"/>
                        <w:bottom w:val="none" w:sz="0" w:space="0" w:color="auto"/>
                        <w:right w:val="none" w:sz="0" w:space="0" w:color="auto"/>
                      </w:divBdr>
                    </w:div>
                  </w:divsChild>
                </w:div>
                <w:div w:id="1439911008">
                  <w:marLeft w:val="0"/>
                  <w:marRight w:val="0"/>
                  <w:marTop w:val="0"/>
                  <w:marBottom w:val="0"/>
                  <w:divBdr>
                    <w:top w:val="none" w:sz="0" w:space="0" w:color="auto"/>
                    <w:left w:val="none" w:sz="0" w:space="0" w:color="auto"/>
                    <w:bottom w:val="none" w:sz="0" w:space="0" w:color="auto"/>
                    <w:right w:val="none" w:sz="0" w:space="0" w:color="auto"/>
                  </w:divBdr>
                  <w:divsChild>
                    <w:div w:id="851457533">
                      <w:marLeft w:val="0"/>
                      <w:marRight w:val="0"/>
                      <w:marTop w:val="0"/>
                      <w:marBottom w:val="0"/>
                      <w:divBdr>
                        <w:top w:val="none" w:sz="0" w:space="0" w:color="auto"/>
                        <w:left w:val="none" w:sz="0" w:space="0" w:color="auto"/>
                        <w:bottom w:val="none" w:sz="0" w:space="0" w:color="auto"/>
                        <w:right w:val="none" w:sz="0" w:space="0" w:color="auto"/>
                      </w:divBdr>
                    </w:div>
                  </w:divsChild>
                </w:div>
                <w:div w:id="1334340290">
                  <w:marLeft w:val="0"/>
                  <w:marRight w:val="0"/>
                  <w:marTop w:val="0"/>
                  <w:marBottom w:val="0"/>
                  <w:divBdr>
                    <w:top w:val="none" w:sz="0" w:space="0" w:color="auto"/>
                    <w:left w:val="none" w:sz="0" w:space="0" w:color="auto"/>
                    <w:bottom w:val="none" w:sz="0" w:space="0" w:color="auto"/>
                    <w:right w:val="none" w:sz="0" w:space="0" w:color="auto"/>
                  </w:divBdr>
                  <w:divsChild>
                    <w:div w:id="265121602">
                      <w:marLeft w:val="0"/>
                      <w:marRight w:val="0"/>
                      <w:marTop w:val="0"/>
                      <w:marBottom w:val="0"/>
                      <w:divBdr>
                        <w:top w:val="none" w:sz="0" w:space="0" w:color="auto"/>
                        <w:left w:val="none" w:sz="0" w:space="0" w:color="auto"/>
                        <w:bottom w:val="none" w:sz="0" w:space="0" w:color="auto"/>
                        <w:right w:val="none" w:sz="0" w:space="0" w:color="auto"/>
                      </w:divBdr>
                    </w:div>
                  </w:divsChild>
                </w:div>
                <w:div w:id="257255048">
                  <w:marLeft w:val="0"/>
                  <w:marRight w:val="0"/>
                  <w:marTop w:val="0"/>
                  <w:marBottom w:val="0"/>
                  <w:divBdr>
                    <w:top w:val="none" w:sz="0" w:space="0" w:color="auto"/>
                    <w:left w:val="none" w:sz="0" w:space="0" w:color="auto"/>
                    <w:bottom w:val="none" w:sz="0" w:space="0" w:color="auto"/>
                    <w:right w:val="none" w:sz="0" w:space="0" w:color="auto"/>
                  </w:divBdr>
                  <w:divsChild>
                    <w:div w:id="785395422">
                      <w:marLeft w:val="0"/>
                      <w:marRight w:val="0"/>
                      <w:marTop w:val="0"/>
                      <w:marBottom w:val="0"/>
                      <w:divBdr>
                        <w:top w:val="none" w:sz="0" w:space="0" w:color="auto"/>
                        <w:left w:val="none" w:sz="0" w:space="0" w:color="auto"/>
                        <w:bottom w:val="none" w:sz="0" w:space="0" w:color="auto"/>
                        <w:right w:val="none" w:sz="0" w:space="0" w:color="auto"/>
                      </w:divBdr>
                    </w:div>
                  </w:divsChild>
                </w:div>
                <w:div w:id="1322196270">
                  <w:marLeft w:val="0"/>
                  <w:marRight w:val="0"/>
                  <w:marTop w:val="0"/>
                  <w:marBottom w:val="0"/>
                  <w:divBdr>
                    <w:top w:val="none" w:sz="0" w:space="0" w:color="auto"/>
                    <w:left w:val="none" w:sz="0" w:space="0" w:color="auto"/>
                    <w:bottom w:val="none" w:sz="0" w:space="0" w:color="auto"/>
                    <w:right w:val="none" w:sz="0" w:space="0" w:color="auto"/>
                  </w:divBdr>
                  <w:divsChild>
                    <w:div w:id="251596553">
                      <w:marLeft w:val="0"/>
                      <w:marRight w:val="0"/>
                      <w:marTop w:val="0"/>
                      <w:marBottom w:val="0"/>
                      <w:divBdr>
                        <w:top w:val="none" w:sz="0" w:space="0" w:color="auto"/>
                        <w:left w:val="none" w:sz="0" w:space="0" w:color="auto"/>
                        <w:bottom w:val="none" w:sz="0" w:space="0" w:color="auto"/>
                        <w:right w:val="none" w:sz="0" w:space="0" w:color="auto"/>
                      </w:divBdr>
                    </w:div>
                  </w:divsChild>
                </w:div>
                <w:div w:id="1090005994">
                  <w:marLeft w:val="0"/>
                  <w:marRight w:val="0"/>
                  <w:marTop w:val="0"/>
                  <w:marBottom w:val="0"/>
                  <w:divBdr>
                    <w:top w:val="none" w:sz="0" w:space="0" w:color="auto"/>
                    <w:left w:val="none" w:sz="0" w:space="0" w:color="auto"/>
                    <w:bottom w:val="none" w:sz="0" w:space="0" w:color="auto"/>
                    <w:right w:val="none" w:sz="0" w:space="0" w:color="auto"/>
                  </w:divBdr>
                  <w:divsChild>
                    <w:div w:id="1880628101">
                      <w:marLeft w:val="0"/>
                      <w:marRight w:val="0"/>
                      <w:marTop w:val="0"/>
                      <w:marBottom w:val="0"/>
                      <w:divBdr>
                        <w:top w:val="none" w:sz="0" w:space="0" w:color="auto"/>
                        <w:left w:val="none" w:sz="0" w:space="0" w:color="auto"/>
                        <w:bottom w:val="none" w:sz="0" w:space="0" w:color="auto"/>
                        <w:right w:val="none" w:sz="0" w:space="0" w:color="auto"/>
                      </w:divBdr>
                    </w:div>
                  </w:divsChild>
                </w:div>
                <w:div w:id="449473397">
                  <w:marLeft w:val="0"/>
                  <w:marRight w:val="0"/>
                  <w:marTop w:val="0"/>
                  <w:marBottom w:val="0"/>
                  <w:divBdr>
                    <w:top w:val="none" w:sz="0" w:space="0" w:color="auto"/>
                    <w:left w:val="none" w:sz="0" w:space="0" w:color="auto"/>
                    <w:bottom w:val="none" w:sz="0" w:space="0" w:color="auto"/>
                    <w:right w:val="none" w:sz="0" w:space="0" w:color="auto"/>
                  </w:divBdr>
                  <w:divsChild>
                    <w:div w:id="1150175134">
                      <w:marLeft w:val="0"/>
                      <w:marRight w:val="0"/>
                      <w:marTop w:val="0"/>
                      <w:marBottom w:val="0"/>
                      <w:divBdr>
                        <w:top w:val="none" w:sz="0" w:space="0" w:color="auto"/>
                        <w:left w:val="none" w:sz="0" w:space="0" w:color="auto"/>
                        <w:bottom w:val="none" w:sz="0" w:space="0" w:color="auto"/>
                        <w:right w:val="none" w:sz="0" w:space="0" w:color="auto"/>
                      </w:divBdr>
                    </w:div>
                  </w:divsChild>
                </w:div>
                <w:div w:id="76249523">
                  <w:marLeft w:val="0"/>
                  <w:marRight w:val="0"/>
                  <w:marTop w:val="0"/>
                  <w:marBottom w:val="0"/>
                  <w:divBdr>
                    <w:top w:val="none" w:sz="0" w:space="0" w:color="auto"/>
                    <w:left w:val="none" w:sz="0" w:space="0" w:color="auto"/>
                    <w:bottom w:val="none" w:sz="0" w:space="0" w:color="auto"/>
                    <w:right w:val="none" w:sz="0" w:space="0" w:color="auto"/>
                  </w:divBdr>
                  <w:divsChild>
                    <w:div w:id="101993544">
                      <w:marLeft w:val="0"/>
                      <w:marRight w:val="0"/>
                      <w:marTop w:val="0"/>
                      <w:marBottom w:val="0"/>
                      <w:divBdr>
                        <w:top w:val="none" w:sz="0" w:space="0" w:color="auto"/>
                        <w:left w:val="none" w:sz="0" w:space="0" w:color="auto"/>
                        <w:bottom w:val="none" w:sz="0" w:space="0" w:color="auto"/>
                        <w:right w:val="none" w:sz="0" w:space="0" w:color="auto"/>
                      </w:divBdr>
                    </w:div>
                  </w:divsChild>
                </w:div>
                <w:div w:id="1193346158">
                  <w:marLeft w:val="0"/>
                  <w:marRight w:val="0"/>
                  <w:marTop w:val="0"/>
                  <w:marBottom w:val="0"/>
                  <w:divBdr>
                    <w:top w:val="none" w:sz="0" w:space="0" w:color="auto"/>
                    <w:left w:val="none" w:sz="0" w:space="0" w:color="auto"/>
                    <w:bottom w:val="none" w:sz="0" w:space="0" w:color="auto"/>
                    <w:right w:val="none" w:sz="0" w:space="0" w:color="auto"/>
                  </w:divBdr>
                  <w:divsChild>
                    <w:div w:id="1817382221">
                      <w:marLeft w:val="0"/>
                      <w:marRight w:val="0"/>
                      <w:marTop w:val="0"/>
                      <w:marBottom w:val="0"/>
                      <w:divBdr>
                        <w:top w:val="none" w:sz="0" w:space="0" w:color="auto"/>
                        <w:left w:val="none" w:sz="0" w:space="0" w:color="auto"/>
                        <w:bottom w:val="none" w:sz="0" w:space="0" w:color="auto"/>
                        <w:right w:val="none" w:sz="0" w:space="0" w:color="auto"/>
                      </w:divBdr>
                    </w:div>
                  </w:divsChild>
                </w:div>
                <w:div w:id="1463572945">
                  <w:marLeft w:val="0"/>
                  <w:marRight w:val="0"/>
                  <w:marTop w:val="0"/>
                  <w:marBottom w:val="0"/>
                  <w:divBdr>
                    <w:top w:val="none" w:sz="0" w:space="0" w:color="auto"/>
                    <w:left w:val="none" w:sz="0" w:space="0" w:color="auto"/>
                    <w:bottom w:val="none" w:sz="0" w:space="0" w:color="auto"/>
                    <w:right w:val="none" w:sz="0" w:space="0" w:color="auto"/>
                  </w:divBdr>
                  <w:divsChild>
                    <w:div w:id="21225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656145">
          <w:marLeft w:val="0"/>
          <w:marRight w:val="0"/>
          <w:marTop w:val="0"/>
          <w:marBottom w:val="0"/>
          <w:divBdr>
            <w:top w:val="none" w:sz="0" w:space="0" w:color="auto"/>
            <w:left w:val="none" w:sz="0" w:space="0" w:color="auto"/>
            <w:bottom w:val="none" w:sz="0" w:space="0" w:color="auto"/>
            <w:right w:val="none" w:sz="0" w:space="0" w:color="auto"/>
          </w:divBdr>
        </w:div>
        <w:div w:id="1716540951">
          <w:marLeft w:val="0"/>
          <w:marRight w:val="0"/>
          <w:marTop w:val="0"/>
          <w:marBottom w:val="0"/>
          <w:divBdr>
            <w:top w:val="none" w:sz="0" w:space="0" w:color="auto"/>
            <w:left w:val="none" w:sz="0" w:space="0" w:color="auto"/>
            <w:bottom w:val="none" w:sz="0" w:space="0" w:color="auto"/>
            <w:right w:val="none" w:sz="0" w:space="0" w:color="auto"/>
          </w:divBdr>
        </w:div>
        <w:div w:id="1682127465">
          <w:marLeft w:val="0"/>
          <w:marRight w:val="0"/>
          <w:marTop w:val="0"/>
          <w:marBottom w:val="0"/>
          <w:divBdr>
            <w:top w:val="none" w:sz="0" w:space="0" w:color="auto"/>
            <w:left w:val="none" w:sz="0" w:space="0" w:color="auto"/>
            <w:bottom w:val="none" w:sz="0" w:space="0" w:color="auto"/>
            <w:right w:val="none" w:sz="0" w:space="0" w:color="auto"/>
          </w:divBdr>
        </w:div>
        <w:div w:id="1880244275">
          <w:marLeft w:val="0"/>
          <w:marRight w:val="0"/>
          <w:marTop w:val="0"/>
          <w:marBottom w:val="0"/>
          <w:divBdr>
            <w:top w:val="none" w:sz="0" w:space="0" w:color="auto"/>
            <w:left w:val="none" w:sz="0" w:space="0" w:color="auto"/>
            <w:bottom w:val="none" w:sz="0" w:space="0" w:color="auto"/>
            <w:right w:val="none" w:sz="0" w:space="0" w:color="auto"/>
          </w:divBdr>
        </w:div>
        <w:div w:id="1892182362">
          <w:marLeft w:val="0"/>
          <w:marRight w:val="0"/>
          <w:marTop w:val="0"/>
          <w:marBottom w:val="0"/>
          <w:divBdr>
            <w:top w:val="none" w:sz="0" w:space="0" w:color="auto"/>
            <w:left w:val="none" w:sz="0" w:space="0" w:color="auto"/>
            <w:bottom w:val="none" w:sz="0" w:space="0" w:color="auto"/>
            <w:right w:val="none" w:sz="0" w:space="0" w:color="auto"/>
          </w:divBdr>
        </w:div>
        <w:div w:id="1334070954">
          <w:marLeft w:val="0"/>
          <w:marRight w:val="0"/>
          <w:marTop w:val="0"/>
          <w:marBottom w:val="0"/>
          <w:divBdr>
            <w:top w:val="none" w:sz="0" w:space="0" w:color="auto"/>
            <w:left w:val="none" w:sz="0" w:space="0" w:color="auto"/>
            <w:bottom w:val="none" w:sz="0" w:space="0" w:color="auto"/>
            <w:right w:val="none" w:sz="0" w:space="0" w:color="auto"/>
          </w:divBdr>
        </w:div>
        <w:div w:id="1570652707">
          <w:marLeft w:val="0"/>
          <w:marRight w:val="0"/>
          <w:marTop w:val="0"/>
          <w:marBottom w:val="0"/>
          <w:divBdr>
            <w:top w:val="none" w:sz="0" w:space="0" w:color="auto"/>
            <w:left w:val="none" w:sz="0" w:space="0" w:color="auto"/>
            <w:bottom w:val="none" w:sz="0" w:space="0" w:color="auto"/>
            <w:right w:val="none" w:sz="0" w:space="0" w:color="auto"/>
          </w:divBdr>
        </w:div>
        <w:div w:id="1314261763">
          <w:marLeft w:val="0"/>
          <w:marRight w:val="0"/>
          <w:marTop w:val="0"/>
          <w:marBottom w:val="0"/>
          <w:divBdr>
            <w:top w:val="none" w:sz="0" w:space="0" w:color="auto"/>
            <w:left w:val="none" w:sz="0" w:space="0" w:color="auto"/>
            <w:bottom w:val="none" w:sz="0" w:space="0" w:color="auto"/>
            <w:right w:val="none" w:sz="0" w:space="0" w:color="auto"/>
          </w:divBdr>
        </w:div>
        <w:div w:id="81800837">
          <w:marLeft w:val="0"/>
          <w:marRight w:val="0"/>
          <w:marTop w:val="0"/>
          <w:marBottom w:val="0"/>
          <w:divBdr>
            <w:top w:val="none" w:sz="0" w:space="0" w:color="auto"/>
            <w:left w:val="none" w:sz="0" w:space="0" w:color="auto"/>
            <w:bottom w:val="none" w:sz="0" w:space="0" w:color="auto"/>
            <w:right w:val="none" w:sz="0" w:space="0" w:color="auto"/>
          </w:divBdr>
        </w:div>
        <w:div w:id="699402525">
          <w:marLeft w:val="0"/>
          <w:marRight w:val="0"/>
          <w:marTop w:val="0"/>
          <w:marBottom w:val="0"/>
          <w:divBdr>
            <w:top w:val="none" w:sz="0" w:space="0" w:color="auto"/>
            <w:left w:val="none" w:sz="0" w:space="0" w:color="auto"/>
            <w:bottom w:val="none" w:sz="0" w:space="0" w:color="auto"/>
            <w:right w:val="none" w:sz="0" w:space="0" w:color="auto"/>
          </w:divBdr>
        </w:div>
        <w:div w:id="972905557">
          <w:marLeft w:val="0"/>
          <w:marRight w:val="0"/>
          <w:marTop w:val="0"/>
          <w:marBottom w:val="0"/>
          <w:divBdr>
            <w:top w:val="none" w:sz="0" w:space="0" w:color="auto"/>
            <w:left w:val="none" w:sz="0" w:space="0" w:color="auto"/>
            <w:bottom w:val="none" w:sz="0" w:space="0" w:color="auto"/>
            <w:right w:val="none" w:sz="0" w:space="0" w:color="auto"/>
          </w:divBdr>
        </w:div>
        <w:div w:id="177432239">
          <w:marLeft w:val="0"/>
          <w:marRight w:val="0"/>
          <w:marTop w:val="0"/>
          <w:marBottom w:val="0"/>
          <w:divBdr>
            <w:top w:val="none" w:sz="0" w:space="0" w:color="auto"/>
            <w:left w:val="none" w:sz="0" w:space="0" w:color="auto"/>
            <w:bottom w:val="none" w:sz="0" w:space="0" w:color="auto"/>
            <w:right w:val="none" w:sz="0" w:space="0" w:color="auto"/>
          </w:divBdr>
          <w:divsChild>
            <w:div w:id="621107497">
              <w:marLeft w:val="0"/>
              <w:marRight w:val="0"/>
              <w:marTop w:val="30"/>
              <w:marBottom w:val="30"/>
              <w:divBdr>
                <w:top w:val="none" w:sz="0" w:space="0" w:color="auto"/>
                <w:left w:val="none" w:sz="0" w:space="0" w:color="auto"/>
                <w:bottom w:val="none" w:sz="0" w:space="0" w:color="auto"/>
                <w:right w:val="none" w:sz="0" w:space="0" w:color="auto"/>
              </w:divBdr>
              <w:divsChild>
                <w:div w:id="561675513">
                  <w:marLeft w:val="0"/>
                  <w:marRight w:val="0"/>
                  <w:marTop w:val="0"/>
                  <w:marBottom w:val="0"/>
                  <w:divBdr>
                    <w:top w:val="none" w:sz="0" w:space="0" w:color="auto"/>
                    <w:left w:val="none" w:sz="0" w:space="0" w:color="auto"/>
                    <w:bottom w:val="none" w:sz="0" w:space="0" w:color="auto"/>
                    <w:right w:val="none" w:sz="0" w:space="0" w:color="auto"/>
                  </w:divBdr>
                  <w:divsChild>
                    <w:div w:id="1258169798">
                      <w:marLeft w:val="0"/>
                      <w:marRight w:val="0"/>
                      <w:marTop w:val="0"/>
                      <w:marBottom w:val="0"/>
                      <w:divBdr>
                        <w:top w:val="none" w:sz="0" w:space="0" w:color="auto"/>
                        <w:left w:val="none" w:sz="0" w:space="0" w:color="auto"/>
                        <w:bottom w:val="none" w:sz="0" w:space="0" w:color="auto"/>
                        <w:right w:val="none" w:sz="0" w:space="0" w:color="auto"/>
                      </w:divBdr>
                    </w:div>
                  </w:divsChild>
                </w:div>
                <w:div w:id="539973950">
                  <w:marLeft w:val="0"/>
                  <w:marRight w:val="0"/>
                  <w:marTop w:val="0"/>
                  <w:marBottom w:val="0"/>
                  <w:divBdr>
                    <w:top w:val="none" w:sz="0" w:space="0" w:color="auto"/>
                    <w:left w:val="none" w:sz="0" w:space="0" w:color="auto"/>
                    <w:bottom w:val="none" w:sz="0" w:space="0" w:color="auto"/>
                    <w:right w:val="none" w:sz="0" w:space="0" w:color="auto"/>
                  </w:divBdr>
                  <w:divsChild>
                    <w:div w:id="2027518131">
                      <w:marLeft w:val="0"/>
                      <w:marRight w:val="0"/>
                      <w:marTop w:val="0"/>
                      <w:marBottom w:val="0"/>
                      <w:divBdr>
                        <w:top w:val="none" w:sz="0" w:space="0" w:color="auto"/>
                        <w:left w:val="none" w:sz="0" w:space="0" w:color="auto"/>
                        <w:bottom w:val="none" w:sz="0" w:space="0" w:color="auto"/>
                        <w:right w:val="none" w:sz="0" w:space="0" w:color="auto"/>
                      </w:divBdr>
                    </w:div>
                  </w:divsChild>
                </w:div>
                <w:div w:id="1996254439">
                  <w:marLeft w:val="0"/>
                  <w:marRight w:val="0"/>
                  <w:marTop w:val="0"/>
                  <w:marBottom w:val="0"/>
                  <w:divBdr>
                    <w:top w:val="none" w:sz="0" w:space="0" w:color="auto"/>
                    <w:left w:val="none" w:sz="0" w:space="0" w:color="auto"/>
                    <w:bottom w:val="none" w:sz="0" w:space="0" w:color="auto"/>
                    <w:right w:val="none" w:sz="0" w:space="0" w:color="auto"/>
                  </w:divBdr>
                  <w:divsChild>
                    <w:div w:id="935289906">
                      <w:marLeft w:val="0"/>
                      <w:marRight w:val="0"/>
                      <w:marTop w:val="0"/>
                      <w:marBottom w:val="0"/>
                      <w:divBdr>
                        <w:top w:val="none" w:sz="0" w:space="0" w:color="auto"/>
                        <w:left w:val="none" w:sz="0" w:space="0" w:color="auto"/>
                        <w:bottom w:val="none" w:sz="0" w:space="0" w:color="auto"/>
                        <w:right w:val="none" w:sz="0" w:space="0" w:color="auto"/>
                      </w:divBdr>
                    </w:div>
                  </w:divsChild>
                </w:div>
                <w:div w:id="2076278524">
                  <w:marLeft w:val="0"/>
                  <w:marRight w:val="0"/>
                  <w:marTop w:val="0"/>
                  <w:marBottom w:val="0"/>
                  <w:divBdr>
                    <w:top w:val="none" w:sz="0" w:space="0" w:color="auto"/>
                    <w:left w:val="none" w:sz="0" w:space="0" w:color="auto"/>
                    <w:bottom w:val="none" w:sz="0" w:space="0" w:color="auto"/>
                    <w:right w:val="none" w:sz="0" w:space="0" w:color="auto"/>
                  </w:divBdr>
                  <w:divsChild>
                    <w:div w:id="201215381">
                      <w:marLeft w:val="0"/>
                      <w:marRight w:val="0"/>
                      <w:marTop w:val="0"/>
                      <w:marBottom w:val="0"/>
                      <w:divBdr>
                        <w:top w:val="none" w:sz="0" w:space="0" w:color="auto"/>
                        <w:left w:val="none" w:sz="0" w:space="0" w:color="auto"/>
                        <w:bottom w:val="none" w:sz="0" w:space="0" w:color="auto"/>
                        <w:right w:val="none" w:sz="0" w:space="0" w:color="auto"/>
                      </w:divBdr>
                    </w:div>
                  </w:divsChild>
                </w:div>
                <w:div w:id="1036732412">
                  <w:marLeft w:val="0"/>
                  <w:marRight w:val="0"/>
                  <w:marTop w:val="0"/>
                  <w:marBottom w:val="0"/>
                  <w:divBdr>
                    <w:top w:val="none" w:sz="0" w:space="0" w:color="auto"/>
                    <w:left w:val="none" w:sz="0" w:space="0" w:color="auto"/>
                    <w:bottom w:val="none" w:sz="0" w:space="0" w:color="auto"/>
                    <w:right w:val="none" w:sz="0" w:space="0" w:color="auto"/>
                  </w:divBdr>
                  <w:divsChild>
                    <w:div w:id="613437741">
                      <w:marLeft w:val="0"/>
                      <w:marRight w:val="0"/>
                      <w:marTop w:val="0"/>
                      <w:marBottom w:val="0"/>
                      <w:divBdr>
                        <w:top w:val="none" w:sz="0" w:space="0" w:color="auto"/>
                        <w:left w:val="none" w:sz="0" w:space="0" w:color="auto"/>
                        <w:bottom w:val="none" w:sz="0" w:space="0" w:color="auto"/>
                        <w:right w:val="none" w:sz="0" w:space="0" w:color="auto"/>
                      </w:divBdr>
                    </w:div>
                  </w:divsChild>
                </w:div>
                <w:div w:id="1693264535">
                  <w:marLeft w:val="0"/>
                  <w:marRight w:val="0"/>
                  <w:marTop w:val="0"/>
                  <w:marBottom w:val="0"/>
                  <w:divBdr>
                    <w:top w:val="none" w:sz="0" w:space="0" w:color="auto"/>
                    <w:left w:val="none" w:sz="0" w:space="0" w:color="auto"/>
                    <w:bottom w:val="none" w:sz="0" w:space="0" w:color="auto"/>
                    <w:right w:val="none" w:sz="0" w:space="0" w:color="auto"/>
                  </w:divBdr>
                  <w:divsChild>
                    <w:div w:id="1481581409">
                      <w:marLeft w:val="0"/>
                      <w:marRight w:val="0"/>
                      <w:marTop w:val="0"/>
                      <w:marBottom w:val="0"/>
                      <w:divBdr>
                        <w:top w:val="none" w:sz="0" w:space="0" w:color="auto"/>
                        <w:left w:val="none" w:sz="0" w:space="0" w:color="auto"/>
                        <w:bottom w:val="none" w:sz="0" w:space="0" w:color="auto"/>
                        <w:right w:val="none" w:sz="0" w:space="0" w:color="auto"/>
                      </w:divBdr>
                    </w:div>
                  </w:divsChild>
                </w:div>
                <w:div w:id="1353915385">
                  <w:marLeft w:val="0"/>
                  <w:marRight w:val="0"/>
                  <w:marTop w:val="0"/>
                  <w:marBottom w:val="0"/>
                  <w:divBdr>
                    <w:top w:val="none" w:sz="0" w:space="0" w:color="auto"/>
                    <w:left w:val="none" w:sz="0" w:space="0" w:color="auto"/>
                    <w:bottom w:val="none" w:sz="0" w:space="0" w:color="auto"/>
                    <w:right w:val="none" w:sz="0" w:space="0" w:color="auto"/>
                  </w:divBdr>
                  <w:divsChild>
                    <w:div w:id="21588451">
                      <w:marLeft w:val="0"/>
                      <w:marRight w:val="0"/>
                      <w:marTop w:val="0"/>
                      <w:marBottom w:val="0"/>
                      <w:divBdr>
                        <w:top w:val="none" w:sz="0" w:space="0" w:color="auto"/>
                        <w:left w:val="none" w:sz="0" w:space="0" w:color="auto"/>
                        <w:bottom w:val="none" w:sz="0" w:space="0" w:color="auto"/>
                        <w:right w:val="none" w:sz="0" w:space="0" w:color="auto"/>
                      </w:divBdr>
                    </w:div>
                  </w:divsChild>
                </w:div>
                <w:div w:id="725686981">
                  <w:marLeft w:val="0"/>
                  <w:marRight w:val="0"/>
                  <w:marTop w:val="0"/>
                  <w:marBottom w:val="0"/>
                  <w:divBdr>
                    <w:top w:val="none" w:sz="0" w:space="0" w:color="auto"/>
                    <w:left w:val="none" w:sz="0" w:space="0" w:color="auto"/>
                    <w:bottom w:val="none" w:sz="0" w:space="0" w:color="auto"/>
                    <w:right w:val="none" w:sz="0" w:space="0" w:color="auto"/>
                  </w:divBdr>
                  <w:divsChild>
                    <w:div w:id="616909226">
                      <w:marLeft w:val="0"/>
                      <w:marRight w:val="0"/>
                      <w:marTop w:val="0"/>
                      <w:marBottom w:val="0"/>
                      <w:divBdr>
                        <w:top w:val="none" w:sz="0" w:space="0" w:color="auto"/>
                        <w:left w:val="none" w:sz="0" w:space="0" w:color="auto"/>
                        <w:bottom w:val="none" w:sz="0" w:space="0" w:color="auto"/>
                        <w:right w:val="none" w:sz="0" w:space="0" w:color="auto"/>
                      </w:divBdr>
                    </w:div>
                  </w:divsChild>
                </w:div>
                <w:div w:id="2113426520">
                  <w:marLeft w:val="0"/>
                  <w:marRight w:val="0"/>
                  <w:marTop w:val="0"/>
                  <w:marBottom w:val="0"/>
                  <w:divBdr>
                    <w:top w:val="none" w:sz="0" w:space="0" w:color="auto"/>
                    <w:left w:val="none" w:sz="0" w:space="0" w:color="auto"/>
                    <w:bottom w:val="none" w:sz="0" w:space="0" w:color="auto"/>
                    <w:right w:val="none" w:sz="0" w:space="0" w:color="auto"/>
                  </w:divBdr>
                  <w:divsChild>
                    <w:div w:id="385297414">
                      <w:marLeft w:val="0"/>
                      <w:marRight w:val="0"/>
                      <w:marTop w:val="0"/>
                      <w:marBottom w:val="0"/>
                      <w:divBdr>
                        <w:top w:val="none" w:sz="0" w:space="0" w:color="auto"/>
                        <w:left w:val="none" w:sz="0" w:space="0" w:color="auto"/>
                        <w:bottom w:val="none" w:sz="0" w:space="0" w:color="auto"/>
                        <w:right w:val="none" w:sz="0" w:space="0" w:color="auto"/>
                      </w:divBdr>
                    </w:div>
                  </w:divsChild>
                </w:div>
                <w:div w:id="1396124418">
                  <w:marLeft w:val="0"/>
                  <w:marRight w:val="0"/>
                  <w:marTop w:val="0"/>
                  <w:marBottom w:val="0"/>
                  <w:divBdr>
                    <w:top w:val="none" w:sz="0" w:space="0" w:color="auto"/>
                    <w:left w:val="none" w:sz="0" w:space="0" w:color="auto"/>
                    <w:bottom w:val="none" w:sz="0" w:space="0" w:color="auto"/>
                    <w:right w:val="none" w:sz="0" w:space="0" w:color="auto"/>
                  </w:divBdr>
                  <w:divsChild>
                    <w:div w:id="1683583313">
                      <w:marLeft w:val="0"/>
                      <w:marRight w:val="0"/>
                      <w:marTop w:val="0"/>
                      <w:marBottom w:val="0"/>
                      <w:divBdr>
                        <w:top w:val="none" w:sz="0" w:space="0" w:color="auto"/>
                        <w:left w:val="none" w:sz="0" w:space="0" w:color="auto"/>
                        <w:bottom w:val="none" w:sz="0" w:space="0" w:color="auto"/>
                        <w:right w:val="none" w:sz="0" w:space="0" w:color="auto"/>
                      </w:divBdr>
                    </w:div>
                  </w:divsChild>
                </w:div>
                <w:div w:id="344669117">
                  <w:marLeft w:val="0"/>
                  <w:marRight w:val="0"/>
                  <w:marTop w:val="0"/>
                  <w:marBottom w:val="0"/>
                  <w:divBdr>
                    <w:top w:val="none" w:sz="0" w:space="0" w:color="auto"/>
                    <w:left w:val="none" w:sz="0" w:space="0" w:color="auto"/>
                    <w:bottom w:val="none" w:sz="0" w:space="0" w:color="auto"/>
                    <w:right w:val="none" w:sz="0" w:space="0" w:color="auto"/>
                  </w:divBdr>
                  <w:divsChild>
                    <w:div w:id="2089228467">
                      <w:marLeft w:val="0"/>
                      <w:marRight w:val="0"/>
                      <w:marTop w:val="0"/>
                      <w:marBottom w:val="0"/>
                      <w:divBdr>
                        <w:top w:val="none" w:sz="0" w:space="0" w:color="auto"/>
                        <w:left w:val="none" w:sz="0" w:space="0" w:color="auto"/>
                        <w:bottom w:val="none" w:sz="0" w:space="0" w:color="auto"/>
                        <w:right w:val="none" w:sz="0" w:space="0" w:color="auto"/>
                      </w:divBdr>
                    </w:div>
                  </w:divsChild>
                </w:div>
                <w:div w:id="1454783126">
                  <w:marLeft w:val="0"/>
                  <w:marRight w:val="0"/>
                  <w:marTop w:val="0"/>
                  <w:marBottom w:val="0"/>
                  <w:divBdr>
                    <w:top w:val="none" w:sz="0" w:space="0" w:color="auto"/>
                    <w:left w:val="none" w:sz="0" w:space="0" w:color="auto"/>
                    <w:bottom w:val="none" w:sz="0" w:space="0" w:color="auto"/>
                    <w:right w:val="none" w:sz="0" w:space="0" w:color="auto"/>
                  </w:divBdr>
                  <w:divsChild>
                    <w:div w:id="1708066709">
                      <w:marLeft w:val="0"/>
                      <w:marRight w:val="0"/>
                      <w:marTop w:val="0"/>
                      <w:marBottom w:val="0"/>
                      <w:divBdr>
                        <w:top w:val="none" w:sz="0" w:space="0" w:color="auto"/>
                        <w:left w:val="none" w:sz="0" w:space="0" w:color="auto"/>
                        <w:bottom w:val="none" w:sz="0" w:space="0" w:color="auto"/>
                        <w:right w:val="none" w:sz="0" w:space="0" w:color="auto"/>
                      </w:divBdr>
                    </w:div>
                  </w:divsChild>
                </w:div>
                <w:div w:id="1927767265">
                  <w:marLeft w:val="0"/>
                  <w:marRight w:val="0"/>
                  <w:marTop w:val="0"/>
                  <w:marBottom w:val="0"/>
                  <w:divBdr>
                    <w:top w:val="none" w:sz="0" w:space="0" w:color="auto"/>
                    <w:left w:val="none" w:sz="0" w:space="0" w:color="auto"/>
                    <w:bottom w:val="none" w:sz="0" w:space="0" w:color="auto"/>
                    <w:right w:val="none" w:sz="0" w:space="0" w:color="auto"/>
                  </w:divBdr>
                  <w:divsChild>
                    <w:div w:id="609824861">
                      <w:marLeft w:val="0"/>
                      <w:marRight w:val="0"/>
                      <w:marTop w:val="0"/>
                      <w:marBottom w:val="0"/>
                      <w:divBdr>
                        <w:top w:val="none" w:sz="0" w:space="0" w:color="auto"/>
                        <w:left w:val="none" w:sz="0" w:space="0" w:color="auto"/>
                        <w:bottom w:val="none" w:sz="0" w:space="0" w:color="auto"/>
                        <w:right w:val="none" w:sz="0" w:space="0" w:color="auto"/>
                      </w:divBdr>
                    </w:div>
                  </w:divsChild>
                </w:div>
                <w:div w:id="2141459286">
                  <w:marLeft w:val="0"/>
                  <w:marRight w:val="0"/>
                  <w:marTop w:val="0"/>
                  <w:marBottom w:val="0"/>
                  <w:divBdr>
                    <w:top w:val="none" w:sz="0" w:space="0" w:color="auto"/>
                    <w:left w:val="none" w:sz="0" w:space="0" w:color="auto"/>
                    <w:bottom w:val="none" w:sz="0" w:space="0" w:color="auto"/>
                    <w:right w:val="none" w:sz="0" w:space="0" w:color="auto"/>
                  </w:divBdr>
                  <w:divsChild>
                    <w:div w:id="743382658">
                      <w:marLeft w:val="0"/>
                      <w:marRight w:val="0"/>
                      <w:marTop w:val="0"/>
                      <w:marBottom w:val="0"/>
                      <w:divBdr>
                        <w:top w:val="none" w:sz="0" w:space="0" w:color="auto"/>
                        <w:left w:val="none" w:sz="0" w:space="0" w:color="auto"/>
                        <w:bottom w:val="none" w:sz="0" w:space="0" w:color="auto"/>
                        <w:right w:val="none" w:sz="0" w:space="0" w:color="auto"/>
                      </w:divBdr>
                    </w:div>
                  </w:divsChild>
                </w:div>
                <w:div w:id="671834887">
                  <w:marLeft w:val="0"/>
                  <w:marRight w:val="0"/>
                  <w:marTop w:val="0"/>
                  <w:marBottom w:val="0"/>
                  <w:divBdr>
                    <w:top w:val="none" w:sz="0" w:space="0" w:color="auto"/>
                    <w:left w:val="none" w:sz="0" w:space="0" w:color="auto"/>
                    <w:bottom w:val="none" w:sz="0" w:space="0" w:color="auto"/>
                    <w:right w:val="none" w:sz="0" w:space="0" w:color="auto"/>
                  </w:divBdr>
                  <w:divsChild>
                    <w:div w:id="1586568015">
                      <w:marLeft w:val="0"/>
                      <w:marRight w:val="0"/>
                      <w:marTop w:val="0"/>
                      <w:marBottom w:val="0"/>
                      <w:divBdr>
                        <w:top w:val="none" w:sz="0" w:space="0" w:color="auto"/>
                        <w:left w:val="none" w:sz="0" w:space="0" w:color="auto"/>
                        <w:bottom w:val="none" w:sz="0" w:space="0" w:color="auto"/>
                        <w:right w:val="none" w:sz="0" w:space="0" w:color="auto"/>
                      </w:divBdr>
                    </w:div>
                  </w:divsChild>
                </w:div>
                <w:div w:id="356002479">
                  <w:marLeft w:val="0"/>
                  <w:marRight w:val="0"/>
                  <w:marTop w:val="0"/>
                  <w:marBottom w:val="0"/>
                  <w:divBdr>
                    <w:top w:val="none" w:sz="0" w:space="0" w:color="auto"/>
                    <w:left w:val="none" w:sz="0" w:space="0" w:color="auto"/>
                    <w:bottom w:val="none" w:sz="0" w:space="0" w:color="auto"/>
                    <w:right w:val="none" w:sz="0" w:space="0" w:color="auto"/>
                  </w:divBdr>
                  <w:divsChild>
                    <w:div w:id="586815934">
                      <w:marLeft w:val="0"/>
                      <w:marRight w:val="0"/>
                      <w:marTop w:val="0"/>
                      <w:marBottom w:val="0"/>
                      <w:divBdr>
                        <w:top w:val="none" w:sz="0" w:space="0" w:color="auto"/>
                        <w:left w:val="none" w:sz="0" w:space="0" w:color="auto"/>
                        <w:bottom w:val="none" w:sz="0" w:space="0" w:color="auto"/>
                        <w:right w:val="none" w:sz="0" w:space="0" w:color="auto"/>
                      </w:divBdr>
                    </w:div>
                  </w:divsChild>
                </w:div>
                <w:div w:id="1894122008">
                  <w:marLeft w:val="0"/>
                  <w:marRight w:val="0"/>
                  <w:marTop w:val="0"/>
                  <w:marBottom w:val="0"/>
                  <w:divBdr>
                    <w:top w:val="none" w:sz="0" w:space="0" w:color="auto"/>
                    <w:left w:val="none" w:sz="0" w:space="0" w:color="auto"/>
                    <w:bottom w:val="none" w:sz="0" w:space="0" w:color="auto"/>
                    <w:right w:val="none" w:sz="0" w:space="0" w:color="auto"/>
                  </w:divBdr>
                  <w:divsChild>
                    <w:div w:id="144131180">
                      <w:marLeft w:val="0"/>
                      <w:marRight w:val="0"/>
                      <w:marTop w:val="0"/>
                      <w:marBottom w:val="0"/>
                      <w:divBdr>
                        <w:top w:val="none" w:sz="0" w:space="0" w:color="auto"/>
                        <w:left w:val="none" w:sz="0" w:space="0" w:color="auto"/>
                        <w:bottom w:val="none" w:sz="0" w:space="0" w:color="auto"/>
                        <w:right w:val="none" w:sz="0" w:space="0" w:color="auto"/>
                      </w:divBdr>
                    </w:div>
                  </w:divsChild>
                </w:div>
                <w:div w:id="191500523">
                  <w:marLeft w:val="0"/>
                  <w:marRight w:val="0"/>
                  <w:marTop w:val="0"/>
                  <w:marBottom w:val="0"/>
                  <w:divBdr>
                    <w:top w:val="none" w:sz="0" w:space="0" w:color="auto"/>
                    <w:left w:val="none" w:sz="0" w:space="0" w:color="auto"/>
                    <w:bottom w:val="none" w:sz="0" w:space="0" w:color="auto"/>
                    <w:right w:val="none" w:sz="0" w:space="0" w:color="auto"/>
                  </w:divBdr>
                  <w:divsChild>
                    <w:div w:id="1514955026">
                      <w:marLeft w:val="0"/>
                      <w:marRight w:val="0"/>
                      <w:marTop w:val="0"/>
                      <w:marBottom w:val="0"/>
                      <w:divBdr>
                        <w:top w:val="none" w:sz="0" w:space="0" w:color="auto"/>
                        <w:left w:val="none" w:sz="0" w:space="0" w:color="auto"/>
                        <w:bottom w:val="none" w:sz="0" w:space="0" w:color="auto"/>
                        <w:right w:val="none" w:sz="0" w:space="0" w:color="auto"/>
                      </w:divBdr>
                    </w:div>
                  </w:divsChild>
                </w:div>
                <w:div w:id="1406608495">
                  <w:marLeft w:val="0"/>
                  <w:marRight w:val="0"/>
                  <w:marTop w:val="0"/>
                  <w:marBottom w:val="0"/>
                  <w:divBdr>
                    <w:top w:val="none" w:sz="0" w:space="0" w:color="auto"/>
                    <w:left w:val="none" w:sz="0" w:space="0" w:color="auto"/>
                    <w:bottom w:val="none" w:sz="0" w:space="0" w:color="auto"/>
                    <w:right w:val="none" w:sz="0" w:space="0" w:color="auto"/>
                  </w:divBdr>
                  <w:divsChild>
                    <w:div w:id="182941957">
                      <w:marLeft w:val="0"/>
                      <w:marRight w:val="0"/>
                      <w:marTop w:val="0"/>
                      <w:marBottom w:val="0"/>
                      <w:divBdr>
                        <w:top w:val="none" w:sz="0" w:space="0" w:color="auto"/>
                        <w:left w:val="none" w:sz="0" w:space="0" w:color="auto"/>
                        <w:bottom w:val="none" w:sz="0" w:space="0" w:color="auto"/>
                        <w:right w:val="none" w:sz="0" w:space="0" w:color="auto"/>
                      </w:divBdr>
                    </w:div>
                  </w:divsChild>
                </w:div>
                <w:div w:id="677579646">
                  <w:marLeft w:val="0"/>
                  <w:marRight w:val="0"/>
                  <w:marTop w:val="0"/>
                  <w:marBottom w:val="0"/>
                  <w:divBdr>
                    <w:top w:val="none" w:sz="0" w:space="0" w:color="auto"/>
                    <w:left w:val="none" w:sz="0" w:space="0" w:color="auto"/>
                    <w:bottom w:val="none" w:sz="0" w:space="0" w:color="auto"/>
                    <w:right w:val="none" w:sz="0" w:space="0" w:color="auto"/>
                  </w:divBdr>
                  <w:divsChild>
                    <w:div w:id="1203400653">
                      <w:marLeft w:val="0"/>
                      <w:marRight w:val="0"/>
                      <w:marTop w:val="0"/>
                      <w:marBottom w:val="0"/>
                      <w:divBdr>
                        <w:top w:val="none" w:sz="0" w:space="0" w:color="auto"/>
                        <w:left w:val="none" w:sz="0" w:space="0" w:color="auto"/>
                        <w:bottom w:val="none" w:sz="0" w:space="0" w:color="auto"/>
                        <w:right w:val="none" w:sz="0" w:space="0" w:color="auto"/>
                      </w:divBdr>
                    </w:div>
                  </w:divsChild>
                </w:div>
                <w:div w:id="1174805448">
                  <w:marLeft w:val="0"/>
                  <w:marRight w:val="0"/>
                  <w:marTop w:val="0"/>
                  <w:marBottom w:val="0"/>
                  <w:divBdr>
                    <w:top w:val="none" w:sz="0" w:space="0" w:color="auto"/>
                    <w:left w:val="none" w:sz="0" w:space="0" w:color="auto"/>
                    <w:bottom w:val="none" w:sz="0" w:space="0" w:color="auto"/>
                    <w:right w:val="none" w:sz="0" w:space="0" w:color="auto"/>
                  </w:divBdr>
                  <w:divsChild>
                    <w:div w:id="1663436689">
                      <w:marLeft w:val="0"/>
                      <w:marRight w:val="0"/>
                      <w:marTop w:val="0"/>
                      <w:marBottom w:val="0"/>
                      <w:divBdr>
                        <w:top w:val="none" w:sz="0" w:space="0" w:color="auto"/>
                        <w:left w:val="none" w:sz="0" w:space="0" w:color="auto"/>
                        <w:bottom w:val="none" w:sz="0" w:space="0" w:color="auto"/>
                        <w:right w:val="none" w:sz="0" w:space="0" w:color="auto"/>
                      </w:divBdr>
                    </w:div>
                  </w:divsChild>
                </w:div>
                <w:div w:id="623921711">
                  <w:marLeft w:val="0"/>
                  <w:marRight w:val="0"/>
                  <w:marTop w:val="0"/>
                  <w:marBottom w:val="0"/>
                  <w:divBdr>
                    <w:top w:val="none" w:sz="0" w:space="0" w:color="auto"/>
                    <w:left w:val="none" w:sz="0" w:space="0" w:color="auto"/>
                    <w:bottom w:val="none" w:sz="0" w:space="0" w:color="auto"/>
                    <w:right w:val="none" w:sz="0" w:space="0" w:color="auto"/>
                  </w:divBdr>
                  <w:divsChild>
                    <w:div w:id="1583565326">
                      <w:marLeft w:val="0"/>
                      <w:marRight w:val="0"/>
                      <w:marTop w:val="0"/>
                      <w:marBottom w:val="0"/>
                      <w:divBdr>
                        <w:top w:val="none" w:sz="0" w:space="0" w:color="auto"/>
                        <w:left w:val="none" w:sz="0" w:space="0" w:color="auto"/>
                        <w:bottom w:val="none" w:sz="0" w:space="0" w:color="auto"/>
                        <w:right w:val="none" w:sz="0" w:space="0" w:color="auto"/>
                      </w:divBdr>
                    </w:div>
                  </w:divsChild>
                </w:div>
                <w:div w:id="281958578">
                  <w:marLeft w:val="0"/>
                  <w:marRight w:val="0"/>
                  <w:marTop w:val="0"/>
                  <w:marBottom w:val="0"/>
                  <w:divBdr>
                    <w:top w:val="none" w:sz="0" w:space="0" w:color="auto"/>
                    <w:left w:val="none" w:sz="0" w:space="0" w:color="auto"/>
                    <w:bottom w:val="none" w:sz="0" w:space="0" w:color="auto"/>
                    <w:right w:val="none" w:sz="0" w:space="0" w:color="auto"/>
                  </w:divBdr>
                  <w:divsChild>
                    <w:div w:id="2062827441">
                      <w:marLeft w:val="0"/>
                      <w:marRight w:val="0"/>
                      <w:marTop w:val="0"/>
                      <w:marBottom w:val="0"/>
                      <w:divBdr>
                        <w:top w:val="none" w:sz="0" w:space="0" w:color="auto"/>
                        <w:left w:val="none" w:sz="0" w:space="0" w:color="auto"/>
                        <w:bottom w:val="none" w:sz="0" w:space="0" w:color="auto"/>
                        <w:right w:val="none" w:sz="0" w:space="0" w:color="auto"/>
                      </w:divBdr>
                    </w:div>
                  </w:divsChild>
                </w:div>
                <w:div w:id="2112436124">
                  <w:marLeft w:val="0"/>
                  <w:marRight w:val="0"/>
                  <w:marTop w:val="0"/>
                  <w:marBottom w:val="0"/>
                  <w:divBdr>
                    <w:top w:val="none" w:sz="0" w:space="0" w:color="auto"/>
                    <w:left w:val="none" w:sz="0" w:space="0" w:color="auto"/>
                    <w:bottom w:val="none" w:sz="0" w:space="0" w:color="auto"/>
                    <w:right w:val="none" w:sz="0" w:space="0" w:color="auto"/>
                  </w:divBdr>
                  <w:divsChild>
                    <w:div w:id="891038136">
                      <w:marLeft w:val="0"/>
                      <w:marRight w:val="0"/>
                      <w:marTop w:val="0"/>
                      <w:marBottom w:val="0"/>
                      <w:divBdr>
                        <w:top w:val="none" w:sz="0" w:space="0" w:color="auto"/>
                        <w:left w:val="none" w:sz="0" w:space="0" w:color="auto"/>
                        <w:bottom w:val="none" w:sz="0" w:space="0" w:color="auto"/>
                        <w:right w:val="none" w:sz="0" w:space="0" w:color="auto"/>
                      </w:divBdr>
                    </w:div>
                  </w:divsChild>
                </w:div>
                <w:div w:id="1263684933">
                  <w:marLeft w:val="0"/>
                  <w:marRight w:val="0"/>
                  <w:marTop w:val="0"/>
                  <w:marBottom w:val="0"/>
                  <w:divBdr>
                    <w:top w:val="none" w:sz="0" w:space="0" w:color="auto"/>
                    <w:left w:val="none" w:sz="0" w:space="0" w:color="auto"/>
                    <w:bottom w:val="none" w:sz="0" w:space="0" w:color="auto"/>
                    <w:right w:val="none" w:sz="0" w:space="0" w:color="auto"/>
                  </w:divBdr>
                  <w:divsChild>
                    <w:div w:id="2074962473">
                      <w:marLeft w:val="0"/>
                      <w:marRight w:val="0"/>
                      <w:marTop w:val="0"/>
                      <w:marBottom w:val="0"/>
                      <w:divBdr>
                        <w:top w:val="none" w:sz="0" w:space="0" w:color="auto"/>
                        <w:left w:val="none" w:sz="0" w:space="0" w:color="auto"/>
                        <w:bottom w:val="none" w:sz="0" w:space="0" w:color="auto"/>
                        <w:right w:val="none" w:sz="0" w:space="0" w:color="auto"/>
                      </w:divBdr>
                    </w:div>
                  </w:divsChild>
                </w:div>
                <w:div w:id="2038194727">
                  <w:marLeft w:val="0"/>
                  <w:marRight w:val="0"/>
                  <w:marTop w:val="0"/>
                  <w:marBottom w:val="0"/>
                  <w:divBdr>
                    <w:top w:val="none" w:sz="0" w:space="0" w:color="auto"/>
                    <w:left w:val="none" w:sz="0" w:space="0" w:color="auto"/>
                    <w:bottom w:val="none" w:sz="0" w:space="0" w:color="auto"/>
                    <w:right w:val="none" w:sz="0" w:space="0" w:color="auto"/>
                  </w:divBdr>
                  <w:divsChild>
                    <w:div w:id="2028828864">
                      <w:marLeft w:val="0"/>
                      <w:marRight w:val="0"/>
                      <w:marTop w:val="0"/>
                      <w:marBottom w:val="0"/>
                      <w:divBdr>
                        <w:top w:val="none" w:sz="0" w:space="0" w:color="auto"/>
                        <w:left w:val="none" w:sz="0" w:space="0" w:color="auto"/>
                        <w:bottom w:val="none" w:sz="0" w:space="0" w:color="auto"/>
                        <w:right w:val="none" w:sz="0" w:space="0" w:color="auto"/>
                      </w:divBdr>
                    </w:div>
                  </w:divsChild>
                </w:div>
                <w:div w:id="857043405">
                  <w:marLeft w:val="0"/>
                  <w:marRight w:val="0"/>
                  <w:marTop w:val="0"/>
                  <w:marBottom w:val="0"/>
                  <w:divBdr>
                    <w:top w:val="none" w:sz="0" w:space="0" w:color="auto"/>
                    <w:left w:val="none" w:sz="0" w:space="0" w:color="auto"/>
                    <w:bottom w:val="none" w:sz="0" w:space="0" w:color="auto"/>
                    <w:right w:val="none" w:sz="0" w:space="0" w:color="auto"/>
                  </w:divBdr>
                  <w:divsChild>
                    <w:div w:id="425809514">
                      <w:marLeft w:val="0"/>
                      <w:marRight w:val="0"/>
                      <w:marTop w:val="0"/>
                      <w:marBottom w:val="0"/>
                      <w:divBdr>
                        <w:top w:val="none" w:sz="0" w:space="0" w:color="auto"/>
                        <w:left w:val="none" w:sz="0" w:space="0" w:color="auto"/>
                        <w:bottom w:val="none" w:sz="0" w:space="0" w:color="auto"/>
                        <w:right w:val="none" w:sz="0" w:space="0" w:color="auto"/>
                      </w:divBdr>
                    </w:div>
                  </w:divsChild>
                </w:div>
                <w:div w:id="1614895679">
                  <w:marLeft w:val="0"/>
                  <w:marRight w:val="0"/>
                  <w:marTop w:val="0"/>
                  <w:marBottom w:val="0"/>
                  <w:divBdr>
                    <w:top w:val="none" w:sz="0" w:space="0" w:color="auto"/>
                    <w:left w:val="none" w:sz="0" w:space="0" w:color="auto"/>
                    <w:bottom w:val="none" w:sz="0" w:space="0" w:color="auto"/>
                    <w:right w:val="none" w:sz="0" w:space="0" w:color="auto"/>
                  </w:divBdr>
                  <w:divsChild>
                    <w:div w:id="1862355769">
                      <w:marLeft w:val="0"/>
                      <w:marRight w:val="0"/>
                      <w:marTop w:val="0"/>
                      <w:marBottom w:val="0"/>
                      <w:divBdr>
                        <w:top w:val="none" w:sz="0" w:space="0" w:color="auto"/>
                        <w:left w:val="none" w:sz="0" w:space="0" w:color="auto"/>
                        <w:bottom w:val="none" w:sz="0" w:space="0" w:color="auto"/>
                        <w:right w:val="none" w:sz="0" w:space="0" w:color="auto"/>
                      </w:divBdr>
                    </w:div>
                  </w:divsChild>
                </w:div>
                <w:div w:id="1835023242">
                  <w:marLeft w:val="0"/>
                  <w:marRight w:val="0"/>
                  <w:marTop w:val="0"/>
                  <w:marBottom w:val="0"/>
                  <w:divBdr>
                    <w:top w:val="none" w:sz="0" w:space="0" w:color="auto"/>
                    <w:left w:val="none" w:sz="0" w:space="0" w:color="auto"/>
                    <w:bottom w:val="none" w:sz="0" w:space="0" w:color="auto"/>
                    <w:right w:val="none" w:sz="0" w:space="0" w:color="auto"/>
                  </w:divBdr>
                  <w:divsChild>
                    <w:div w:id="1151478576">
                      <w:marLeft w:val="0"/>
                      <w:marRight w:val="0"/>
                      <w:marTop w:val="0"/>
                      <w:marBottom w:val="0"/>
                      <w:divBdr>
                        <w:top w:val="none" w:sz="0" w:space="0" w:color="auto"/>
                        <w:left w:val="none" w:sz="0" w:space="0" w:color="auto"/>
                        <w:bottom w:val="none" w:sz="0" w:space="0" w:color="auto"/>
                        <w:right w:val="none" w:sz="0" w:space="0" w:color="auto"/>
                      </w:divBdr>
                    </w:div>
                  </w:divsChild>
                </w:div>
                <w:div w:id="1774663953">
                  <w:marLeft w:val="0"/>
                  <w:marRight w:val="0"/>
                  <w:marTop w:val="0"/>
                  <w:marBottom w:val="0"/>
                  <w:divBdr>
                    <w:top w:val="none" w:sz="0" w:space="0" w:color="auto"/>
                    <w:left w:val="none" w:sz="0" w:space="0" w:color="auto"/>
                    <w:bottom w:val="none" w:sz="0" w:space="0" w:color="auto"/>
                    <w:right w:val="none" w:sz="0" w:space="0" w:color="auto"/>
                  </w:divBdr>
                  <w:divsChild>
                    <w:div w:id="820199901">
                      <w:marLeft w:val="0"/>
                      <w:marRight w:val="0"/>
                      <w:marTop w:val="0"/>
                      <w:marBottom w:val="0"/>
                      <w:divBdr>
                        <w:top w:val="none" w:sz="0" w:space="0" w:color="auto"/>
                        <w:left w:val="none" w:sz="0" w:space="0" w:color="auto"/>
                        <w:bottom w:val="none" w:sz="0" w:space="0" w:color="auto"/>
                        <w:right w:val="none" w:sz="0" w:space="0" w:color="auto"/>
                      </w:divBdr>
                    </w:div>
                  </w:divsChild>
                </w:div>
                <w:div w:id="63990170">
                  <w:marLeft w:val="0"/>
                  <w:marRight w:val="0"/>
                  <w:marTop w:val="0"/>
                  <w:marBottom w:val="0"/>
                  <w:divBdr>
                    <w:top w:val="none" w:sz="0" w:space="0" w:color="auto"/>
                    <w:left w:val="none" w:sz="0" w:space="0" w:color="auto"/>
                    <w:bottom w:val="none" w:sz="0" w:space="0" w:color="auto"/>
                    <w:right w:val="none" w:sz="0" w:space="0" w:color="auto"/>
                  </w:divBdr>
                  <w:divsChild>
                    <w:div w:id="176731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731567">
          <w:marLeft w:val="0"/>
          <w:marRight w:val="0"/>
          <w:marTop w:val="0"/>
          <w:marBottom w:val="0"/>
          <w:divBdr>
            <w:top w:val="none" w:sz="0" w:space="0" w:color="auto"/>
            <w:left w:val="none" w:sz="0" w:space="0" w:color="auto"/>
            <w:bottom w:val="none" w:sz="0" w:space="0" w:color="auto"/>
            <w:right w:val="none" w:sz="0" w:space="0" w:color="auto"/>
          </w:divBdr>
        </w:div>
        <w:div w:id="184440021">
          <w:marLeft w:val="0"/>
          <w:marRight w:val="0"/>
          <w:marTop w:val="0"/>
          <w:marBottom w:val="0"/>
          <w:divBdr>
            <w:top w:val="none" w:sz="0" w:space="0" w:color="auto"/>
            <w:left w:val="none" w:sz="0" w:space="0" w:color="auto"/>
            <w:bottom w:val="none" w:sz="0" w:space="0" w:color="auto"/>
            <w:right w:val="none" w:sz="0" w:space="0" w:color="auto"/>
          </w:divBdr>
        </w:div>
      </w:divsChild>
    </w:div>
    <w:div w:id="1779449817">
      <w:bodyDiv w:val="1"/>
      <w:marLeft w:val="0"/>
      <w:marRight w:val="0"/>
      <w:marTop w:val="0"/>
      <w:marBottom w:val="0"/>
      <w:divBdr>
        <w:top w:val="none" w:sz="0" w:space="0" w:color="auto"/>
        <w:left w:val="none" w:sz="0" w:space="0" w:color="auto"/>
        <w:bottom w:val="none" w:sz="0" w:space="0" w:color="auto"/>
        <w:right w:val="none" w:sz="0" w:space="0" w:color="auto"/>
      </w:divBdr>
      <w:divsChild>
        <w:div w:id="709384393">
          <w:marLeft w:val="0"/>
          <w:marRight w:val="0"/>
          <w:marTop w:val="0"/>
          <w:marBottom w:val="0"/>
          <w:divBdr>
            <w:top w:val="none" w:sz="0" w:space="0" w:color="auto"/>
            <w:left w:val="none" w:sz="0" w:space="0" w:color="auto"/>
            <w:bottom w:val="none" w:sz="0" w:space="0" w:color="auto"/>
            <w:right w:val="none" w:sz="0" w:space="0" w:color="auto"/>
          </w:divBdr>
          <w:divsChild>
            <w:div w:id="1289051757">
              <w:marLeft w:val="0"/>
              <w:marRight w:val="0"/>
              <w:marTop w:val="0"/>
              <w:marBottom w:val="0"/>
              <w:divBdr>
                <w:top w:val="none" w:sz="0" w:space="0" w:color="auto"/>
                <w:left w:val="none" w:sz="0" w:space="0" w:color="auto"/>
                <w:bottom w:val="none" w:sz="0" w:space="0" w:color="auto"/>
                <w:right w:val="none" w:sz="0" w:space="0" w:color="auto"/>
              </w:divBdr>
            </w:div>
          </w:divsChild>
        </w:div>
        <w:div w:id="1542934649">
          <w:marLeft w:val="0"/>
          <w:marRight w:val="0"/>
          <w:marTop w:val="0"/>
          <w:marBottom w:val="0"/>
          <w:divBdr>
            <w:top w:val="none" w:sz="0" w:space="0" w:color="auto"/>
            <w:left w:val="none" w:sz="0" w:space="0" w:color="auto"/>
            <w:bottom w:val="none" w:sz="0" w:space="0" w:color="auto"/>
            <w:right w:val="none" w:sz="0" w:space="0" w:color="auto"/>
          </w:divBdr>
          <w:divsChild>
            <w:div w:id="698355382">
              <w:marLeft w:val="0"/>
              <w:marRight w:val="0"/>
              <w:marTop w:val="0"/>
              <w:marBottom w:val="0"/>
              <w:divBdr>
                <w:top w:val="none" w:sz="0" w:space="0" w:color="auto"/>
                <w:left w:val="none" w:sz="0" w:space="0" w:color="auto"/>
                <w:bottom w:val="none" w:sz="0" w:space="0" w:color="auto"/>
                <w:right w:val="none" w:sz="0" w:space="0" w:color="auto"/>
              </w:divBdr>
            </w:div>
          </w:divsChild>
        </w:div>
        <w:div w:id="394473708">
          <w:marLeft w:val="0"/>
          <w:marRight w:val="0"/>
          <w:marTop w:val="0"/>
          <w:marBottom w:val="0"/>
          <w:divBdr>
            <w:top w:val="none" w:sz="0" w:space="0" w:color="auto"/>
            <w:left w:val="none" w:sz="0" w:space="0" w:color="auto"/>
            <w:bottom w:val="none" w:sz="0" w:space="0" w:color="auto"/>
            <w:right w:val="none" w:sz="0" w:space="0" w:color="auto"/>
          </w:divBdr>
          <w:divsChild>
            <w:div w:id="1056050554">
              <w:marLeft w:val="0"/>
              <w:marRight w:val="0"/>
              <w:marTop w:val="0"/>
              <w:marBottom w:val="0"/>
              <w:divBdr>
                <w:top w:val="none" w:sz="0" w:space="0" w:color="auto"/>
                <w:left w:val="none" w:sz="0" w:space="0" w:color="auto"/>
                <w:bottom w:val="none" w:sz="0" w:space="0" w:color="auto"/>
                <w:right w:val="none" w:sz="0" w:space="0" w:color="auto"/>
              </w:divBdr>
            </w:div>
          </w:divsChild>
        </w:div>
        <w:div w:id="1445079212">
          <w:marLeft w:val="0"/>
          <w:marRight w:val="0"/>
          <w:marTop w:val="0"/>
          <w:marBottom w:val="0"/>
          <w:divBdr>
            <w:top w:val="none" w:sz="0" w:space="0" w:color="auto"/>
            <w:left w:val="none" w:sz="0" w:space="0" w:color="auto"/>
            <w:bottom w:val="none" w:sz="0" w:space="0" w:color="auto"/>
            <w:right w:val="none" w:sz="0" w:space="0" w:color="auto"/>
          </w:divBdr>
          <w:divsChild>
            <w:div w:id="1670208707">
              <w:marLeft w:val="0"/>
              <w:marRight w:val="0"/>
              <w:marTop w:val="0"/>
              <w:marBottom w:val="0"/>
              <w:divBdr>
                <w:top w:val="none" w:sz="0" w:space="0" w:color="auto"/>
                <w:left w:val="none" w:sz="0" w:space="0" w:color="auto"/>
                <w:bottom w:val="none" w:sz="0" w:space="0" w:color="auto"/>
                <w:right w:val="none" w:sz="0" w:space="0" w:color="auto"/>
              </w:divBdr>
            </w:div>
          </w:divsChild>
        </w:div>
        <w:div w:id="184054004">
          <w:marLeft w:val="0"/>
          <w:marRight w:val="0"/>
          <w:marTop w:val="0"/>
          <w:marBottom w:val="0"/>
          <w:divBdr>
            <w:top w:val="none" w:sz="0" w:space="0" w:color="auto"/>
            <w:left w:val="none" w:sz="0" w:space="0" w:color="auto"/>
            <w:bottom w:val="none" w:sz="0" w:space="0" w:color="auto"/>
            <w:right w:val="none" w:sz="0" w:space="0" w:color="auto"/>
          </w:divBdr>
          <w:divsChild>
            <w:div w:id="1808401322">
              <w:marLeft w:val="0"/>
              <w:marRight w:val="0"/>
              <w:marTop w:val="0"/>
              <w:marBottom w:val="0"/>
              <w:divBdr>
                <w:top w:val="none" w:sz="0" w:space="0" w:color="auto"/>
                <w:left w:val="none" w:sz="0" w:space="0" w:color="auto"/>
                <w:bottom w:val="none" w:sz="0" w:space="0" w:color="auto"/>
                <w:right w:val="none" w:sz="0" w:space="0" w:color="auto"/>
              </w:divBdr>
            </w:div>
          </w:divsChild>
        </w:div>
        <w:div w:id="1448695759">
          <w:marLeft w:val="0"/>
          <w:marRight w:val="0"/>
          <w:marTop w:val="0"/>
          <w:marBottom w:val="0"/>
          <w:divBdr>
            <w:top w:val="none" w:sz="0" w:space="0" w:color="auto"/>
            <w:left w:val="none" w:sz="0" w:space="0" w:color="auto"/>
            <w:bottom w:val="none" w:sz="0" w:space="0" w:color="auto"/>
            <w:right w:val="none" w:sz="0" w:space="0" w:color="auto"/>
          </w:divBdr>
          <w:divsChild>
            <w:div w:id="18703633">
              <w:marLeft w:val="0"/>
              <w:marRight w:val="0"/>
              <w:marTop w:val="0"/>
              <w:marBottom w:val="0"/>
              <w:divBdr>
                <w:top w:val="none" w:sz="0" w:space="0" w:color="auto"/>
                <w:left w:val="none" w:sz="0" w:space="0" w:color="auto"/>
                <w:bottom w:val="none" w:sz="0" w:space="0" w:color="auto"/>
                <w:right w:val="none" w:sz="0" w:space="0" w:color="auto"/>
              </w:divBdr>
            </w:div>
          </w:divsChild>
        </w:div>
        <w:div w:id="87434744">
          <w:marLeft w:val="0"/>
          <w:marRight w:val="0"/>
          <w:marTop w:val="0"/>
          <w:marBottom w:val="0"/>
          <w:divBdr>
            <w:top w:val="none" w:sz="0" w:space="0" w:color="auto"/>
            <w:left w:val="none" w:sz="0" w:space="0" w:color="auto"/>
            <w:bottom w:val="none" w:sz="0" w:space="0" w:color="auto"/>
            <w:right w:val="none" w:sz="0" w:space="0" w:color="auto"/>
          </w:divBdr>
          <w:divsChild>
            <w:div w:id="1262759649">
              <w:marLeft w:val="0"/>
              <w:marRight w:val="0"/>
              <w:marTop w:val="0"/>
              <w:marBottom w:val="0"/>
              <w:divBdr>
                <w:top w:val="none" w:sz="0" w:space="0" w:color="auto"/>
                <w:left w:val="none" w:sz="0" w:space="0" w:color="auto"/>
                <w:bottom w:val="none" w:sz="0" w:space="0" w:color="auto"/>
                <w:right w:val="none" w:sz="0" w:space="0" w:color="auto"/>
              </w:divBdr>
            </w:div>
          </w:divsChild>
        </w:div>
        <w:div w:id="618610577">
          <w:marLeft w:val="0"/>
          <w:marRight w:val="0"/>
          <w:marTop w:val="0"/>
          <w:marBottom w:val="0"/>
          <w:divBdr>
            <w:top w:val="none" w:sz="0" w:space="0" w:color="auto"/>
            <w:left w:val="none" w:sz="0" w:space="0" w:color="auto"/>
            <w:bottom w:val="none" w:sz="0" w:space="0" w:color="auto"/>
            <w:right w:val="none" w:sz="0" w:space="0" w:color="auto"/>
          </w:divBdr>
          <w:divsChild>
            <w:div w:id="478112039">
              <w:marLeft w:val="0"/>
              <w:marRight w:val="0"/>
              <w:marTop w:val="0"/>
              <w:marBottom w:val="0"/>
              <w:divBdr>
                <w:top w:val="none" w:sz="0" w:space="0" w:color="auto"/>
                <w:left w:val="none" w:sz="0" w:space="0" w:color="auto"/>
                <w:bottom w:val="none" w:sz="0" w:space="0" w:color="auto"/>
                <w:right w:val="none" w:sz="0" w:space="0" w:color="auto"/>
              </w:divBdr>
            </w:div>
          </w:divsChild>
        </w:div>
        <w:div w:id="1793789919">
          <w:marLeft w:val="0"/>
          <w:marRight w:val="0"/>
          <w:marTop w:val="0"/>
          <w:marBottom w:val="0"/>
          <w:divBdr>
            <w:top w:val="none" w:sz="0" w:space="0" w:color="auto"/>
            <w:left w:val="none" w:sz="0" w:space="0" w:color="auto"/>
            <w:bottom w:val="none" w:sz="0" w:space="0" w:color="auto"/>
            <w:right w:val="none" w:sz="0" w:space="0" w:color="auto"/>
          </w:divBdr>
          <w:divsChild>
            <w:div w:id="1065378389">
              <w:marLeft w:val="0"/>
              <w:marRight w:val="0"/>
              <w:marTop w:val="0"/>
              <w:marBottom w:val="0"/>
              <w:divBdr>
                <w:top w:val="none" w:sz="0" w:space="0" w:color="auto"/>
                <w:left w:val="none" w:sz="0" w:space="0" w:color="auto"/>
                <w:bottom w:val="none" w:sz="0" w:space="0" w:color="auto"/>
                <w:right w:val="none" w:sz="0" w:space="0" w:color="auto"/>
              </w:divBdr>
            </w:div>
          </w:divsChild>
        </w:div>
        <w:div w:id="374547041">
          <w:marLeft w:val="0"/>
          <w:marRight w:val="0"/>
          <w:marTop w:val="0"/>
          <w:marBottom w:val="0"/>
          <w:divBdr>
            <w:top w:val="none" w:sz="0" w:space="0" w:color="auto"/>
            <w:left w:val="none" w:sz="0" w:space="0" w:color="auto"/>
            <w:bottom w:val="none" w:sz="0" w:space="0" w:color="auto"/>
            <w:right w:val="none" w:sz="0" w:space="0" w:color="auto"/>
          </w:divBdr>
          <w:divsChild>
            <w:div w:id="1612593837">
              <w:marLeft w:val="0"/>
              <w:marRight w:val="0"/>
              <w:marTop w:val="0"/>
              <w:marBottom w:val="0"/>
              <w:divBdr>
                <w:top w:val="none" w:sz="0" w:space="0" w:color="auto"/>
                <w:left w:val="none" w:sz="0" w:space="0" w:color="auto"/>
                <w:bottom w:val="none" w:sz="0" w:space="0" w:color="auto"/>
                <w:right w:val="none" w:sz="0" w:space="0" w:color="auto"/>
              </w:divBdr>
            </w:div>
          </w:divsChild>
        </w:div>
        <w:div w:id="1288312500">
          <w:marLeft w:val="0"/>
          <w:marRight w:val="0"/>
          <w:marTop w:val="0"/>
          <w:marBottom w:val="0"/>
          <w:divBdr>
            <w:top w:val="none" w:sz="0" w:space="0" w:color="auto"/>
            <w:left w:val="none" w:sz="0" w:space="0" w:color="auto"/>
            <w:bottom w:val="none" w:sz="0" w:space="0" w:color="auto"/>
            <w:right w:val="none" w:sz="0" w:space="0" w:color="auto"/>
          </w:divBdr>
          <w:divsChild>
            <w:div w:id="1807166195">
              <w:marLeft w:val="0"/>
              <w:marRight w:val="0"/>
              <w:marTop w:val="0"/>
              <w:marBottom w:val="0"/>
              <w:divBdr>
                <w:top w:val="none" w:sz="0" w:space="0" w:color="auto"/>
                <w:left w:val="none" w:sz="0" w:space="0" w:color="auto"/>
                <w:bottom w:val="none" w:sz="0" w:space="0" w:color="auto"/>
                <w:right w:val="none" w:sz="0" w:space="0" w:color="auto"/>
              </w:divBdr>
            </w:div>
          </w:divsChild>
        </w:div>
        <w:div w:id="733698843">
          <w:marLeft w:val="0"/>
          <w:marRight w:val="0"/>
          <w:marTop w:val="0"/>
          <w:marBottom w:val="0"/>
          <w:divBdr>
            <w:top w:val="none" w:sz="0" w:space="0" w:color="auto"/>
            <w:left w:val="none" w:sz="0" w:space="0" w:color="auto"/>
            <w:bottom w:val="none" w:sz="0" w:space="0" w:color="auto"/>
            <w:right w:val="none" w:sz="0" w:space="0" w:color="auto"/>
          </w:divBdr>
          <w:divsChild>
            <w:div w:id="2128312236">
              <w:marLeft w:val="0"/>
              <w:marRight w:val="0"/>
              <w:marTop w:val="0"/>
              <w:marBottom w:val="0"/>
              <w:divBdr>
                <w:top w:val="none" w:sz="0" w:space="0" w:color="auto"/>
                <w:left w:val="none" w:sz="0" w:space="0" w:color="auto"/>
                <w:bottom w:val="none" w:sz="0" w:space="0" w:color="auto"/>
                <w:right w:val="none" w:sz="0" w:space="0" w:color="auto"/>
              </w:divBdr>
            </w:div>
          </w:divsChild>
        </w:div>
        <w:div w:id="820465198">
          <w:marLeft w:val="0"/>
          <w:marRight w:val="0"/>
          <w:marTop w:val="0"/>
          <w:marBottom w:val="0"/>
          <w:divBdr>
            <w:top w:val="none" w:sz="0" w:space="0" w:color="auto"/>
            <w:left w:val="none" w:sz="0" w:space="0" w:color="auto"/>
            <w:bottom w:val="none" w:sz="0" w:space="0" w:color="auto"/>
            <w:right w:val="none" w:sz="0" w:space="0" w:color="auto"/>
          </w:divBdr>
          <w:divsChild>
            <w:div w:id="756361697">
              <w:marLeft w:val="0"/>
              <w:marRight w:val="0"/>
              <w:marTop w:val="0"/>
              <w:marBottom w:val="0"/>
              <w:divBdr>
                <w:top w:val="none" w:sz="0" w:space="0" w:color="auto"/>
                <w:left w:val="none" w:sz="0" w:space="0" w:color="auto"/>
                <w:bottom w:val="none" w:sz="0" w:space="0" w:color="auto"/>
                <w:right w:val="none" w:sz="0" w:space="0" w:color="auto"/>
              </w:divBdr>
            </w:div>
          </w:divsChild>
        </w:div>
        <w:div w:id="605575503">
          <w:marLeft w:val="0"/>
          <w:marRight w:val="0"/>
          <w:marTop w:val="0"/>
          <w:marBottom w:val="0"/>
          <w:divBdr>
            <w:top w:val="none" w:sz="0" w:space="0" w:color="auto"/>
            <w:left w:val="none" w:sz="0" w:space="0" w:color="auto"/>
            <w:bottom w:val="none" w:sz="0" w:space="0" w:color="auto"/>
            <w:right w:val="none" w:sz="0" w:space="0" w:color="auto"/>
          </w:divBdr>
          <w:divsChild>
            <w:div w:id="1595506221">
              <w:marLeft w:val="0"/>
              <w:marRight w:val="0"/>
              <w:marTop w:val="0"/>
              <w:marBottom w:val="0"/>
              <w:divBdr>
                <w:top w:val="none" w:sz="0" w:space="0" w:color="auto"/>
                <w:left w:val="none" w:sz="0" w:space="0" w:color="auto"/>
                <w:bottom w:val="none" w:sz="0" w:space="0" w:color="auto"/>
                <w:right w:val="none" w:sz="0" w:space="0" w:color="auto"/>
              </w:divBdr>
            </w:div>
          </w:divsChild>
        </w:div>
        <w:div w:id="802505335">
          <w:marLeft w:val="0"/>
          <w:marRight w:val="0"/>
          <w:marTop w:val="0"/>
          <w:marBottom w:val="0"/>
          <w:divBdr>
            <w:top w:val="none" w:sz="0" w:space="0" w:color="auto"/>
            <w:left w:val="none" w:sz="0" w:space="0" w:color="auto"/>
            <w:bottom w:val="none" w:sz="0" w:space="0" w:color="auto"/>
            <w:right w:val="none" w:sz="0" w:space="0" w:color="auto"/>
          </w:divBdr>
          <w:divsChild>
            <w:div w:id="1220703321">
              <w:marLeft w:val="0"/>
              <w:marRight w:val="0"/>
              <w:marTop w:val="0"/>
              <w:marBottom w:val="0"/>
              <w:divBdr>
                <w:top w:val="none" w:sz="0" w:space="0" w:color="auto"/>
                <w:left w:val="none" w:sz="0" w:space="0" w:color="auto"/>
                <w:bottom w:val="none" w:sz="0" w:space="0" w:color="auto"/>
                <w:right w:val="none" w:sz="0" w:space="0" w:color="auto"/>
              </w:divBdr>
            </w:div>
          </w:divsChild>
        </w:div>
        <w:div w:id="32928462">
          <w:marLeft w:val="0"/>
          <w:marRight w:val="0"/>
          <w:marTop w:val="0"/>
          <w:marBottom w:val="0"/>
          <w:divBdr>
            <w:top w:val="none" w:sz="0" w:space="0" w:color="auto"/>
            <w:left w:val="none" w:sz="0" w:space="0" w:color="auto"/>
            <w:bottom w:val="none" w:sz="0" w:space="0" w:color="auto"/>
            <w:right w:val="none" w:sz="0" w:space="0" w:color="auto"/>
          </w:divBdr>
          <w:divsChild>
            <w:div w:id="2058048004">
              <w:marLeft w:val="0"/>
              <w:marRight w:val="0"/>
              <w:marTop w:val="0"/>
              <w:marBottom w:val="0"/>
              <w:divBdr>
                <w:top w:val="none" w:sz="0" w:space="0" w:color="auto"/>
                <w:left w:val="none" w:sz="0" w:space="0" w:color="auto"/>
                <w:bottom w:val="none" w:sz="0" w:space="0" w:color="auto"/>
                <w:right w:val="none" w:sz="0" w:space="0" w:color="auto"/>
              </w:divBdr>
            </w:div>
          </w:divsChild>
        </w:div>
        <w:div w:id="690884639">
          <w:marLeft w:val="0"/>
          <w:marRight w:val="0"/>
          <w:marTop w:val="0"/>
          <w:marBottom w:val="0"/>
          <w:divBdr>
            <w:top w:val="none" w:sz="0" w:space="0" w:color="auto"/>
            <w:left w:val="none" w:sz="0" w:space="0" w:color="auto"/>
            <w:bottom w:val="none" w:sz="0" w:space="0" w:color="auto"/>
            <w:right w:val="none" w:sz="0" w:space="0" w:color="auto"/>
          </w:divBdr>
          <w:divsChild>
            <w:div w:id="2019963365">
              <w:marLeft w:val="0"/>
              <w:marRight w:val="0"/>
              <w:marTop w:val="0"/>
              <w:marBottom w:val="0"/>
              <w:divBdr>
                <w:top w:val="none" w:sz="0" w:space="0" w:color="auto"/>
                <w:left w:val="none" w:sz="0" w:space="0" w:color="auto"/>
                <w:bottom w:val="none" w:sz="0" w:space="0" w:color="auto"/>
                <w:right w:val="none" w:sz="0" w:space="0" w:color="auto"/>
              </w:divBdr>
            </w:div>
          </w:divsChild>
        </w:div>
        <w:div w:id="183714098">
          <w:marLeft w:val="0"/>
          <w:marRight w:val="0"/>
          <w:marTop w:val="0"/>
          <w:marBottom w:val="0"/>
          <w:divBdr>
            <w:top w:val="none" w:sz="0" w:space="0" w:color="auto"/>
            <w:left w:val="none" w:sz="0" w:space="0" w:color="auto"/>
            <w:bottom w:val="none" w:sz="0" w:space="0" w:color="auto"/>
            <w:right w:val="none" w:sz="0" w:space="0" w:color="auto"/>
          </w:divBdr>
          <w:divsChild>
            <w:div w:id="1909415829">
              <w:marLeft w:val="0"/>
              <w:marRight w:val="0"/>
              <w:marTop w:val="0"/>
              <w:marBottom w:val="0"/>
              <w:divBdr>
                <w:top w:val="none" w:sz="0" w:space="0" w:color="auto"/>
                <w:left w:val="none" w:sz="0" w:space="0" w:color="auto"/>
                <w:bottom w:val="none" w:sz="0" w:space="0" w:color="auto"/>
                <w:right w:val="none" w:sz="0" w:space="0" w:color="auto"/>
              </w:divBdr>
            </w:div>
          </w:divsChild>
        </w:div>
        <w:div w:id="1383406709">
          <w:marLeft w:val="0"/>
          <w:marRight w:val="0"/>
          <w:marTop w:val="0"/>
          <w:marBottom w:val="0"/>
          <w:divBdr>
            <w:top w:val="none" w:sz="0" w:space="0" w:color="auto"/>
            <w:left w:val="none" w:sz="0" w:space="0" w:color="auto"/>
            <w:bottom w:val="none" w:sz="0" w:space="0" w:color="auto"/>
            <w:right w:val="none" w:sz="0" w:space="0" w:color="auto"/>
          </w:divBdr>
          <w:divsChild>
            <w:div w:id="1175152639">
              <w:marLeft w:val="0"/>
              <w:marRight w:val="0"/>
              <w:marTop w:val="0"/>
              <w:marBottom w:val="0"/>
              <w:divBdr>
                <w:top w:val="none" w:sz="0" w:space="0" w:color="auto"/>
                <w:left w:val="none" w:sz="0" w:space="0" w:color="auto"/>
                <w:bottom w:val="none" w:sz="0" w:space="0" w:color="auto"/>
                <w:right w:val="none" w:sz="0" w:space="0" w:color="auto"/>
              </w:divBdr>
            </w:div>
          </w:divsChild>
        </w:div>
        <w:div w:id="1446853758">
          <w:marLeft w:val="0"/>
          <w:marRight w:val="0"/>
          <w:marTop w:val="0"/>
          <w:marBottom w:val="0"/>
          <w:divBdr>
            <w:top w:val="none" w:sz="0" w:space="0" w:color="auto"/>
            <w:left w:val="none" w:sz="0" w:space="0" w:color="auto"/>
            <w:bottom w:val="none" w:sz="0" w:space="0" w:color="auto"/>
            <w:right w:val="none" w:sz="0" w:space="0" w:color="auto"/>
          </w:divBdr>
          <w:divsChild>
            <w:div w:id="1032729302">
              <w:marLeft w:val="0"/>
              <w:marRight w:val="0"/>
              <w:marTop w:val="0"/>
              <w:marBottom w:val="0"/>
              <w:divBdr>
                <w:top w:val="none" w:sz="0" w:space="0" w:color="auto"/>
                <w:left w:val="none" w:sz="0" w:space="0" w:color="auto"/>
                <w:bottom w:val="none" w:sz="0" w:space="0" w:color="auto"/>
                <w:right w:val="none" w:sz="0" w:space="0" w:color="auto"/>
              </w:divBdr>
            </w:div>
          </w:divsChild>
        </w:div>
        <w:div w:id="1934312676">
          <w:marLeft w:val="0"/>
          <w:marRight w:val="0"/>
          <w:marTop w:val="0"/>
          <w:marBottom w:val="0"/>
          <w:divBdr>
            <w:top w:val="none" w:sz="0" w:space="0" w:color="auto"/>
            <w:left w:val="none" w:sz="0" w:space="0" w:color="auto"/>
            <w:bottom w:val="none" w:sz="0" w:space="0" w:color="auto"/>
            <w:right w:val="none" w:sz="0" w:space="0" w:color="auto"/>
          </w:divBdr>
          <w:divsChild>
            <w:div w:id="1451584929">
              <w:marLeft w:val="0"/>
              <w:marRight w:val="0"/>
              <w:marTop w:val="0"/>
              <w:marBottom w:val="0"/>
              <w:divBdr>
                <w:top w:val="none" w:sz="0" w:space="0" w:color="auto"/>
                <w:left w:val="none" w:sz="0" w:space="0" w:color="auto"/>
                <w:bottom w:val="none" w:sz="0" w:space="0" w:color="auto"/>
                <w:right w:val="none" w:sz="0" w:space="0" w:color="auto"/>
              </w:divBdr>
            </w:div>
          </w:divsChild>
        </w:div>
        <w:div w:id="19673238">
          <w:marLeft w:val="0"/>
          <w:marRight w:val="0"/>
          <w:marTop w:val="0"/>
          <w:marBottom w:val="0"/>
          <w:divBdr>
            <w:top w:val="none" w:sz="0" w:space="0" w:color="auto"/>
            <w:left w:val="none" w:sz="0" w:space="0" w:color="auto"/>
            <w:bottom w:val="none" w:sz="0" w:space="0" w:color="auto"/>
            <w:right w:val="none" w:sz="0" w:space="0" w:color="auto"/>
          </w:divBdr>
          <w:divsChild>
            <w:div w:id="670607">
              <w:marLeft w:val="0"/>
              <w:marRight w:val="0"/>
              <w:marTop w:val="0"/>
              <w:marBottom w:val="0"/>
              <w:divBdr>
                <w:top w:val="none" w:sz="0" w:space="0" w:color="auto"/>
                <w:left w:val="none" w:sz="0" w:space="0" w:color="auto"/>
                <w:bottom w:val="none" w:sz="0" w:space="0" w:color="auto"/>
                <w:right w:val="none" w:sz="0" w:space="0" w:color="auto"/>
              </w:divBdr>
            </w:div>
          </w:divsChild>
        </w:div>
        <w:div w:id="447899067">
          <w:marLeft w:val="0"/>
          <w:marRight w:val="0"/>
          <w:marTop w:val="0"/>
          <w:marBottom w:val="0"/>
          <w:divBdr>
            <w:top w:val="none" w:sz="0" w:space="0" w:color="auto"/>
            <w:left w:val="none" w:sz="0" w:space="0" w:color="auto"/>
            <w:bottom w:val="none" w:sz="0" w:space="0" w:color="auto"/>
            <w:right w:val="none" w:sz="0" w:space="0" w:color="auto"/>
          </w:divBdr>
          <w:divsChild>
            <w:div w:id="295456297">
              <w:marLeft w:val="0"/>
              <w:marRight w:val="0"/>
              <w:marTop w:val="0"/>
              <w:marBottom w:val="0"/>
              <w:divBdr>
                <w:top w:val="none" w:sz="0" w:space="0" w:color="auto"/>
                <w:left w:val="none" w:sz="0" w:space="0" w:color="auto"/>
                <w:bottom w:val="none" w:sz="0" w:space="0" w:color="auto"/>
                <w:right w:val="none" w:sz="0" w:space="0" w:color="auto"/>
              </w:divBdr>
            </w:div>
          </w:divsChild>
        </w:div>
        <w:div w:id="315112040">
          <w:marLeft w:val="0"/>
          <w:marRight w:val="0"/>
          <w:marTop w:val="0"/>
          <w:marBottom w:val="0"/>
          <w:divBdr>
            <w:top w:val="none" w:sz="0" w:space="0" w:color="auto"/>
            <w:left w:val="none" w:sz="0" w:space="0" w:color="auto"/>
            <w:bottom w:val="none" w:sz="0" w:space="0" w:color="auto"/>
            <w:right w:val="none" w:sz="0" w:space="0" w:color="auto"/>
          </w:divBdr>
          <w:divsChild>
            <w:div w:id="1623144819">
              <w:marLeft w:val="0"/>
              <w:marRight w:val="0"/>
              <w:marTop w:val="0"/>
              <w:marBottom w:val="0"/>
              <w:divBdr>
                <w:top w:val="none" w:sz="0" w:space="0" w:color="auto"/>
                <w:left w:val="none" w:sz="0" w:space="0" w:color="auto"/>
                <w:bottom w:val="none" w:sz="0" w:space="0" w:color="auto"/>
                <w:right w:val="none" w:sz="0" w:space="0" w:color="auto"/>
              </w:divBdr>
            </w:div>
          </w:divsChild>
        </w:div>
        <w:div w:id="381489623">
          <w:marLeft w:val="0"/>
          <w:marRight w:val="0"/>
          <w:marTop w:val="0"/>
          <w:marBottom w:val="0"/>
          <w:divBdr>
            <w:top w:val="none" w:sz="0" w:space="0" w:color="auto"/>
            <w:left w:val="none" w:sz="0" w:space="0" w:color="auto"/>
            <w:bottom w:val="none" w:sz="0" w:space="0" w:color="auto"/>
            <w:right w:val="none" w:sz="0" w:space="0" w:color="auto"/>
          </w:divBdr>
          <w:divsChild>
            <w:div w:id="1314291154">
              <w:marLeft w:val="0"/>
              <w:marRight w:val="0"/>
              <w:marTop w:val="0"/>
              <w:marBottom w:val="0"/>
              <w:divBdr>
                <w:top w:val="none" w:sz="0" w:space="0" w:color="auto"/>
                <w:left w:val="none" w:sz="0" w:space="0" w:color="auto"/>
                <w:bottom w:val="none" w:sz="0" w:space="0" w:color="auto"/>
                <w:right w:val="none" w:sz="0" w:space="0" w:color="auto"/>
              </w:divBdr>
            </w:div>
          </w:divsChild>
        </w:div>
        <w:div w:id="1872111728">
          <w:marLeft w:val="0"/>
          <w:marRight w:val="0"/>
          <w:marTop w:val="0"/>
          <w:marBottom w:val="0"/>
          <w:divBdr>
            <w:top w:val="none" w:sz="0" w:space="0" w:color="auto"/>
            <w:left w:val="none" w:sz="0" w:space="0" w:color="auto"/>
            <w:bottom w:val="none" w:sz="0" w:space="0" w:color="auto"/>
            <w:right w:val="none" w:sz="0" w:space="0" w:color="auto"/>
          </w:divBdr>
          <w:divsChild>
            <w:div w:id="1745493123">
              <w:marLeft w:val="0"/>
              <w:marRight w:val="0"/>
              <w:marTop w:val="0"/>
              <w:marBottom w:val="0"/>
              <w:divBdr>
                <w:top w:val="none" w:sz="0" w:space="0" w:color="auto"/>
                <w:left w:val="none" w:sz="0" w:space="0" w:color="auto"/>
                <w:bottom w:val="none" w:sz="0" w:space="0" w:color="auto"/>
                <w:right w:val="none" w:sz="0" w:space="0" w:color="auto"/>
              </w:divBdr>
            </w:div>
          </w:divsChild>
        </w:div>
        <w:div w:id="885793818">
          <w:marLeft w:val="0"/>
          <w:marRight w:val="0"/>
          <w:marTop w:val="0"/>
          <w:marBottom w:val="0"/>
          <w:divBdr>
            <w:top w:val="none" w:sz="0" w:space="0" w:color="auto"/>
            <w:left w:val="none" w:sz="0" w:space="0" w:color="auto"/>
            <w:bottom w:val="none" w:sz="0" w:space="0" w:color="auto"/>
            <w:right w:val="none" w:sz="0" w:space="0" w:color="auto"/>
          </w:divBdr>
          <w:divsChild>
            <w:div w:id="1513760315">
              <w:marLeft w:val="0"/>
              <w:marRight w:val="0"/>
              <w:marTop w:val="0"/>
              <w:marBottom w:val="0"/>
              <w:divBdr>
                <w:top w:val="none" w:sz="0" w:space="0" w:color="auto"/>
                <w:left w:val="none" w:sz="0" w:space="0" w:color="auto"/>
                <w:bottom w:val="none" w:sz="0" w:space="0" w:color="auto"/>
                <w:right w:val="none" w:sz="0" w:space="0" w:color="auto"/>
              </w:divBdr>
            </w:div>
          </w:divsChild>
        </w:div>
        <w:div w:id="1071848835">
          <w:marLeft w:val="0"/>
          <w:marRight w:val="0"/>
          <w:marTop w:val="0"/>
          <w:marBottom w:val="0"/>
          <w:divBdr>
            <w:top w:val="none" w:sz="0" w:space="0" w:color="auto"/>
            <w:left w:val="none" w:sz="0" w:space="0" w:color="auto"/>
            <w:bottom w:val="none" w:sz="0" w:space="0" w:color="auto"/>
            <w:right w:val="none" w:sz="0" w:space="0" w:color="auto"/>
          </w:divBdr>
          <w:divsChild>
            <w:div w:id="304361524">
              <w:marLeft w:val="0"/>
              <w:marRight w:val="0"/>
              <w:marTop w:val="0"/>
              <w:marBottom w:val="0"/>
              <w:divBdr>
                <w:top w:val="none" w:sz="0" w:space="0" w:color="auto"/>
                <w:left w:val="none" w:sz="0" w:space="0" w:color="auto"/>
                <w:bottom w:val="none" w:sz="0" w:space="0" w:color="auto"/>
                <w:right w:val="none" w:sz="0" w:space="0" w:color="auto"/>
              </w:divBdr>
            </w:div>
          </w:divsChild>
        </w:div>
        <w:div w:id="1971133794">
          <w:marLeft w:val="0"/>
          <w:marRight w:val="0"/>
          <w:marTop w:val="0"/>
          <w:marBottom w:val="0"/>
          <w:divBdr>
            <w:top w:val="none" w:sz="0" w:space="0" w:color="auto"/>
            <w:left w:val="none" w:sz="0" w:space="0" w:color="auto"/>
            <w:bottom w:val="none" w:sz="0" w:space="0" w:color="auto"/>
            <w:right w:val="none" w:sz="0" w:space="0" w:color="auto"/>
          </w:divBdr>
          <w:divsChild>
            <w:div w:id="1083331476">
              <w:marLeft w:val="0"/>
              <w:marRight w:val="0"/>
              <w:marTop w:val="0"/>
              <w:marBottom w:val="0"/>
              <w:divBdr>
                <w:top w:val="none" w:sz="0" w:space="0" w:color="auto"/>
                <w:left w:val="none" w:sz="0" w:space="0" w:color="auto"/>
                <w:bottom w:val="none" w:sz="0" w:space="0" w:color="auto"/>
                <w:right w:val="none" w:sz="0" w:space="0" w:color="auto"/>
              </w:divBdr>
            </w:div>
          </w:divsChild>
        </w:div>
        <w:div w:id="2020154623">
          <w:marLeft w:val="0"/>
          <w:marRight w:val="0"/>
          <w:marTop w:val="0"/>
          <w:marBottom w:val="0"/>
          <w:divBdr>
            <w:top w:val="none" w:sz="0" w:space="0" w:color="auto"/>
            <w:left w:val="none" w:sz="0" w:space="0" w:color="auto"/>
            <w:bottom w:val="none" w:sz="0" w:space="0" w:color="auto"/>
            <w:right w:val="none" w:sz="0" w:space="0" w:color="auto"/>
          </w:divBdr>
          <w:divsChild>
            <w:div w:id="967010094">
              <w:marLeft w:val="0"/>
              <w:marRight w:val="0"/>
              <w:marTop w:val="0"/>
              <w:marBottom w:val="0"/>
              <w:divBdr>
                <w:top w:val="none" w:sz="0" w:space="0" w:color="auto"/>
                <w:left w:val="none" w:sz="0" w:space="0" w:color="auto"/>
                <w:bottom w:val="none" w:sz="0" w:space="0" w:color="auto"/>
                <w:right w:val="none" w:sz="0" w:space="0" w:color="auto"/>
              </w:divBdr>
            </w:div>
          </w:divsChild>
        </w:div>
        <w:div w:id="460344090">
          <w:marLeft w:val="0"/>
          <w:marRight w:val="0"/>
          <w:marTop w:val="0"/>
          <w:marBottom w:val="0"/>
          <w:divBdr>
            <w:top w:val="none" w:sz="0" w:space="0" w:color="auto"/>
            <w:left w:val="none" w:sz="0" w:space="0" w:color="auto"/>
            <w:bottom w:val="none" w:sz="0" w:space="0" w:color="auto"/>
            <w:right w:val="none" w:sz="0" w:space="0" w:color="auto"/>
          </w:divBdr>
          <w:divsChild>
            <w:div w:id="7355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mailto:sinta@osi.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1c0d51-e28d-4673-bbf7-f908920b931a">
      <Terms xmlns="http://schemas.microsoft.com/office/infopath/2007/PartnerControls"/>
    </lcf76f155ced4ddcb4097134ff3c332f>
    <TaxCatchAll xmlns="a21fef88-7d2d-423b-bf68-ec53b81c272c" xsi:nil="true"/>
    <_dlc_DocId xmlns="a21fef88-7d2d-423b-bf68-ec53b81c272c">FFMMQ3CDQQWS-817560096-2906</_dlc_DocId>
    <_dlc_DocIdUrl xmlns="a21fef88-7d2d-423b-bf68-ec53b81c272c">
      <Url>https://universityoflatvia387.sharepoint.com/sites/BioPhoT/_layouts/15/DocIdRedir.aspx?ID=FFMMQ3CDQQWS-817560096-2906</Url>
      <Description>FFMMQ3CDQQWS-817560096-2906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C2FDE-C058-45C3-85FA-AAB3398F4308}">
  <ds:schemaRefs>
    <ds:schemaRef ds:uri="http://purl.org/dc/dcmitype/"/>
    <ds:schemaRef ds:uri="http://schemas.microsoft.com/office/2006/metadata/properties"/>
    <ds:schemaRef ds:uri="http://www.w3.org/XML/1998/namespace"/>
    <ds:schemaRef ds:uri="http://purl.org/dc/elements/1.1/"/>
    <ds:schemaRef ds:uri="http://schemas.microsoft.com/office/2006/documentManagement/types"/>
    <ds:schemaRef ds:uri="a21fef88-7d2d-423b-bf68-ec53b81c272c"/>
    <ds:schemaRef ds:uri="e71c0d51-e28d-4673-bbf7-f908920b931a"/>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70BA221-13C2-4521-91FC-8610BB6DB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F112EA-FF86-497B-9E68-B54C2484CB51}">
  <ds:schemaRefs>
    <ds:schemaRef ds:uri="http://schemas.microsoft.com/sharepoint/events"/>
  </ds:schemaRefs>
</ds:datastoreItem>
</file>

<file path=customXml/itemProps4.xml><?xml version="1.0" encoding="utf-8"?>
<ds:datastoreItem xmlns:ds="http://schemas.openxmlformats.org/officeDocument/2006/customXml" ds:itemID="{9FFDAF6B-4038-4A0F-A1AC-32705121D01E}">
  <ds:schemaRefs>
    <ds:schemaRef ds:uri="http://schemas.microsoft.com/sharepoint/v3/contenttype/forms"/>
  </ds:schemaRefs>
</ds:datastoreItem>
</file>

<file path=customXml/itemProps5.xml><?xml version="1.0" encoding="utf-8"?>
<ds:datastoreItem xmlns:ds="http://schemas.openxmlformats.org/officeDocument/2006/customXml" ds:itemID="{0AB1ECD1-06E3-4E74-AB27-889B871ED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15580</Words>
  <Characters>8882</Characters>
  <Application>Microsoft Office Word</Application>
  <DocSecurity>0</DocSecurity>
  <Lines>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Ingmars Kreismanis</dc:creator>
  <cp:keywords/>
  <dc:description/>
  <cp:lastModifiedBy>Pugovics, Osvalds</cp:lastModifiedBy>
  <cp:revision>3</cp:revision>
  <dcterms:created xsi:type="dcterms:W3CDTF">2025-10-02T15:23:00Z</dcterms:created>
  <dcterms:modified xsi:type="dcterms:W3CDTF">2025-10-06T05:52:00Z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_dlc_DocIdItemGuid">
    <vt:lpwstr>af3fc21d-ae9c-4ba5-be5b-522414a3449e</vt:lpwstr>
  </property>
  <property fmtid="{D5CDD505-2E9C-101B-9397-08002B2CF9AE}" pid="4" name="MediaServiceImageTags">
    <vt:lpwstr/>
  </property>
</Properties>
</file>