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CAA1C2" w14:textId="77777777" w:rsidR="554B5EE4" w:rsidRPr="00161C6D" w:rsidRDefault="554B5EE4" w:rsidP="004B7390">
      <w:pPr>
        <w:pStyle w:val="Heading2"/>
        <w:rPr>
          <w:lang w:val="en-GB"/>
        </w:rPr>
      </w:pPr>
      <w:r w:rsidRPr="00161C6D">
        <w:rPr>
          <w:lang w:val="en-GB"/>
        </w:rPr>
        <w:t xml:space="preserve">Annex </w:t>
      </w:r>
      <w:r w:rsidR="009C4584" w:rsidRPr="00161C6D">
        <w:rPr>
          <w:lang w:val="en-GB"/>
        </w:rPr>
        <w:t>12</w:t>
      </w:r>
    </w:p>
    <w:p w14:paraId="70AC6C9C" w14:textId="77777777" w:rsidR="554B5EE4" w:rsidRPr="00161C6D" w:rsidRDefault="554B5EE4" w:rsidP="779D78A0">
      <w:pPr>
        <w:spacing w:after="0" w:line="240" w:lineRule="auto"/>
        <w:jc w:val="right"/>
        <w:rPr>
          <w:color w:val="000000" w:themeColor="text1"/>
          <w:lang w:val="en-GB"/>
        </w:rPr>
      </w:pPr>
      <w:r w:rsidRPr="00161C6D">
        <w:rPr>
          <w:color w:val="000000" w:themeColor="text1"/>
          <w:lang w:val="en-GB"/>
        </w:rPr>
        <w:t xml:space="preserve">Platform for Biomedical and Photonics Research </w:t>
      </w:r>
    </w:p>
    <w:p w14:paraId="21CF9469" w14:textId="77777777" w:rsidR="554B5EE4" w:rsidRPr="00161C6D" w:rsidRDefault="554B5EE4" w:rsidP="779D78A0">
      <w:pPr>
        <w:spacing w:after="0" w:line="240" w:lineRule="auto"/>
        <w:jc w:val="right"/>
        <w:rPr>
          <w:color w:val="000000" w:themeColor="text1"/>
          <w:lang w:val="en-GB"/>
        </w:rPr>
      </w:pPr>
      <w:proofErr w:type="gramStart"/>
      <w:r w:rsidRPr="00161C6D">
        <w:rPr>
          <w:color w:val="000000" w:themeColor="text1"/>
          <w:lang w:val="en-GB"/>
        </w:rPr>
        <w:t>for</w:t>
      </w:r>
      <w:proofErr w:type="gramEnd"/>
      <w:r w:rsidRPr="00161C6D">
        <w:rPr>
          <w:color w:val="000000" w:themeColor="text1"/>
          <w:lang w:val="en-GB"/>
        </w:rPr>
        <w:t xml:space="preserve"> the creation of innovative products (</w:t>
      </w:r>
      <w:proofErr w:type="spellStart"/>
      <w:r w:rsidRPr="00161C6D">
        <w:rPr>
          <w:color w:val="000000" w:themeColor="text1"/>
          <w:lang w:val="en-GB"/>
        </w:rPr>
        <w:t>BioPhoT</w:t>
      </w:r>
      <w:proofErr w:type="spellEnd"/>
      <w:r w:rsidRPr="00161C6D">
        <w:rPr>
          <w:color w:val="000000" w:themeColor="text1"/>
          <w:lang w:val="en-GB"/>
        </w:rPr>
        <w:t>)"</w:t>
      </w:r>
    </w:p>
    <w:p w14:paraId="337D3DD0" w14:textId="77777777" w:rsidR="554B5EE4" w:rsidRPr="00161C6D" w:rsidRDefault="554B5EE4" w:rsidP="4D5B7C96">
      <w:pPr>
        <w:spacing w:after="0" w:line="240" w:lineRule="auto"/>
        <w:jc w:val="right"/>
        <w:rPr>
          <w:color w:val="000000" w:themeColor="text1"/>
          <w:lang w:val="en-GB"/>
        </w:rPr>
      </w:pPr>
      <w:r w:rsidRPr="00161C6D">
        <w:rPr>
          <w:color w:val="000000" w:themeColor="text1"/>
          <w:lang w:val="en-GB"/>
        </w:rPr>
        <w:t xml:space="preserve"> </w:t>
      </w:r>
      <w:proofErr w:type="gramStart"/>
      <w:r w:rsidRPr="00161C6D">
        <w:rPr>
          <w:color w:val="000000" w:themeColor="text1"/>
          <w:lang w:val="en-GB"/>
        </w:rPr>
        <w:t>research</w:t>
      </w:r>
      <w:proofErr w:type="gramEnd"/>
      <w:r w:rsidRPr="00161C6D">
        <w:rPr>
          <w:color w:val="000000" w:themeColor="text1"/>
          <w:lang w:val="en-GB"/>
        </w:rPr>
        <w:t xml:space="preserve"> and innovation projects </w:t>
      </w:r>
    </w:p>
    <w:p w14:paraId="66B91AD8" w14:textId="77777777" w:rsidR="554B5EE4" w:rsidRPr="00161C6D" w:rsidRDefault="554B5EE4" w:rsidP="4D5B7C96">
      <w:pPr>
        <w:spacing w:after="0" w:line="240" w:lineRule="auto"/>
        <w:jc w:val="right"/>
        <w:rPr>
          <w:lang w:val="en-GB"/>
        </w:rPr>
      </w:pPr>
      <w:proofErr w:type="gramStart"/>
      <w:r w:rsidRPr="00161C6D">
        <w:rPr>
          <w:color w:val="000000" w:themeColor="text1"/>
          <w:lang w:val="en-GB"/>
        </w:rPr>
        <w:t>to</w:t>
      </w:r>
      <w:proofErr w:type="gramEnd"/>
      <w:r w:rsidRPr="00161C6D">
        <w:rPr>
          <w:color w:val="000000" w:themeColor="text1"/>
          <w:lang w:val="en-GB"/>
        </w:rPr>
        <w:t xml:space="preserve"> the competition rules</w:t>
      </w:r>
    </w:p>
    <w:p w14:paraId="6647B8D8" w14:textId="77777777" w:rsidR="00307D70" w:rsidRPr="00161C6D" w:rsidRDefault="00307D70">
      <w:pPr>
        <w:spacing w:after="0" w:line="240" w:lineRule="auto"/>
        <w:jc w:val="right"/>
        <w:rPr>
          <w:lang w:val="en-GB"/>
        </w:rPr>
      </w:pPr>
    </w:p>
    <w:p w14:paraId="688B1148" w14:textId="11197AB1" w:rsidR="00307D70" w:rsidRPr="00161C6D" w:rsidRDefault="009C4584" w:rsidP="50E7CC2D">
      <w:pPr>
        <w:jc w:val="center"/>
        <w:rPr>
          <w:b/>
          <w:bCs/>
          <w:sz w:val="28"/>
          <w:szCs w:val="28"/>
          <w:lang w:val="en-GB"/>
        </w:rPr>
      </w:pPr>
      <w:r w:rsidRPr="2D7E2ACE">
        <w:rPr>
          <w:b/>
          <w:bCs/>
          <w:sz w:val="28"/>
          <w:szCs w:val="28"/>
          <w:lang w:val="en-GB"/>
        </w:rPr>
        <w:t xml:space="preserve"> Methodology for the individual/consolidated assessment of the scientific quality of </w:t>
      </w:r>
      <w:proofErr w:type="gramStart"/>
      <w:r w:rsidR="250FA156" w:rsidRPr="2D7E2ACE">
        <w:rPr>
          <w:b/>
          <w:bCs/>
          <w:sz w:val="28"/>
          <w:szCs w:val="28"/>
          <w:lang w:val="en-GB"/>
        </w:rPr>
        <w:t>2</w:t>
      </w:r>
      <w:r w:rsidR="250FA156" w:rsidRPr="2D7E2ACE">
        <w:rPr>
          <w:b/>
          <w:bCs/>
          <w:sz w:val="28"/>
          <w:szCs w:val="28"/>
          <w:vertAlign w:val="superscript"/>
          <w:lang w:val="en-GB"/>
        </w:rPr>
        <w:t>nd</w:t>
      </w:r>
      <w:proofErr w:type="gramEnd"/>
      <w:r w:rsidR="250FA156" w:rsidRPr="2D7E2ACE">
        <w:rPr>
          <w:b/>
          <w:bCs/>
          <w:sz w:val="28"/>
          <w:szCs w:val="28"/>
          <w:lang w:val="en-GB"/>
        </w:rPr>
        <w:t xml:space="preserve"> round</w:t>
      </w:r>
      <w:r w:rsidRPr="2D7E2ACE">
        <w:rPr>
          <w:b/>
          <w:bCs/>
          <w:sz w:val="28"/>
          <w:szCs w:val="28"/>
          <w:lang w:val="en-GB"/>
        </w:rPr>
        <w:t xml:space="preserve"> applications for Research and Innovation Projects (</w:t>
      </w:r>
      <w:r w:rsidR="00161C6D" w:rsidRPr="2D7E2ACE">
        <w:rPr>
          <w:b/>
          <w:bCs/>
          <w:sz w:val="28"/>
          <w:szCs w:val="28"/>
          <w:lang w:val="en-GB"/>
        </w:rPr>
        <w:t>P</w:t>
      </w:r>
      <w:r w:rsidRPr="2D7E2ACE">
        <w:rPr>
          <w:b/>
          <w:bCs/>
          <w:sz w:val="28"/>
          <w:szCs w:val="28"/>
          <w:lang w:val="en-GB"/>
        </w:rPr>
        <w:t>IPs)</w:t>
      </w:r>
    </w:p>
    <w:p w14:paraId="3A22D6B1" w14:textId="77777777" w:rsidR="00307D70" w:rsidRPr="00161C6D" w:rsidRDefault="00191253">
      <w:pPr>
        <w:keepNext/>
        <w:keepLines/>
        <w:pBdr>
          <w:top w:val="nil"/>
          <w:left w:val="nil"/>
          <w:bottom w:val="nil"/>
          <w:right w:val="nil"/>
          <w:between w:val="nil"/>
        </w:pBdr>
        <w:spacing w:after="0" w:line="240" w:lineRule="auto"/>
        <w:jc w:val="center"/>
        <w:rPr>
          <w:b/>
          <w:lang w:val="en-GB"/>
        </w:rPr>
      </w:pPr>
      <w:bookmarkStart w:id="0" w:name="_heading=h.gjdgxs" w:colFirst="0" w:colLast="0"/>
      <w:bookmarkEnd w:id="0"/>
      <w:r w:rsidRPr="00161C6D">
        <w:rPr>
          <w:b/>
          <w:lang w:val="en-GB"/>
        </w:rPr>
        <w:t>Contents</w:t>
      </w:r>
    </w:p>
    <w:sdt>
      <w:sdtPr>
        <w:rPr>
          <w:shd w:val="clear" w:color="auto" w:fill="E6E6E6"/>
          <w:lang w:val="en-GB"/>
        </w:rPr>
        <w:id w:val="135231213"/>
        <w:docPartObj>
          <w:docPartGallery w:val="Table of Contents"/>
          <w:docPartUnique/>
        </w:docPartObj>
      </w:sdtPr>
      <w:sdtEndPr>
        <w:rPr>
          <w:shd w:val="clear" w:color="auto" w:fill="auto"/>
        </w:rPr>
      </w:sdtEndPr>
      <w:sdtContent>
        <w:p w14:paraId="65930E7A" w14:textId="77777777" w:rsidR="00BA117E" w:rsidRPr="00161C6D" w:rsidRDefault="00DD56E1">
          <w:pPr>
            <w:pStyle w:val="TOC1"/>
            <w:rPr>
              <w:rFonts w:asciiTheme="minorHAnsi" w:eastAsiaTheme="minorEastAsia" w:hAnsiTheme="minorHAnsi" w:cstheme="minorBidi"/>
              <w:sz w:val="22"/>
              <w:szCs w:val="22"/>
              <w:lang w:val="en-GB"/>
            </w:rPr>
          </w:pPr>
          <w:r w:rsidRPr="00161C6D">
            <w:rPr>
              <w:shd w:val="clear" w:color="auto" w:fill="E6E6E6"/>
              <w:lang w:val="en-GB"/>
            </w:rPr>
            <w:fldChar w:fldCharType="begin"/>
          </w:r>
          <w:r w:rsidR="00191253" w:rsidRPr="00161C6D">
            <w:rPr>
              <w:lang w:val="en-GB"/>
            </w:rPr>
            <w:instrText xml:space="preserve"> TOC \h \u \z </w:instrText>
          </w:r>
          <w:r w:rsidRPr="00161C6D">
            <w:rPr>
              <w:shd w:val="clear" w:color="auto" w:fill="E6E6E6"/>
              <w:lang w:val="en-GB"/>
            </w:rPr>
            <w:fldChar w:fldCharType="separate"/>
          </w:r>
          <w:hyperlink w:anchor="_Toc159844523" w:history="1">
            <w:r w:rsidR="00BA117E" w:rsidRPr="00161C6D">
              <w:rPr>
                <w:rStyle w:val="Hyperlink"/>
                <w:lang w:val="en-GB"/>
              </w:rPr>
              <w:t>Introduction</w:t>
            </w:r>
            <w:r w:rsidR="00BA117E" w:rsidRPr="00161C6D">
              <w:rPr>
                <w:webHidden/>
                <w:lang w:val="en-GB"/>
              </w:rPr>
              <w:tab/>
            </w:r>
            <w:r w:rsidRPr="00161C6D">
              <w:rPr>
                <w:webHidden/>
                <w:lang w:val="en-GB"/>
              </w:rPr>
              <w:fldChar w:fldCharType="begin"/>
            </w:r>
            <w:r w:rsidR="00BA117E" w:rsidRPr="00161C6D">
              <w:rPr>
                <w:webHidden/>
                <w:lang w:val="en-GB"/>
              </w:rPr>
              <w:instrText xml:space="preserve"> PAGEREF _Toc159844523 \h </w:instrText>
            </w:r>
            <w:r w:rsidRPr="00161C6D">
              <w:rPr>
                <w:webHidden/>
                <w:lang w:val="en-GB"/>
              </w:rPr>
            </w:r>
            <w:r w:rsidRPr="00161C6D">
              <w:rPr>
                <w:webHidden/>
                <w:lang w:val="en-GB"/>
              </w:rPr>
              <w:fldChar w:fldCharType="separate"/>
            </w:r>
            <w:r w:rsidR="00BA117E" w:rsidRPr="00161C6D">
              <w:rPr>
                <w:webHidden/>
                <w:lang w:val="en-GB"/>
              </w:rPr>
              <w:t>1</w:t>
            </w:r>
            <w:r w:rsidRPr="00161C6D">
              <w:rPr>
                <w:webHidden/>
                <w:lang w:val="en-GB"/>
              </w:rPr>
              <w:fldChar w:fldCharType="end"/>
            </w:r>
          </w:hyperlink>
        </w:p>
        <w:p w14:paraId="559F57C7" w14:textId="77777777" w:rsidR="00BA117E" w:rsidRPr="00161C6D" w:rsidRDefault="00D94026">
          <w:pPr>
            <w:pStyle w:val="TOC1"/>
            <w:rPr>
              <w:rFonts w:asciiTheme="minorHAnsi" w:eastAsiaTheme="minorEastAsia" w:hAnsiTheme="minorHAnsi" w:cstheme="minorBidi"/>
              <w:sz w:val="22"/>
              <w:szCs w:val="22"/>
              <w:lang w:val="en-GB"/>
            </w:rPr>
          </w:pPr>
          <w:hyperlink w:anchor="_Toc159844524" w:history="1">
            <w:r w:rsidR="00BA117E" w:rsidRPr="00161C6D">
              <w:rPr>
                <w:rStyle w:val="Hyperlink"/>
                <w:lang w:val="en-GB"/>
              </w:rPr>
              <w:t>1. Terms used</w:t>
            </w:r>
            <w:r w:rsidR="00BA117E" w:rsidRPr="00161C6D">
              <w:rPr>
                <w:webHidden/>
                <w:lang w:val="en-GB"/>
              </w:rPr>
              <w:tab/>
            </w:r>
            <w:r w:rsidR="00DD56E1" w:rsidRPr="00161C6D">
              <w:rPr>
                <w:webHidden/>
                <w:lang w:val="en-GB"/>
              </w:rPr>
              <w:fldChar w:fldCharType="begin"/>
            </w:r>
            <w:r w:rsidR="00BA117E" w:rsidRPr="00161C6D">
              <w:rPr>
                <w:webHidden/>
                <w:lang w:val="en-GB"/>
              </w:rPr>
              <w:instrText xml:space="preserve"> PAGEREF _Toc159844524 \h </w:instrText>
            </w:r>
            <w:r w:rsidR="00DD56E1" w:rsidRPr="00161C6D">
              <w:rPr>
                <w:webHidden/>
                <w:lang w:val="en-GB"/>
              </w:rPr>
            </w:r>
            <w:r w:rsidR="00DD56E1" w:rsidRPr="00161C6D">
              <w:rPr>
                <w:webHidden/>
                <w:lang w:val="en-GB"/>
              </w:rPr>
              <w:fldChar w:fldCharType="separate"/>
            </w:r>
            <w:r w:rsidR="00BA117E" w:rsidRPr="00161C6D">
              <w:rPr>
                <w:webHidden/>
                <w:lang w:val="en-GB"/>
              </w:rPr>
              <w:t>1</w:t>
            </w:r>
            <w:r w:rsidR="00DD56E1" w:rsidRPr="00161C6D">
              <w:rPr>
                <w:webHidden/>
                <w:lang w:val="en-GB"/>
              </w:rPr>
              <w:fldChar w:fldCharType="end"/>
            </w:r>
          </w:hyperlink>
        </w:p>
        <w:p w14:paraId="5CF757FD" w14:textId="77777777" w:rsidR="00BA117E" w:rsidRPr="00161C6D" w:rsidRDefault="00D94026">
          <w:pPr>
            <w:pStyle w:val="TOC1"/>
            <w:rPr>
              <w:rFonts w:asciiTheme="minorHAnsi" w:eastAsiaTheme="minorEastAsia" w:hAnsiTheme="minorHAnsi" w:cstheme="minorBidi"/>
              <w:sz w:val="22"/>
              <w:szCs w:val="22"/>
              <w:lang w:val="en-GB"/>
            </w:rPr>
          </w:pPr>
          <w:hyperlink w:anchor="_Toc159844525" w:history="1">
            <w:r w:rsidR="00BA117E" w:rsidRPr="00161C6D">
              <w:rPr>
                <w:rStyle w:val="Hyperlink"/>
                <w:lang w:val="en-GB"/>
              </w:rPr>
              <w:t>2. Scientific evaluation of the project proposal</w:t>
            </w:r>
            <w:r w:rsidR="00BA117E" w:rsidRPr="00161C6D">
              <w:rPr>
                <w:webHidden/>
                <w:lang w:val="en-GB"/>
              </w:rPr>
              <w:tab/>
            </w:r>
            <w:r w:rsidR="00DD56E1" w:rsidRPr="00161C6D">
              <w:rPr>
                <w:webHidden/>
                <w:lang w:val="en-GB"/>
              </w:rPr>
              <w:fldChar w:fldCharType="begin"/>
            </w:r>
            <w:r w:rsidR="00BA117E" w:rsidRPr="00161C6D">
              <w:rPr>
                <w:webHidden/>
                <w:lang w:val="en-GB"/>
              </w:rPr>
              <w:instrText xml:space="preserve"> PAGEREF _Toc159844525 \h </w:instrText>
            </w:r>
            <w:r w:rsidR="00DD56E1" w:rsidRPr="00161C6D">
              <w:rPr>
                <w:webHidden/>
                <w:lang w:val="en-GB"/>
              </w:rPr>
            </w:r>
            <w:r w:rsidR="00DD56E1" w:rsidRPr="00161C6D">
              <w:rPr>
                <w:webHidden/>
                <w:lang w:val="en-GB"/>
              </w:rPr>
              <w:fldChar w:fldCharType="separate"/>
            </w:r>
            <w:r w:rsidR="00BA117E" w:rsidRPr="00161C6D">
              <w:rPr>
                <w:webHidden/>
                <w:lang w:val="en-GB"/>
              </w:rPr>
              <w:t>3</w:t>
            </w:r>
            <w:r w:rsidR="00DD56E1" w:rsidRPr="00161C6D">
              <w:rPr>
                <w:webHidden/>
                <w:lang w:val="en-GB"/>
              </w:rPr>
              <w:fldChar w:fldCharType="end"/>
            </w:r>
          </w:hyperlink>
        </w:p>
        <w:p w14:paraId="17F777EE" w14:textId="77777777" w:rsidR="00BA117E" w:rsidRPr="00161C6D" w:rsidRDefault="00D94026">
          <w:pPr>
            <w:pStyle w:val="TOC2"/>
            <w:tabs>
              <w:tab w:val="right" w:leader="dot" w:pos="9628"/>
            </w:tabs>
            <w:rPr>
              <w:rFonts w:asciiTheme="minorHAnsi" w:eastAsiaTheme="minorEastAsia" w:hAnsiTheme="minorHAnsi" w:cstheme="minorBidi"/>
              <w:sz w:val="22"/>
              <w:szCs w:val="22"/>
              <w:lang w:val="en-GB"/>
            </w:rPr>
          </w:pPr>
          <w:hyperlink w:anchor="_Toc159844526" w:history="1">
            <w:r w:rsidR="00BA117E" w:rsidRPr="00161C6D">
              <w:rPr>
                <w:rStyle w:val="Hyperlink"/>
                <w:lang w:val="en-GB"/>
              </w:rPr>
              <w:t>2.1. Individual evaluation of the project application</w:t>
            </w:r>
            <w:r w:rsidR="00BA117E" w:rsidRPr="00161C6D">
              <w:rPr>
                <w:webHidden/>
                <w:lang w:val="en-GB"/>
              </w:rPr>
              <w:tab/>
            </w:r>
            <w:r w:rsidR="00DD56E1" w:rsidRPr="00161C6D">
              <w:rPr>
                <w:webHidden/>
                <w:lang w:val="en-GB"/>
              </w:rPr>
              <w:fldChar w:fldCharType="begin"/>
            </w:r>
            <w:r w:rsidR="00BA117E" w:rsidRPr="00161C6D">
              <w:rPr>
                <w:webHidden/>
                <w:lang w:val="en-GB"/>
              </w:rPr>
              <w:instrText xml:space="preserve"> PAGEREF _Toc159844526 \h </w:instrText>
            </w:r>
            <w:r w:rsidR="00DD56E1" w:rsidRPr="00161C6D">
              <w:rPr>
                <w:webHidden/>
                <w:lang w:val="en-GB"/>
              </w:rPr>
            </w:r>
            <w:r w:rsidR="00DD56E1" w:rsidRPr="00161C6D">
              <w:rPr>
                <w:webHidden/>
                <w:lang w:val="en-GB"/>
              </w:rPr>
              <w:fldChar w:fldCharType="separate"/>
            </w:r>
            <w:r w:rsidR="00BA117E" w:rsidRPr="00161C6D">
              <w:rPr>
                <w:webHidden/>
                <w:lang w:val="en-GB"/>
              </w:rPr>
              <w:t>3</w:t>
            </w:r>
            <w:r w:rsidR="00DD56E1" w:rsidRPr="00161C6D">
              <w:rPr>
                <w:webHidden/>
                <w:lang w:val="en-GB"/>
              </w:rPr>
              <w:fldChar w:fldCharType="end"/>
            </w:r>
          </w:hyperlink>
        </w:p>
        <w:p w14:paraId="0BC091F9" w14:textId="77777777" w:rsidR="00BA117E" w:rsidRPr="00161C6D" w:rsidRDefault="00D94026">
          <w:pPr>
            <w:pStyle w:val="TOC2"/>
            <w:tabs>
              <w:tab w:val="right" w:leader="dot" w:pos="9628"/>
            </w:tabs>
            <w:rPr>
              <w:rFonts w:asciiTheme="minorHAnsi" w:eastAsiaTheme="minorEastAsia" w:hAnsiTheme="minorHAnsi" w:cstheme="minorBidi"/>
              <w:sz w:val="22"/>
              <w:szCs w:val="22"/>
              <w:lang w:val="en-GB"/>
            </w:rPr>
          </w:pPr>
          <w:hyperlink w:anchor="_Toc159844527" w:history="1">
            <w:r w:rsidR="00BA117E" w:rsidRPr="00161C6D">
              <w:rPr>
                <w:rStyle w:val="Hyperlink"/>
                <w:lang w:val="en-GB"/>
              </w:rPr>
              <w:t>2.2 Expert Consultation Meeting</w:t>
            </w:r>
            <w:r w:rsidR="00BA117E" w:rsidRPr="00161C6D">
              <w:rPr>
                <w:webHidden/>
                <w:lang w:val="en-GB"/>
              </w:rPr>
              <w:tab/>
            </w:r>
            <w:r w:rsidR="00DD56E1" w:rsidRPr="00161C6D">
              <w:rPr>
                <w:webHidden/>
                <w:lang w:val="en-GB"/>
              </w:rPr>
              <w:fldChar w:fldCharType="begin"/>
            </w:r>
            <w:r w:rsidR="00BA117E" w:rsidRPr="00161C6D">
              <w:rPr>
                <w:webHidden/>
                <w:lang w:val="en-GB"/>
              </w:rPr>
              <w:instrText xml:space="preserve"> PAGEREF _Toc159844527 \h </w:instrText>
            </w:r>
            <w:r w:rsidR="00DD56E1" w:rsidRPr="00161C6D">
              <w:rPr>
                <w:webHidden/>
                <w:lang w:val="en-GB"/>
              </w:rPr>
            </w:r>
            <w:r w:rsidR="00DD56E1" w:rsidRPr="00161C6D">
              <w:rPr>
                <w:webHidden/>
                <w:lang w:val="en-GB"/>
              </w:rPr>
              <w:fldChar w:fldCharType="separate"/>
            </w:r>
            <w:r w:rsidR="00BA117E" w:rsidRPr="00161C6D">
              <w:rPr>
                <w:webHidden/>
                <w:lang w:val="en-GB"/>
              </w:rPr>
              <w:t>7</w:t>
            </w:r>
            <w:r w:rsidR="00DD56E1" w:rsidRPr="00161C6D">
              <w:rPr>
                <w:webHidden/>
                <w:lang w:val="en-GB"/>
              </w:rPr>
              <w:fldChar w:fldCharType="end"/>
            </w:r>
          </w:hyperlink>
        </w:p>
        <w:p w14:paraId="75ACACE2" w14:textId="77777777" w:rsidR="00BA117E" w:rsidRPr="00161C6D" w:rsidRDefault="00D94026">
          <w:pPr>
            <w:pStyle w:val="TOC2"/>
            <w:tabs>
              <w:tab w:val="right" w:leader="dot" w:pos="9628"/>
            </w:tabs>
            <w:rPr>
              <w:rFonts w:asciiTheme="minorHAnsi" w:eastAsiaTheme="minorEastAsia" w:hAnsiTheme="minorHAnsi" w:cstheme="minorBidi"/>
              <w:sz w:val="22"/>
              <w:szCs w:val="22"/>
              <w:lang w:val="en-GB"/>
            </w:rPr>
          </w:pPr>
          <w:hyperlink w:anchor="_Toc159844528" w:history="1">
            <w:r w:rsidR="00BA117E" w:rsidRPr="00161C6D">
              <w:rPr>
                <w:rStyle w:val="Hyperlink"/>
                <w:lang w:val="en-GB"/>
              </w:rPr>
              <w:t>2.3. Consolidated evaluation of the project submission</w:t>
            </w:r>
            <w:r w:rsidR="00BA117E" w:rsidRPr="00161C6D">
              <w:rPr>
                <w:webHidden/>
                <w:lang w:val="en-GB"/>
              </w:rPr>
              <w:tab/>
            </w:r>
            <w:r w:rsidR="00DD56E1" w:rsidRPr="00161C6D">
              <w:rPr>
                <w:webHidden/>
                <w:lang w:val="en-GB"/>
              </w:rPr>
              <w:fldChar w:fldCharType="begin"/>
            </w:r>
            <w:r w:rsidR="00BA117E" w:rsidRPr="00161C6D">
              <w:rPr>
                <w:webHidden/>
                <w:lang w:val="en-GB"/>
              </w:rPr>
              <w:instrText xml:space="preserve"> PAGEREF _Toc159844528 \h </w:instrText>
            </w:r>
            <w:r w:rsidR="00DD56E1" w:rsidRPr="00161C6D">
              <w:rPr>
                <w:webHidden/>
                <w:lang w:val="en-GB"/>
              </w:rPr>
            </w:r>
            <w:r w:rsidR="00DD56E1" w:rsidRPr="00161C6D">
              <w:rPr>
                <w:webHidden/>
                <w:lang w:val="en-GB"/>
              </w:rPr>
              <w:fldChar w:fldCharType="separate"/>
            </w:r>
            <w:r w:rsidR="00BA117E" w:rsidRPr="00161C6D">
              <w:rPr>
                <w:webHidden/>
                <w:lang w:val="en-GB"/>
              </w:rPr>
              <w:t>8</w:t>
            </w:r>
            <w:r w:rsidR="00DD56E1" w:rsidRPr="00161C6D">
              <w:rPr>
                <w:webHidden/>
                <w:lang w:val="en-GB"/>
              </w:rPr>
              <w:fldChar w:fldCharType="end"/>
            </w:r>
          </w:hyperlink>
        </w:p>
        <w:p w14:paraId="7C71597A" w14:textId="77777777" w:rsidR="00BA117E" w:rsidRPr="00161C6D" w:rsidRDefault="00D94026">
          <w:pPr>
            <w:pStyle w:val="TOC1"/>
            <w:rPr>
              <w:rFonts w:asciiTheme="minorHAnsi" w:eastAsiaTheme="minorEastAsia" w:hAnsiTheme="minorHAnsi" w:cstheme="minorBidi"/>
              <w:sz w:val="22"/>
              <w:szCs w:val="22"/>
              <w:lang w:val="en-GB"/>
            </w:rPr>
          </w:pPr>
          <w:hyperlink w:anchor="_Toc159844529" w:history="1">
            <w:r w:rsidR="00BA117E" w:rsidRPr="00161C6D">
              <w:rPr>
                <w:rStyle w:val="Hyperlink"/>
                <w:lang w:val="en-GB"/>
              </w:rPr>
              <w:t>3. scientific evaluation of the mid-term scientific report and the final scientific report</w:t>
            </w:r>
            <w:r w:rsidR="00BA117E" w:rsidRPr="00161C6D">
              <w:rPr>
                <w:webHidden/>
                <w:lang w:val="en-GB"/>
              </w:rPr>
              <w:tab/>
            </w:r>
            <w:r w:rsidR="00DD56E1" w:rsidRPr="00161C6D">
              <w:rPr>
                <w:webHidden/>
                <w:lang w:val="en-GB"/>
              </w:rPr>
              <w:fldChar w:fldCharType="begin"/>
            </w:r>
            <w:r w:rsidR="00BA117E" w:rsidRPr="00161C6D">
              <w:rPr>
                <w:webHidden/>
                <w:lang w:val="en-GB"/>
              </w:rPr>
              <w:instrText xml:space="preserve"> PAGEREF _Toc159844529 \h </w:instrText>
            </w:r>
            <w:r w:rsidR="00DD56E1" w:rsidRPr="00161C6D">
              <w:rPr>
                <w:webHidden/>
                <w:lang w:val="en-GB"/>
              </w:rPr>
            </w:r>
            <w:r w:rsidR="00DD56E1" w:rsidRPr="00161C6D">
              <w:rPr>
                <w:webHidden/>
                <w:lang w:val="en-GB"/>
              </w:rPr>
              <w:fldChar w:fldCharType="separate"/>
            </w:r>
            <w:r w:rsidR="00BA117E" w:rsidRPr="00161C6D">
              <w:rPr>
                <w:webHidden/>
                <w:lang w:val="en-GB"/>
              </w:rPr>
              <w:t>8</w:t>
            </w:r>
            <w:r w:rsidR="00DD56E1" w:rsidRPr="00161C6D">
              <w:rPr>
                <w:webHidden/>
                <w:lang w:val="en-GB"/>
              </w:rPr>
              <w:fldChar w:fldCharType="end"/>
            </w:r>
          </w:hyperlink>
        </w:p>
        <w:p w14:paraId="2382956F" w14:textId="77777777" w:rsidR="00BA117E" w:rsidRPr="00161C6D" w:rsidRDefault="00D94026">
          <w:pPr>
            <w:pStyle w:val="TOC2"/>
            <w:tabs>
              <w:tab w:val="right" w:leader="dot" w:pos="9628"/>
            </w:tabs>
            <w:rPr>
              <w:rFonts w:asciiTheme="minorHAnsi" w:eastAsiaTheme="minorEastAsia" w:hAnsiTheme="minorHAnsi" w:cstheme="minorBidi"/>
              <w:sz w:val="22"/>
              <w:szCs w:val="22"/>
              <w:lang w:val="en-GB"/>
            </w:rPr>
          </w:pPr>
          <w:hyperlink w:anchor="_Toc159844530" w:history="1">
            <w:r w:rsidR="00BA117E" w:rsidRPr="00161C6D">
              <w:rPr>
                <w:rStyle w:val="Hyperlink"/>
                <w:lang w:val="en-GB"/>
              </w:rPr>
              <w:t>3.1 Individual evaluation of the mid-term scientific report and the final scientific report</w:t>
            </w:r>
            <w:r w:rsidR="00BA117E" w:rsidRPr="00161C6D">
              <w:rPr>
                <w:webHidden/>
                <w:lang w:val="en-GB"/>
              </w:rPr>
              <w:tab/>
            </w:r>
            <w:r w:rsidR="00DD56E1" w:rsidRPr="00161C6D">
              <w:rPr>
                <w:webHidden/>
                <w:lang w:val="en-GB"/>
              </w:rPr>
              <w:fldChar w:fldCharType="begin"/>
            </w:r>
            <w:r w:rsidR="00BA117E" w:rsidRPr="00161C6D">
              <w:rPr>
                <w:webHidden/>
                <w:lang w:val="en-GB"/>
              </w:rPr>
              <w:instrText xml:space="preserve"> PAGEREF _Toc159844530 \h </w:instrText>
            </w:r>
            <w:r w:rsidR="00DD56E1" w:rsidRPr="00161C6D">
              <w:rPr>
                <w:webHidden/>
                <w:lang w:val="en-GB"/>
              </w:rPr>
            </w:r>
            <w:r w:rsidR="00DD56E1" w:rsidRPr="00161C6D">
              <w:rPr>
                <w:webHidden/>
                <w:lang w:val="en-GB"/>
              </w:rPr>
              <w:fldChar w:fldCharType="separate"/>
            </w:r>
            <w:r w:rsidR="00BA117E" w:rsidRPr="00161C6D">
              <w:rPr>
                <w:webHidden/>
                <w:lang w:val="en-GB"/>
              </w:rPr>
              <w:t>8</w:t>
            </w:r>
            <w:r w:rsidR="00DD56E1" w:rsidRPr="00161C6D">
              <w:rPr>
                <w:webHidden/>
                <w:lang w:val="en-GB"/>
              </w:rPr>
              <w:fldChar w:fldCharType="end"/>
            </w:r>
          </w:hyperlink>
        </w:p>
        <w:p w14:paraId="63AB7D64" w14:textId="77777777" w:rsidR="00BA117E" w:rsidRPr="00161C6D" w:rsidRDefault="00D94026">
          <w:pPr>
            <w:pStyle w:val="TOC2"/>
            <w:tabs>
              <w:tab w:val="right" w:leader="dot" w:pos="9628"/>
            </w:tabs>
            <w:rPr>
              <w:rFonts w:asciiTheme="minorHAnsi" w:eastAsiaTheme="minorEastAsia" w:hAnsiTheme="minorHAnsi" w:cstheme="minorBidi"/>
              <w:sz w:val="22"/>
              <w:szCs w:val="22"/>
              <w:lang w:val="en-GB"/>
            </w:rPr>
          </w:pPr>
          <w:hyperlink w:anchor="_Toc159844531" w:history="1">
            <w:r w:rsidR="00BA117E" w:rsidRPr="00161C6D">
              <w:rPr>
                <w:rStyle w:val="Hyperlink"/>
                <w:lang w:val="en-GB"/>
              </w:rPr>
              <w:t>3.2 Consolidated assessment of the interim report and consolidated assessment of the final report</w:t>
            </w:r>
            <w:r w:rsidR="00BA117E" w:rsidRPr="00161C6D">
              <w:rPr>
                <w:webHidden/>
                <w:lang w:val="en-GB"/>
              </w:rPr>
              <w:tab/>
            </w:r>
            <w:r w:rsidR="00DD56E1" w:rsidRPr="00161C6D">
              <w:rPr>
                <w:webHidden/>
                <w:lang w:val="en-GB"/>
              </w:rPr>
              <w:fldChar w:fldCharType="begin"/>
            </w:r>
            <w:r w:rsidR="00BA117E" w:rsidRPr="00161C6D">
              <w:rPr>
                <w:webHidden/>
                <w:lang w:val="en-GB"/>
              </w:rPr>
              <w:instrText xml:space="preserve"> PAGEREF _Toc159844531 \h </w:instrText>
            </w:r>
            <w:r w:rsidR="00DD56E1" w:rsidRPr="00161C6D">
              <w:rPr>
                <w:webHidden/>
                <w:lang w:val="en-GB"/>
              </w:rPr>
            </w:r>
            <w:r w:rsidR="00DD56E1" w:rsidRPr="00161C6D">
              <w:rPr>
                <w:webHidden/>
                <w:lang w:val="en-GB"/>
              </w:rPr>
              <w:fldChar w:fldCharType="separate"/>
            </w:r>
            <w:r w:rsidR="00BA117E" w:rsidRPr="00161C6D">
              <w:rPr>
                <w:webHidden/>
                <w:lang w:val="en-GB"/>
              </w:rPr>
              <w:t>10</w:t>
            </w:r>
            <w:r w:rsidR="00DD56E1" w:rsidRPr="00161C6D">
              <w:rPr>
                <w:webHidden/>
                <w:lang w:val="en-GB"/>
              </w:rPr>
              <w:fldChar w:fldCharType="end"/>
            </w:r>
          </w:hyperlink>
        </w:p>
        <w:p w14:paraId="44F65CC4" w14:textId="77777777" w:rsidR="00307D70" w:rsidRPr="00161C6D" w:rsidRDefault="00DD56E1">
          <w:pPr>
            <w:spacing w:line="240" w:lineRule="auto"/>
            <w:rPr>
              <w:lang w:val="en-GB"/>
            </w:rPr>
          </w:pPr>
          <w:r w:rsidRPr="00161C6D">
            <w:rPr>
              <w:shd w:val="clear" w:color="auto" w:fill="E6E6E6"/>
              <w:lang w:val="en-GB"/>
            </w:rPr>
            <w:fldChar w:fldCharType="end"/>
          </w:r>
        </w:p>
      </w:sdtContent>
    </w:sdt>
    <w:p w14:paraId="3A519336" w14:textId="77777777" w:rsidR="00307D70" w:rsidRPr="00161C6D" w:rsidRDefault="00191253">
      <w:pPr>
        <w:pStyle w:val="Heading1"/>
        <w:rPr>
          <w:lang w:val="en-GB"/>
        </w:rPr>
      </w:pPr>
      <w:bookmarkStart w:id="1" w:name="_Toc159844523"/>
      <w:r w:rsidRPr="00161C6D">
        <w:rPr>
          <w:lang w:val="en-GB"/>
        </w:rPr>
        <w:t>Introduction</w:t>
      </w:r>
      <w:bookmarkEnd w:id="1"/>
    </w:p>
    <w:p w14:paraId="66894772" w14:textId="77777777" w:rsidR="00307D70" w:rsidRPr="00161C6D" w:rsidRDefault="00307D70">
      <w:pPr>
        <w:spacing w:after="0"/>
        <w:rPr>
          <w:lang w:val="en-GB"/>
        </w:rPr>
      </w:pPr>
    </w:p>
    <w:p w14:paraId="3B86CF89" w14:textId="77777777" w:rsidR="00307D70" w:rsidRPr="00161C6D" w:rsidRDefault="00191253" w:rsidP="4D5B7C96">
      <w:pPr>
        <w:spacing w:after="0" w:line="240" w:lineRule="auto"/>
        <w:ind w:firstLine="720"/>
        <w:rPr>
          <w:lang w:val="en-GB"/>
        </w:rPr>
      </w:pPr>
      <w:r w:rsidRPr="00161C6D">
        <w:rPr>
          <w:lang w:val="en-GB"/>
        </w:rPr>
        <w:tab/>
      </w:r>
      <w:proofErr w:type="gramStart"/>
      <w:r w:rsidRPr="00161C6D">
        <w:rPr>
          <w:lang w:val="en-GB"/>
        </w:rPr>
        <w:t xml:space="preserve">The Methodology for Evaluation of Project Submission (hereinafter - the Methodology) has been developed </w:t>
      </w:r>
      <w:r w:rsidR="505AC298" w:rsidRPr="00161C6D">
        <w:rPr>
          <w:lang w:val="en-GB"/>
        </w:rPr>
        <w:t xml:space="preserve">in </w:t>
      </w:r>
      <w:r w:rsidR="1BD5C50C" w:rsidRPr="00161C6D">
        <w:rPr>
          <w:color w:val="000000" w:themeColor="text1"/>
          <w:lang w:val="en-GB"/>
        </w:rPr>
        <w:t>compliance with the Cabinet of Ministers Regulation of 4 September 2018 No.560 "</w:t>
      </w:r>
      <w:r w:rsidR="002F0F6E" w:rsidRPr="00161C6D">
        <w:rPr>
          <w:color w:val="000000" w:themeColor="text1"/>
          <w:lang w:val="en-GB"/>
        </w:rPr>
        <w:t>Procedure for</w:t>
      </w:r>
      <w:r w:rsidR="1BD5C50C" w:rsidRPr="00161C6D">
        <w:rPr>
          <w:color w:val="000000" w:themeColor="text1"/>
          <w:lang w:val="en-GB"/>
        </w:rPr>
        <w:t xml:space="preserve"> Implementation of National Research Programme Projects" (hereinafter - the Cabinet Regulation), Cabinet of Ministers Regulation of 18 June 2024 No. 474 "On the long-term national research programme "Innovation Fund - Long-term Research Programme"" (hereinafter - the Cabinet Order) and the Regulations of the Competition for Research and Innovation Projects of the Platform "Biomedical and Photonics Research Platform for Innovative Products (</w:t>
      </w:r>
      <w:proofErr w:type="spellStart"/>
      <w:r w:rsidR="1BD5C50C" w:rsidRPr="00161C6D">
        <w:rPr>
          <w:color w:val="000000" w:themeColor="text1"/>
          <w:lang w:val="en-GB"/>
        </w:rPr>
        <w:t>BioPhoT</w:t>
      </w:r>
      <w:proofErr w:type="spellEnd"/>
      <w:r w:rsidR="1BD5C50C" w:rsidRPr="00161C6D">
        <w:rPr>
          <w:color w:val="000000" w:themeColor="text1"/>
          <w:lang w:val="en-GB"/>
        </w:rPr>
        <w:t>)" (hereinafter - the Regulations).</w:t>
      </w:r>
      <w:proofErr w:type="gramEnd"/>
    </w:p>
    <w:p w14:paraId="3DD47C8F" w14:textId="77777777" w:rsidR="4D5B7C96" w:rsidRPr="00161C6D" w:rsidRDefault="4D5B7C96" w:rsidP="4D5B7C96">
      <w:pPr>
        <w:pBdr>
          <w:top w:val="nil"/>
          <w:left w:val="nil"/>
          <w:bottom w:val="nil"/>
          <w:right w:val="nil"/>
          <w:between w:val="nil"/>
        </w:pBdr>
        <w:spacing w:after="0" w:line="240" w:lineRule="auto"/>
        <w:rPr>
          <w:lang w:val="en-GB"/>
        </w:rPr>
      </w:pPr>
    </w:p>
    <w:p w14:paraId="1BBB3FDC" w14:textId="77777777" w:rsidR="00307D70" w:rsidRPr="00161C6D" w:rsidRDefault="00307D70">
      <w:pPr>
        <w:pBdr>
          <w:top w:val="nil"/>
          <w:left w:val="nil"/>
          <w:bottom w:val="nil"/>
          <w:right w:val="nil"/>
          <w:between w:val="nil"/>
        </w:pBdr>
        <w:spacing w:after="0" w:line="240" w:lineRule="auto"/>
        <w:rPr>
          <w:lang w:val="en-GB"/>
        </w:rPr>
      </w:pPr>
    </w:p>
    <w:p w14:paraId="798DA074" w14:textId="77777777" w:rsidR="00307D70" w:rsidRPr="00161C6D" w:rsidRDefault="00191253" w:rsidP="4D5B7C96">
      <w:pPr>
        <w:pBdr>
          <w:top w:val="nil"/>
          <w:left w:val="nil"/>
          <w:bottom w:val="nil"/>
          <w:right w:val="nil"/>
          <w:between w:val="nil"/>
        </w:pBdr>
        <w:spacing w:after="0" w:line="240" w:lineRule="auto"/>
        <w:rPr>
          <w:lang w:val="en-GB"/>
        </w:rPr>
      </w:pPr>
      <w:r w:rsidRPr="00161C6D">
        <w:rPr>
          <w:lang w:val="en-GB"/>
        </w:rPr>
        <w:tab/>
        <w:t xml:space="preserve">The methodology </w:t>
      </w:r>
      <w:proofErr w:type="gramStart"/>
      <w:r w:rsidRPr="00161C6D">
        <w:rPr>
          <w:lang w:val="en-GB"/>
        </w:rPr>
        <w:t>is developed</w:t>
      </w:r>
      <w:proofErr w:type="gramEnd"/>
      <w:r w:rsidRPr="00161C6D">
        <w:rPr>
          <w:lang w:val="en-GB"/>
        </w:rPr>
        <w:t xml:space="preserve"> for </w:t>
      </w:r>
      <w:r w:rsidR="00D1204F" w:rsidRPr="00161C6D">
        <w:rPr>
          <w:lang w:val="en-GB"/>
        </w:rPr>
        <w:t xml:space="preserve">the independent scientific </w:t>
      </w:r>
      <w:r w:rsidRPr="00161C6D">
        <w:rPr>
          <w:lang w:val="en-GB"/>
        </w:rPr>
        <w:t xml:space="preserve">experts </w:t>
      </w:r>
      <w:r w:rsidR="00D1204F" w:rsidRPr="00161C6D">
        <w:rPr>
          <w:lang w:val="en-GB"/>
        </w:rPr>
        <w:t xml:space="preserve">from abroad (hereinafter referred to as "the expert") </w:t>
      </w:r>
      <w:r w:rsidRPr="00161C6D">
        <w:rPr>
          <w:lang w:val="en-GB"/>
        </w:rPr>
        <w:t>who carry out the evaluation of the project application.</w:t>
      </w:r>
    </w:p>
    <w:p w14:paraId="4951718F" w14:textId="77777777" w:rsidR="00307D70" w:rsidRPr="00161C6D" w:rsidRDefault="00307D70">
      <w:pPr>
        <w:pBdr>
          <w:top w:val="nil"/>
          <w:left w:val="nil"/>
          <w:bottom w:val="nil"/>
          <w:right w:val="nil"/>
          <w:between w:val="nil"/>
        </w:pBdr>
        <w:spacing w:after="0" w:line="240" w:lineRule="auto"/>
        <w:rPr>
          <w:lang w:val="en-GB"/>
        </w:rPr>
      </w:pPr>
    </w:p>
    <w:p w14:paraId="547E58AF" w14:textId="77777777" w:rsidR="00307D70" w:rsidRPr="00161C6D" w:rsidRDefault="00191253">
      <w:pPr>
        <w:pStyle w:val="Heading1"/>
        <w:rPr>
          <w:lang w:val="en-GB"/>
        </w:rPr>
      </w:pPr>
      <w:bookmarkStart w:id="2" w:name="_heading=h.1fob9te" w:colFirst="0" w:colLast="0"/>
      <w:bookmarkEnd w:id="2"/>
      <w:r w:rsidRPr="00161C6D">
        <w:rPr>
          <w:lang w:val="en-GB"/>
        </w:rPr>
        <w:tab/>
      </w:r>
      <w:bookmarkStart w:id="3" w:name="_Toc159844524"/>
      <w:r w:rsidRPr="00161C6D">
        <w:rPr>
          <w:lang w:val="en-GB"/>
        </w:rPr>
        <w:t>1. Terms used</w:t>
      </w:r>
      <w:bookmarkEnd w:id="3"/>
    </w:p>
    <w:p w14:paraId="0E1D1455" w14:textId="77777777" w:rsidR="00307D70" w:rsidRPr="00161C6D" w:rsidRDefault="00191253" w:rsidP="00D1204F">
      <w:pPr>
        <w:pStyle w:val="Heading1"/>
        <w:rPr>
          <w:lang w:val="en-GB"/>
        </w:rPr>
      </w:pPr>
      <w:r w:rsidRPr="00161C6D">
        <w:rPr>
          <w:lang w:val="en-GB"/>
        </w:rPr>
        <w:tab/>
      </w:r>
    </w:p>
    <w:tbl>
      <w:tblPr>
        <w:tblW w:w="962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562"/>
        <w:gridCol w:w="2610"/>
        <w:gridCol w:w="6456"/>
      </w:tblGrid>
      <w:tr w:rsidR="00BA7318" w:rsidRPr="00161C6D" w14:paraId="7CA66325" w14:textId="77777777" w:rsidTr="4A140D60">
        <w:tc>
          <w:tcPr>
            <w:tcW w:w="562" w:type="dxa"/>
          </w:tcPr>
          <w:p w14:paraId="0CA1C3CB" w14:textId="77777777" w:rsidR="00307D70" w:rsidRPr="00161C6D" w:rsidRDefault="00191253" w:rsidP="00561959">
            <w:pPr>
              <w:pBdr>
                <w:top w:val="nil"/>
                <w:left w:val="nil"/>
                <w:bottom w:val="nil"/>
                <w:right w:val="nil"/>
                <w:between w:val="nil"/>
              </w:pBdr>
              <w:spacing w:after="0" w:line="240" w:lineRule="auto"/>
              <w:rPr>
                <w:b/>
                <w:lang w:val="en-GB"/>
              </w:rPr>
            </w:pPr>
            <w:r w:rsidRPr="00161C6D">
              <w:rPr>
                <w:b/>
                <w:lang w:val="en-GB"/>
              </w:rPr>
              <w:t xml:space="preserve">1. </w:t>
            </w:r>
          </w:p>
        </w:tc>
        <w:tc>
          <w:tcPr>
            <w:tcW w:w="2610" w:type="dxa"/>
          </w:tcPr>
          <w:p w14:paraId="34E0FE17" w14:textId="77777777" w:rsidR="00307D70" w:rsidRPr="00161C6D" w:rsidRDefault="00191253" w:rsidP="00561959">
            <w:pPr>
              <w:pBdr>
                <w:top w:val="nil"/>
                <w:left w:val="nil"/>
                <w:bottom w:val="nil"/>
                <w:right w:val="nil"/>
                <w:between w:val="nil"/>
              </w:pBdr>
              <w:spacing w:after="0" w:line="240" w:lineRule="auto"/>
              <w:rPr>
                <w:b/>
                <w:lang w:val="en-GB"/>
              </w:rPr>
            </w:pPr>
            <w:r w:rsidRPr="00161C6D">
              <w:rPr>
                <w:b/>
                <w:lang w:val="en-GB"/>
              </w:rPr>
              <w:t>Scientific Group</w:t>
            </w:r>
          </w:p>
        </w:tc>
        <w:tc>
          <w:tcPr>
            <w:tcW w:w="6456" w:type="dxa"/>
          </w:tcPr>
          <w:p w14:paraId="36808CCD" w14:textId="77777777" w:rsidR="00307D70" w:rsidRPr="00161C6D" w:rsidRDefault="00796D54" w:rsidP="00494F1E">
            <w:pPr>
              <w:pBdr>
                <w:top w:val="nil"/>
                <w:left w:val="nil"/>
                <w:bottom w:val="nil"/>
                <w:right w:val="nil"/>
                <w:between w:val="nil"/>
              </w:pBdr>
              <w:spacing w:after="0" w:line="240" w:lineRule="auto"/>
              <w:rPr>
                <w:lang w:val="en-GB"/>
              </w:rPr>
            </w:pPr>
            <w:proofErr w:type="gramStart"/>
            <w:r w:rsidRPr="00161C6D">
              <w:rPr>
                <w:lang w:val="en-GB"/>
              </w:rPr>
              <w:t>scientific</w:t>
            </w:r>
            <w:proofErr w:type="gramEnd"/>
            <w:r w:rsidRPr="00161C6D">
              <w:rPr>
                <w:lang w:val="en-GB"/>
              </w:rPr>
              <w:t xml:space="preserve"> staff and scientific technical staff involved in the implementation of the project. The scientific team shall be composed of the project leader, the project PIs and the project executors</w:t>
            </w:r>
            <w:r w:rsidR="00084BA7" w:rsidRPr="00161C6D">
              <w:rPr>
                <w:lang w:val="en-GB"/>
              </w:rPr>
              <w:t>.</w:t>
            </w:r>
          </w:p>
        </w:tc>
      </w:tr>
      <w:tr w:rsidR="00BA7318" w:rsidRPr="00161C6D" w14:paraId="5F3F9DEB" w14:textId="77777777" w:rsidTr="4A140D60">
        <w:trPr>
          <w:trHeight w:val="3099"/>
        </w:trPr>
        <w:tc>
          <w:tcPr>
            <w:tcW w:w="562" w:type="dxa"/>
          </w:tcPr>
          <w:p w14:paraId="16367802" w14:textId="77777777" w:rsidR="00307D70" w:rsidRPr="00161C6D" w:rsidRDefault="00191253" w:rsidP="00561959">
            <w:pPr>
              <w:pBdr>
                <w:top w:val="nil"/>
                <w:left w:val="nil"/>
                <w:bottom w:val="nil"/>
                <w:right w:val="nil"/>
                <w:between w:val="nil"/>
              </w:pBdr>
              <w:spacing w:after="0" w:line="240" w:lineRule="auto"/>
              <w:rPr>
                <w:b/>
                <w:lang w:val="en-GB"/>
              </w:rPr>
            </w:pPr>
            <w:r w:rsidRPr="00161C6D">
              <w:rPr>
                <w:b/>
                <w:lang w:val="en-GB"/>
              </w:rPr>
              <w:lastRenderedPageBreak/>
              <w:t xml:space="preserve">2. </w:t>
            </w:r>
          </w:p>
        </w:tc>
        <w:tc>
          <w:tcPr>
            <w:tcW w:w="2610" w:type="dxa"/>
          </w:tcPr>
          <w:p w14:paraId="42A6980D" w14:textId="77777777" w:rsidR="00307D70" w:rsidRPr="00161C6D" w:rsidRDefault="00191253" w:rsidP="00561959">
            <w:pPr>
              <w:pBdr>
                <w:top w:val="nil"/>
                <w:left w:val="nil"/>
                <w:bottom w:val="nil"/>
                <w:right w:val="nil"/>
                <w:between w:val="nil"/>
              </w:pBdr>
              <w:spacing w:after="0" w:line="240" w:lineRule="auto"/>
              <w:rPr>
                <w:b/>
                <w:lang w:val="en-GB"/>
              </w:rPr>
            </w:pPr>
            <w:r w:rsidRPr="00161C6D">
              <w:rPr>
                <w:b/>
                <w:lang w:val="en-GB"/>
              </w:rPr>
              <w:t>Applicant</w:t>
            </w:r>
          </w:p>
        </w:tc>
        <w:tc>
          <w:tcPr>
            <w:tcW w:w="6456" w:type="dxa"/>
          </w:tcPr>
          <w:p w14:paraId="0C2414D3" w14:textId="1BA4B713" w:rsidR="00307D70" w:rsidRPr="00161C6D" w:rsidRDefault="00494F1E" w:rsidP="007D7B6A">
            <w:pPr>
              <w:pBdr>
                <w:top w:val="nil"/>
                <w:left w:val="nil"/>
                <w:bottom w:val="nil"/>
                <w:right w:val="nil"/>
                <w:between w:val="nil"/>
              </w:pBdr>
              <w:spacing w:after="0" w:line="240" w:lineRule="auto"/>
              <w:rPr>
                <w:lang w:val="en-GB"/>
              </w:rPr>
            </w:pPr>
            <w:r w:rsidRPr="00161C6D">
              <w:rPr>
                <w:lang w:val="en-GB"/>
              </w:rPr>
              <w:t xml:space="preserve">A research organisation registered in Latvia in accordance with </w:t>
            </w:r>
            <w:r w:rsidR="007D7B6A" w:rsidRPr="00161C6D">
              <w:rPr>
                <w:lang w:val="en-GB"/>
              </w:rPr>
              <w:t>Paragraph</w:t>
            </w:r>
            <w:r w:rsidRPr="00161C6D">
              <w:rPr>
                <w:lang w:val="en-GB"/>
              </w:rPr>
              <w:t xml:space="preserve"> 2.12 </w:t>
            </w:r>
            <w:r w:rsidR="007D7B6A" w:rsidRPr="00161C6D">
              <w:rPr>
                <w:lang w:val="en-GB"/>
              </w:rPr>
              <w:t>of</w:t>
            </w:r>
            <w:r w:rsidRPr="00161C6D">
              <w:rPr>
                <w:lang w:val="en-GB"/>
              </w:rPr>
              <w:t xml:space="preserve"> the </w:t>
            </w:r>
            <w:ins w:id="4" w:author="Rumba, Aigars" w:date="2025-09-23T15:37:00Z">
              <w:r w:rsidR="00996378" w:rsidRPr="00996378">
                <w:rPr>
                  <w:lang w:val="en-GB"/>
                </w:rPr>
                <w:t>Cabinet Regulation</w:t>
              </w:r>
              <w:r w:rsidR="00996378" w:rsidRPr="00996378" w:rsidDel="00996378">
                <w:rPr>
                  <w:lang w:val="en-GB"/>
                </w:rPr>
                <w:t xml:space="preserve"> </w:t>
              </w:r>
            </w:ins>
            <w:r w:rsidR="007D7B6A" w:rsidRPr="00161C6D">
              <w:rPr>
                <w:lang w:val="en-GB"/>
              </w:rPr>
              <w:t>(hereinafter referred to as the PIP applicant)</w:t>
            </w:r>
            <w:r w:rsidRPr="00161C6D">
              <w:rPr>
                <w:lang w:val="en-GB"/>
              </w:rPr>
              <w:t>.</w:t>
            </w:r>
          </w:p>
        </w:tc>
      </w:tr>
      <w:tr w:rsidR="00BA7318" w:rsidRPr="00161C6D" w14:paraId="169CA505" w14:textId="77777777" w:rsidTr="4A140D60">
        <w:tc>
          <w:tcPr>
            <w:tcW w:w="562" w:type="dxa"/>
          </w:tcPr>
          <w:p w14:paraId="269A3436" w14:textId="77777777" w:rsidR="00796D54" w:rsidRPr="00161C6D" w:rsidRDefault="00796D54" w:rsidP="00796D54">
            <w:pPr>
              <w:pBdr>
                <w:top w:val="nil"/>
                <w:left w:val="nil"/>
                <w:bottom w:val="nil"/>
                <w:right w:val="nil"/>
                <w:between w:val="nil"/>
              </w:pBdr>
              <w:spacing w:after="0" w:line="240" w:lineRule="auto"/>
              <w:rPr>
                <w:b/>
                <w:lang w:val="en-GB"/>
              </w:rPr>
            </w:pPr>
            <w:r w:rsidRPr="00161C6D">
              <w:rPr>
                <w:b/>
                <w:lang w:val="en-GB"/>
              </w:rPr>
              <w:t xml:space="preserve">3. </w:t>
            </w:r>
          </w:p>
        </w:tc>
        <w:tc>
          <w:tcPr>
            <w:tcW w:w="2610" w:type="dxa"/>
          </w:tcPr>
          <w:p w14:paraId="04D1CE6B" w14:textId="77777777" w:rsidR="00796D54" w:rsidRPr="00161C6D" w:rsidRDefault="00796D54" w:rsidP="00796D54">
            <w:pPr>
              <w:pBdr>
                <w:top w:val="nil"/>
                <w:left w:val="nil"/>
                <w:bottom w:val="nil"/>
                <w:right w:val="nil"/>
                <w:between w:val="nil"/>
              </w:pBdr>
              <w:spacing w:after="0" w:line="240" w:lineRule="auto"/>
              <w:rPr>
                <w:b/>
                <w:lang w:val="en-GB"/>
              </w:rPr>
            </w:pPr>
            <w:r w:rsidRPr="00161C6D">
              <w:rPr>
                <w:b/>
                <w:lang w:val="en-GB"/>
              </w:rPr>
              <w:t>Project Manager</w:t>
            </w:r>
          </w:p>
        </w:tc>
        <w:tc>
          <w:tcPr>
            <w:tcW w:w="6456" w:type="dxa"/>
          </w:tcPr>
          <w:p w14:paraId="7FE88754" w14:textId="4360233C" w:rsidR="00796D54" w:rsidRPr="00161C6D" w:rsidRDefault="00494F1E" w:rsidP="466BC69A">
            <w:pPr>
              <w:pBdr>
                <w:top w:val="nil"/>
                <w:left w:val="nil"/>
                <w:bottom w:val="nil"/>
                <w:right w:val="nil"/>
                <w:between w:val="nil"/>
              </w:pBdr>
              <w:spacing w:after="0" w:line="240" w:lineRule="auto"/>
              <w:rPr>
                <w:lang w:val="en-GB"/>
              </w:rPr>
            </w:pPr>
            <w:r w:rsidRPr="00161C6D">
              <w:rPr>
                <w:lang w:val="en-GB"/>
              </w:rPr>
              <w:t xml:space="preserve">according to Paragraph </w:t>
            </w:r>
            <w:r w:rsidR="00364D7E" w:rsidRPr="00161C6D">
              <w:rPr>
                <w:lang w:val="en-GB"/>
              </w:rPr>
              <w:t xml:space="preserve">2.12.6 </w:t>
            </w:r>
            <w:r w:rsidRPr="00161C6D">
              <w:rPr>
                <w:lang w:val="en-GB"/>
              </w:rPr>
              <w:t xml:space="preserve">of the </w:t>
            </w:r>
            <w:r w:rsidR="00996378" w:rsidRPr="00996378">
              <w:rPr>
                <w:lang w:val="en-GB"/>
              </w:rPr>
              <w:t>Cabinet Regulation</w:t>
            </w:r>
            <w:r w:rsidRPr="00161C6D">
              <w:rPr>
                <w:lang w:val="en-GB"/>
              </w:rPr>
              <w:t xml:space="preserve">, is the </w:t>
            </w:r>
            <w:r w:rsidR="00364D7E" w:rsidRPr="00161C6D">
              <w:rPr>
                <w:lang w:val="en-GB"/>
              </w:rPr>
              <w:t>scientist who manages the PIP and ensures its implementation, plans and supervises the execution of the PIP tasks, is responsible for the activities of the persons involved in the platform project in accordance with the tasks set out in the PIP and the ethical criteria for scientific research, and for the preparation and submission of documentation describing the progress of the platform project in accordance with these Regulations and the procedures established by the platform</w:t>
            </w:r>
            <w:r w:rsidR="003D4876" w:rsidRPr="00161C6D">
              <w:rPr>
                <w:lang w:val="en-GB"/>
              </w:rPr>
              <w:t>.</w:t>
            </w:r>
          </w:p>
        </w:tc>
      </w:tr>
      <w:tr w:rsidR="003D4876" w:rsidRPr="00161C6D" w14:paraId="1536B26F" w14:textId="77777777" w:rsidTr="4A140D60">
        <w:trPr>
          <w:trHeight w:val="1245"/>
        </w:trPr>
        <w:tc>
          <w:tcPr>
            <w:tcW w:w="562" w:type="dxa"/>
          </w:tcPr>
          <w:p w14:paraId="12735BE7" w14:textId="77777777" w:rsidR="003D4876" w:rsidRPr="00161C6D" w:rsidRDefault="3F5B200D" w:rsidP="4A140D60">
            <w:pPr>
              <w:pBdr>
                <w:top w:val="nil"/>
                <w:left w:val="nil"/>
                <w:bottom w:val="nil"/>
                <w:right w:val="nil"/>
                <w:between w:val="nil"/>
              </w:pBdr>
              <w:spacing w:after="0" w:line="240" w:lineRule="auto"/>
              <w:rPr>
                <w:b/>
                <w:bCs/>
                <w:lang w:val="en-GB"/>
              </w:rPr>
            </w:pPr>
            <w:r w:rsidRPr="00161C6D">
              <w:rPr>
                <w:b/>
                <w:bCs/>
                <w:lang w:val="en-GB"/>
              </w:rPr>
              <w:t>4.</w:t>
            </w:r>
          </w:p>
        </w:tc>
        <w:tc>
          <w:tcPr>
            <w:tcW w:w="2610" w:type="dxa"/>
          </w:tcPr>
          <w:p w14:paraId="6E997166" w14:textId="77777777" w:rsidR="003D4876" w:rsidRPr="00161C6D" w:rsidRDefault="00161C6D" w:rsidP="00796D54">
            <w:pPr>
              <w:pBdr>
                <w:top w:val="nil"/>
                <w:left w:val="nil"/>
                <w:bottom w:val="nil"/>
                <w:right w:val="nil"/>
                <w:between w:val="nil"/>
              </w:pBdr>
              <w:spacing w:after="0" w:line="240" w:lineRule="auto"/>
              <w:rPr>
                <w:b/>
                <w:lang w:val="en-GB"/>
              </w:rPr>
            </w:pPr>
            <w:r>
              <w:rPr>
                <w:b/>
                <w:lang w:val="en-GB"/>
              </w:rPr>
              <w:t>Principal investigators</w:t>
            </w:r>
            <w:r w:rsidR="003D4876" w:rsidRPr="00161C6D">
              <w:rPr>
                <w:b/>
                <w:lang w:val="en-GB"/>
              </w:rPr>
              <w:t xml:space="preserve"> of PIPs</w:t>
            </w:r>
          </w:p>
        </w:tc>
        <w:tc>
          <w:tcPr>
            <w:tcW w:w="6456" w:type="dxa"/>
          </w:tcPr>
          <w:p w14:paraId="0FA05702" w14:textId="77777777" w:rsidR="003D4876" w:rsidRPr="00161C6D" w:rsidRDefault="003D4876" w:rsidP="00796D54">
            <w:pPr>
              <w:pBdr>
                <w:top w:val="nil"/>
                <w:left w:val="nil"/>
                <w:bottom w:val="nil"/>
                <w:right w:val="nil"/>
                <w:between w:val="nil"/>
              </w:pBdr>
              <w:spacing w:after="0" w:line="240" w:lineRule="auto"/>
              <w:rPr>
                <w:lang w:val="en-GB"/>
              </w:rPr>
            </w:pPr>
            <w:r w:rsidRPr="00161C6D">
              <w:rPr>
                <w:lang w:val="en-GB"/>
              </w:rPr>
              <w:t>the scientists and technicians implementing the Platform project and responsible for its implementation</w:t>
            </w:r>
          </w:p>
        </w:tc>
      </w:tr>
      <w:tr w:rsidR="003D4876" w:rsidRPr="00161C6D" w14:paraId="51A29C69" w14:textId="77777777" w:rsidTr="4A140D60">
        <w:trPr>
          <w:trHeight w:val="1245"/>
        </w:trPr>
        <w:tc>
          <w:tcPr>
            <w:tcW w:w="562" w:type="dxa"/>
          </w:tcPr>
          <w:p w14:paraId="6E680378" w14:textId="77777777" w:rsidR="003D4876" w:rsidRPr="00161C6D" w:rsidRDefault="6EA14C8C" w:rsidP="4A140D60">
            <w:pPr>
              <w:pBdr>
                <w:top w:val="nil"/>
                <w:left w:val="nil"/>
                <w:bottom w:val="nil"/>
                <w:right w:val="nil"/>
                <w:between w:val="nil"/>
              </w:pBdr>
              <w:spacing w:after="0" w:line="240" w:lineRule="auto"/>
              <w:rPr>
                <w:b/>
                <w:bCs/>
                <w:lang w:val="en-GB"/>
              </w:rPr>
            </w:pPr>
            <w:r w:rsidRPr="00161C6D">
              <w:rPr>
                <w:b/>
                <w:bCs/>
                <w:lang w:val="en-GB"/>
              </w:rPr>
              <w:t>5.</w:t>
            </w:r>
          </w:p>
        </w:tc>
        <w:tc>
          <w:tcPr>
            <w:tcW w:w="2610" w:type="dxa"/>
          </w:tcPr>
          <w:p w14:paraId="275A06CF" w14:textId="77777777" w:rsidR="003D4876" w:rsidRPr="00161C6D" w:rsidRDefault="003D4876" w:rsidP="00796D54">
            <w:pPr>
              <w:pBdr>
                <w:top w:val="nil"/>
                <w:left w:val="nil"/>
                <w:bottom w:val="nil"/>
                <w:right w:val="nil"/>
                <w:between w:val="nil"/>
              </w:pBdr>
              <w:spacing w:after="0" w:line="240" w:lineRule="auto"/>
              <w:rPr>
                <w:b/>
                <w:lang w:val="en-GB"/>
              </w:rPr>
            </w:pPr>
            <w:r w:rsidRPr="00161C6D">
              <w:rPr>
                <w:b/>
                <w:lang w:val="en-GB"/>
              </w:rPr>
              <w:t>PIP Group</w:t>
            </w:r>
          </w:p>
        </w:tc>
        <w:tc>
          <w:tcPr>
            <w:tcW w:w="6456" w:type="dxa"/>
          </w:tcPr>
          <w:p w14:paraId="43C4028C" w14:textId="77777777" w:rsidR="003D4876" w:rsidRPr="00161C6D" w:rsidRDefault="003D4876" w:rsidP="00161C6D">
            <w:pPr>
              <w:pBdr>
                <w:top w:val="nil"/>
                <w:left w:val="nil"/>
                <w:bottom w:val="nil"/>
                <w:right w:val="nil"/>
                <w:between w:val="nil"/>
              </w:pBdr>
              <w:spacing w:after="0" w:line="240" w:lineRule="auto"/>
              <w:rPr>
                <w:lang w:val="en-GB"/>
              </w:rPr>
            </w:pPr>
            <w:r w:rsidRPr="00161C6D">
              <w:rPr>
                <w:lang w:val="en-GB"/>
              </w:rPr>
              <w:t xml:space="preserve">the scientific team involved in the platform project The Platform Project Team shall be composed of the Platform Project Leader, the Platform Project Principal Investigators (if required) and the Platform Project </w:t>
            </w:r>
            <w:r w:rsidR="00161C6D">
              <w:rPr>
                <w:lang w:val="en-GB"/>
              </w:rPr>
              <w:t>researchers</w:t>
            </w:r>
          </w:p>
        </w:tc>
      </w:tr>
      <w:tr w:rsidR="003D4876" w:rsidRPr="00161C6D" w14:paraId="624EC85C" w14:textId="77777777" w:rsidTr="4A140D60">
        <w:trPr>
          <w:trHeight w:val="1245"/>
        </w:trPr>
        <w:tc>
          <w:tcPr>
            <w:tcW w:w="562" w:type="dxa"/>
          </w:tcPr>
          <w:p w14:paraId="66574308" w14:textId="77777777" w:rsidR="003D4876" w:rsidRPr="00161C6D" w:rsidRDefault="06FBA318" w:rsidP="4A140D60">
            <w:pPr>
              <w:pBdr>
                <w:top w:val="nil"/>
                <w:left w:val="nil"/>
                <w:bottom w:val="nil"/>
                <w:right w:val="nil"/>
                <w:between w:val="nil"/>
              </w:pBdr>
              <w:spacing w:after="0" w:line="240" w:lineRule="auto"/>
              <w:rPr>
                <w:b/>
                <w:bCs/>
                <w:lang w:val="en-GB"/>
              </w:rPr>
            </w:pPr>
            <w:r w:rsidRPr="00161C6D">
              <w:rPr>
                <w:b/>
                <w:bCs/>
                <w:lang w:val="en-GB"/>
              </w:rPr>
              <w:t>6.</w:t>
            </w:r>
          </w:p>
        </w:tc>
        <w:tc>
          <w:tcPr>
            <w:tcW w:w="2610" w:type="dxa"/>
          </w:tcPr>
          <w:p w14:paraId="3CB37069" w14:textId="77777777" w:rsidR="003D4876" w:rsidRPr="00161C6D" w:rsidRDefault="003D4876" w:rsidP="00161C6D">
            <w:pPr>
              <w:pBdr>
                <w:top w:val="nil"/>
                <w:left w:val="nil"/>
                <w:bottom w:val="nil"/>
                <w:right w:val="nil"/>
                <w:between w:val="nil"/>
              </w:pBdr>
              <w:spacing w:after="0" w:line="240" w:lineRule="auto"/>
              <w:rPr>
                <w:b/>
                <w:lang w:val="en-GB"/>
              </w:rPr>
            </w:pPr>
            <w:r w:rsidRPr="00161C6D">
              <w:rPr>
                <w:b/>
                <w:lang w:val="en-GB"/>
              </w:rPr>
              <w:t xml:space="preserve">PIP </w:t>
            </w:r>
            <w:r w:rsidR="00161C6D">
              <w:rPr>
                <w:b/>
                <w:lang w:val="en-GB"/>
              </w:rPr>
              <w:t>researchers</w:t>
            </w:r>
          </w:p>
        </w:tc>
        <w:tc>
          <w:tcPr>
            <w:tcW w:w="6456" w:type="dxa"/>
          </w:tcPr>
          <w:p w14:paraId="4AEC3234" w14:textId="77777777" w:rsidR="003D4876" w:rsidRPr="00161C6D" w:rsidRDefault="003D4876" w:rsidP="00796D54">
            <w:pPr>
              <w:pBdr>
                <w:top w:val="nil"/>
                <w:left w:val="nil"/>
                <w:bottom w:val="nil"/>
                <w:right w:val="nil"/>
                <w:between w:val="nil"/>
              </w:pBdr>
              <w:spacing w:after="0" w:line="240" w:lineRule="auto"/>
              <w:rPr>
                <w:lang w:val="en-GB"/>
              </w:rPr>
            </w:pPr>
            <w:r w:rsidRPr="00161C6D">
              <w:rPr>
                <w:lang w:val="en-GB"/>
              </w:rPr>
              <w:t>members of the PIP team who carry out individual tasks in the implementation of the platform project and are responsible for the execution of the relevant parts of the platform project</w:t>
            </w:r>
          </w:p>
        </w:tc>
      </w:tr>
      <w:tr w:rsidR="00BA7318" w:rsidRPr="00161C6D" w14:paraId="2150D014" w14:textId="77777777" w:rsidTr="4A140D60">
        <w:trPr>
          <w:trHeight w:val="1245"/>
        </w:trPr>
        <w:tc>
          <w:tcPr>
            <w:tcW w:w="562" w:type="dxa"/>
          </w:tcPr>
          <w:p w14:paraId="0369589A" w14:textId="77777777" w:rsidR="00796D54" w:rsidRPr="00161C6D" w:rsidRDefault="5F88583C" w:rsidP="4A140D60">
            <w:pPr>
              <w:pBdr>
                <w:top w:val="nil"/>
                <w:left w:val="nil"/>
                <w:bottom w:val="nil"/>
                <w:right w:val="nil"/>
                <w:between w:val="nil"/>
              </w:pBdr>
              <w:spacing w:after="0" w:line="240" w:lineRule="auto"/>
              <w:rPr>
                <w:b/>
                <w:bCs/>
                <w:lang w:val="en-GB"/>
              </w:rPr>
            </w:pPr>
            <w:r w:rsidRPr="00161C6D">
              <w:rPr>
                <w:b/>
                <w:bCs/>
                <w:lang w:val="en-GB"/>
              </w:rPr>
              <w:t>7</w:t>
            </w:r>
            <w:r w:rsidR="00364D7E" w:rsidRPr="00161C6D">
              <w:rPr>
                <w:b/>
                <w:bCs/>
                <w:lang w:val="en-GB"/>
              </w:rPr>
              <w:t>.</w:t>
            </w:r>
          </w:p>
        </w:tc>
        <w:tc>
          <w:tcPr>
            <w:tcW w:w="2610" w:type="dxa"/>
          </w:tcPr>
          <w:p w14:paraId="7B78C3FD" w14:textId="77777777" w:rsidR="00796D54" w:rsidRPr="00161C6D" w:rsidRDefault="00796D54" w:rsidP="00796D54">
            <w:pPr>
              <w:pBdr>
                <w:top w:val="nil"/>
                <w:left w:val="nil"/>
                <w:bottom w:val="nil"/>
                <w:right w:val="nil"/>
                <w:between w:val="nil"/>
              </w:pBdr>
              <w:spacing w:after="0" w:line="240" w:lineRule="auto"/>
              <w:rPr>
                <w:b/>
                <w:lang w:val="en-GB"/>
              </w:rPr>
            </w:pPr>
            <w:r w:rsidRPr="00161C6D">
              <w:rPr>
                <w:b/>
                <w:lang w:val="en-GB"/>
              </w:rPr>
              <w:t>Expert</w:t>
            </w:r>
          </w:p>
        </w:tc>
        <w:tc>
          <w:tcPr>
            <w:tcW w:w="6456" w:type="dxa"/>
          </w:tcPr>
          <w:p w14:paraId="6303BC04" w14:textId="77777777" w:rsidR="00796D54" w:rsidRPr="00161C6D" w:rsidRDefault="005B6BB9" w:rsidP="779D78A0">
            <w:pPr>
              <w:pBdr>
                <w:top w:val="nil"/>
                <w:left w:val="nil"/>
                <w:bottom w:val="nil"/>
                <w:right w:val="nil"/>
                <w:between w:val="nil"/>
              </w:pBdr>
              <w:spacing w:after="0" w:line="240" w:lineRule="auto"/>
              <w:rPr>
                <w:lang w:val="en-GB"/>
              </w:rPr>
            </w:pPr>
            <w:proofErr w:type="gramStart"/>
            <w:r w:rsidRPr="00161C6D">
              <w:rPr>
                <w:lang w:val="en-GB"/>
              </w:rPr>
              <w:t>a</w:t>
            </w:r>
            <w:proofErr w:type="gramEnd"/>
            <w:r w:rsidRPr="00161C6D">
              <w:rPr>
                <w:lang w:val="en-GB"/>
              </w:rPr>
              <w:t xml:space="preserve"> foreign </w:t>
            </w:r>
            <w:r w:rsidR="00796D54" w:rsidRPr="00161C6D">
              <w:rPr>
                <w:lang w:val="en-GB"/>
              </w:rPr>
              <w:t xml:space="preserve">scientist who independently evaluates the project proposal, and </w:t>
            </w:r>
            <w:r w:rsidRPr="00161C6D">
              <w:rPr>
                <w:lang w:val="en-GB"/>
              </w:rPr>
              <w:t xml:space="preserve">whose </w:t>
            </w:r>
            <w:r w:rsidR="00796D54" w:rsidRPr="00161C6D">
              <w:rPr>
                <w:lang w:val="en-GB"/>
              </w:rPr>
              <w:t>scientific qualifications, evaluation expertise and experience are relevant to the project proposal, the scientific field and the subject matter of the project.</w:t>
            </w:r>
          </w:p>
        </w:tc>
      </w:tr>
      <w:tr w:rsidR="00796D54" w:rsidRPr="00161C6D" w14:paraId="33D41A96" w14:textId="77777777" w:rsidTr="4A140D60">
        <w:tc>
          <w:tcPr>
            <w:tcW w:w="562" w:type="dxa"/>
          </w:tcPr>
          <w:p w14:paraId="344B54F3" w14:textId="77777777" w:rsidR="00796D54" w:rsidRPr="00161C6D" w:rsidRDefault="5EE9AEB7" w:rsidP="4A140D60">
            <w:pPr>
              <w:pBdr>
                <w:top w:val="nil"/>
                <w:left w:val="nil"/>
                <w:bottom w:val="nil"/>
                <w:right w:val="nil"/>
                <w:between w:val="nil"/>
              </w:pBdr>
              <w:spacing w:after="0" w:line="240" w:lineRule="auto"/>
              <w:rPr>
                <w:b/>
                <w:bCs/>
                <w:lang w:val="en-GB"/>
              </w:rPr>
            </w:pPr>
            <w:r w:rsidRPr="00161C6D">
              <w:rPr>
                <w:b/>
                <w:bCs/>
                <w:lang w:val="en-GB"/>
              </w:rPr>
              <w:t>8</w:t>
            </w:r>
            <w:r w:rsidR="00364D7E" w:rsidRPr="00161C6D">
              <w:rPr>
                <w:b/>
                <w:bCs/>
                <w:lang w:val="en-GB"/>
              </w:rPr>
              <w:t>.</w:t>
            </w:r>
          </w:p>
        </w:tc>
        <w:tc>
          <w:tcPr>
            <w:tcW w:w="2610" w:type="dxa"/>
          </w:tcPr>
          <w:p w14:paraId="4906C545" w14:textId="77777777" w:rsidR="00796D54" w:rsidRPr="00161C6D" w:rsidRDefault="00796D54" w:rsidP="00796D54">
            <w:pPr>
              <w:spacing w:after="0" w:line="240" w:lineRule="auto"/>
              <w:rPr>
                <w:b/>
                <w:bCs/>
                <w:lang w:val="en-GB"/>
              </w:rPr>
            </w:pPr>
            <w:r w:rsidRPr="00161C6D">
              <w:rPr>
                <w:b/>
                <w:bCs/>
                <w:lang w:val="en-GB"/>
              </w:rPr>
              <w:t>Reporter</w:t>
            </w:r>
          </w:p>
        </w:tc>
        <w:tc>
          <w:tcPr>
            <w:tcW w:w="6456" w:type="dxa"/>
          </w:tcPr>
          <w:p w14:paraId="23CABD7D" w14:textId="77777777" w:rsidR="00796D54" w:rsidRPr="00161C6D" w:rsidRDefault="00796D54" w:rsidP="779D78A0">
            <w:pPr>
              <w:pBdr>
                <w:top w:val="nil"/>
                <w:left w:val="nil"/>
                <w:bottom w:val="nil"/>
                <w:right w:val="nil"/>
                <w:between w:val="nil"/>
              </w:pBdr>
              <w:spacing w:after="0" w:line="240" w:lineRule="auto"/>
              <w:rPr>
                <w:lang w:val="en-GB"/>
              </w:rPr>
            </w:pPr>
            <w:proofErr w:type="gramStart"/>
            <w:r w:rsidRPr="00161C6D">
              <w:rPr>
                <w:lang w:val="en-GB"/>
              </w:rPr>
              <w:t>an</w:t>
            </w:r>
            <w:proofErr w:type="gramEnd"/>
            <w:r w:rsidRPr="00161C6D">
              <w:rPr>
                <w:lang w:val="en-GB"/>
              </w:rPr>
              <w:t xml:space="preserve"> expert who carries out an individual scientific evaluation of the project application and prepares a consolidated evaluation of the project application, in agreement with the other expert.</w:t>
            </w:r>
          </w:p>
        </w:tc>
      </w:tr>
    </w:tbl>
    <w:p w14:paraId="6B0CAC7B" w14:textId="77777777" w:rsidR="00307D70" w:rsidRPr="00161C6D" w:rsidRDefault="00307D70">
      <w:pPr>
        <w:pBdr>
          <w:top w:val="nil"/>
          <w:left w:val="nil"/>
          <w:bottom w:val="nil"/>
          <w:right w:val="nil"/>
          <w:between w:val="nil"/>
        </w:pBdr>
        <w:spacing w:after="0" w:line="240" w:lineRule="auto"/>
        <w:rPr>
          <w:lang w:val="en-GB"/>
        </w:rPr>
      </w:pPr>
    </w:p>
    <w:p w14:paraId="6041C92B" w14:textId="77777777" w:rsidR="00307D70" w:rsidRPr="00161C6D" w:rsidRDefault="00307D70">
      <w:pPr>
        <w:pBdr>
          <w:top w:val="nil"/>
          <w:left w:val="nil"/>
          <w:bottom w:val="nil"/>
          <w:right w:val="nil"/>
          <w:between w:val="nil"/>
        </w:pBdr>
        <w:spacing w:after="0" w:line="240" w:lineRule="auto"/>
        <w:rPr>
          <w:lang w:val="en-GB"/>
        </w:rPr>
      </w:pPr>
      <w:bookmarkStart w:id="5" w:name="_heading=h.2et92p0" w:colFirst="0" w:colLast="0"/>
      <w:bookmarkEnd w:id="5"/>
    </w:p>
    <w:p w14:paraId="56CF5268" w14:textId="77777777" w:rsidR="00307D70" w:rsidRPr="00161C6D" w:rsidRDefault="00191253" w:rsidP="00D1204F">
      <w:pPr>
        <w:pStyle w:val="Heading1"/>
        <w:rPr>
          <w:lang w:val="en-GB"/>
        </w:rPr>
      </w:pPr>
      <w:bookmarkStart w:id="6" w:name="_Toc159844525"/>
      <w:r w:rsidRPr="00161C6D">
        <w:rPr>
          <w:lang w:val="en-GB"/>
        </w:rPr>
        <w:t>2. Scientific evaluation of the project proposal</w:t>
      </w:r>
      <w:bookmarkEnd w:id="6"/>
    </w:p>
    <w:p w14:paraId="6A994D2D" w14:textId="77777777" w:rsidR="00307D70" w:rsidRPr="00161C6D" w:rsidRDefault="00307D70" w:rsidP="00561959">
      <w:pPr>
        <w:spacing w:after="0" w:line="240" w:lineRule="auto"/>
        <w:rPr>
          <w:lang w:val="en-GB"/>
        </w:rPr>
      </w:pPr>
    </w:p>
    <w:p w14:paraId="163298AF" w14:textId="77777777" w:rsidR="00307D70" w:rsidRPr="00161C6D" w:rsidRDefault="00191253" w:rsidP="00D1204F">
      <w:pPr>
        <w:pBdr>
          <w:top w:val="nil"/>
          <w:left w:val="nil"/>
          <w:bottom w:val="nil"/>
          <w:right w:val="nil"/>
          <w:between w:val="nil"/>
        </w:pBdr>
        <w:spacing w:after="0" w:line="240" w:lineRule="auto"/>
        <w:rPr>
          <w:lang w:val="en-GB"/>
        </w:rPr>
      </w:pPr>
      <w:r w:rsidRPr="00161C6D">
        <w:rPr>
          <w:lang w:val="en-GB"/>
        </w:rPr>
        <w:tab/>
        <w:t xml:space="preserve">1. The process of scientific evaluation of </w:t>
      </w:r>
      <w:r w:rsidR="00161C6D">
        <w:rPr>
          <w:lang w:val="en-GB"/>
        </w:rPr>
        <w:t xml:space="preserve">Stage </w:t>
      </w:r>
      <w:r w:rsidR="0008789A" w:rsidRPr="00161C6D">
        <w:rPr>
          <w:lang w:val="en-GB"/>
        </w:rPr>
        <w:t xml:space="preserve">2 </w:t>
      </w:r>
      <w:r w:rsidRPr="00161C6D">
        <w:rPr>
          <w:lang w:val="en-GB"/>
        </w:rPr>
        <w:t xml:space="preserve">project applications </w:t>
      </w:r>
      <w:r w:rsidR="0008789A" w:rsidRPr="00161C6D">
        <w:rPr>
          <w:lang w:val="en-GB"/>
        </w:rPr>
        <w:t xml:space="preserve">(hereinafter - project application) </w:t>
      </w:r>
      <w:r w:rsidRPr="00161C6D">
        <w:rPr>
          <w:lang w:val="en-GB"/>
        </w:rPr>
        <w:t xml:space="preserve">shall be organised by the project secretaries of </w:t>
      </w:r>
      <w:r w:rsidR="0008789A" w:rsidRPr="00161C6D">
        <w:rPr>
          <w:lang w:val="en-GB"/>
        </w:rPr>
        <w:t>the Latvian Council of Science (hereinafter - the Council)</w:t>
      </w:r>
      <w:r w:rsidRPr="00161C6D">
        <w:rPr>
          <w:lang w:val="en-GB"/>
        </w:rPr>
        <w:t>.</w:t>
      </w:r>
    </w:p>
    <w:p w14:paraId="2E18232E" w14:textId="77777777" w:rsidR="005A12FC" w:rsidRPr="00161C6D" w:rsidRDefault="005A12FC" w:rsidP="00D1204F">
      <w:pPr>
        <w:pBdr>
          <w:top w:val="nil"/>
          <w:left w:val="nil"/>
          <w:bottom w:val="nil"/>
          <w:right w:val="nil"/>
          <w:between w:val="nil"/>
        </w:pBdr>
        <w:spacing w:after="0" w:line="240" w:lineRule="auto"/>
        <w:rPr>
          <w:lang w:val="en-GB"/>
        </w:rPr>
      </w:pPr>
    </w:p>
    <w:p w14:paraId="6F0A58A0" w14:textId="77777777" w:rsidR="00307D70" w:rsidRPr="00161C6D" w:rsidRDefault="00307D70" w:rsidP="00D1204F">
      <w:pPr>
        <w:pBdr>
          <w:top w:val="nil"/>
          <w:left w:val="nil"/>
          <w:bottom w:val="nil"/>
          <w:right w:val="nil"/>
          <w:between w:val="nil"/>
        </w:pBdr>
        <w:spacing w:after="0" w:line="240" w:lineRule="auto"/>
        <w:rPr>
          <w:lang w:val="en-GB"/>
        </w:rPr>
      </w:pPr>
    </w:p>
    <w:p w14:paraId="7AF6E5D0" w14:textId="77777777" w:rsidR="00307D70" w:rsidRPr="00161C6D" w:rsidRDefault="00191253" w:rsidP="00F15779">
      <w:pPr>
        <w:pBdr>
          <w:top w:val="nil"/>
          <w:left w:val="nil"/>
          <w:bottom w:val="nil"/>
          <w:right w:val="nil"/>
          <w:between w:val="nil"/>
        </w:pBdr>
        <w:spacing w:after="0" w:line="240" w:lineRule="auto"/>
        <w:rPr>
          <w:lang w:val="en-GB"/>
        </w:rPr>
      </w:pPr>
      <w:r w:rsidRPr="00161C6D">
        <w:rPr>
          <w:lang w:val="en-GB"/>
        </w:rPr>
        <w:tab/>
        <w:t xml:space="preserve">If the project proposal fulfils the administrative eligibility criteria, the Project Secretary </w:t>
      </w:r>
      <w:proofErr w:type="gramStart"/>
      <w:r w:rsidRPr="00161C6D">
        <w:rPr>
          <w:lang w:val="en-GB"/>
        </w:rPr>
        <w:t xml:space="preserve">shall, in accordance with the Council's internal rules on guidelines and principles for the selection of foreign </w:t>
      </w:r>
      <w:r w:rsidRPr="00161C6D">
        <w:rPr>
          <w:lang w:val="en-GB"/>
        </w:rPr>
        <w:lastRenderedPageBreak/>
        <w:t>experts, call</w:t>
      </w:r>
      <w:proofErr w:type="gramEnd"/>
      <w:r w:rsidRPr="00161C6D">
        <w:rPr>
          <w:lang w:val="en-GB"/>
        </w:rPr>
        <w:t xml:space="preserve"> two suitable experts from the </w:t>
      </w:r>
      <w:r w:rsidR="00F15779" w:rsidRPr="00161C6D">
        <w:rPr>
          <w:lang w:val="en-GB"/>
        </w:rPr>
        <w:t xml:space="preserve">list of experts </w:t>
      </w:r>
      <w:r w:rsidRPr="00161C6D">
        <w:rPr>
          <w:lang w:val="en-GB"/>
        </w:rPr>
        <w:t xml:space="preserve">for each project proposal for the scientific evaluation of </w:t>
      </w:r>
      <w:r w:rsidR="00F15779" w:rsidRPr="00161C6D">
        <w:rPr>
          <w:lang w:val="en-GB"/>
        </w:rPr>
        <w:t>the project proposal</w:t>
      </w:r>
      <w:r w:rsidRPr="00161C6D">
        <w:rPr>
          <w:lang w:val="en-GB"/>
        </w:rPr>
        <w:t>.</w:t>
      </w:r>
    </w:p>
    <w:p w14:paraId="6CDB47C8" w14:textId="77777777" w:rsidR="00307D70" w:rsidRPr="00161C6D" w:rsidRDefault="00307D70">
      <w:pPr>
        <w:pBdr>
          <w:top w:val="nil"/>
          <w:left w:val="nil"/>
          <w:bottom w:val="nil"/>
          <w:right w:val="nil"/>
          <w:between w:val="nil"/>
        </w:pBdr>
        <w:spacing w:after="0" w:line="240" w:lineRule="auto"/>
        <w:rPr>
          <w:lang w:val="en-GB"/>
        </w:rPr>
      </w:pPr>
    </w:p>
    <w:p w14:paraId="335DC12A" w14:textId="77777777" w:rsidR="00307D70" w:rsidRPr="00161C6D" w:rsidRDefault="00191253">
      <w:pPr>
        <w:pBdr>
          <w:top w:val="nil"/>
          <w:left w:val="nil"/>
          <w:bottom w:val="nil"/>
          <w:right w:val="nil"/>
          <w:between w:val="nil"/>
        </w:pBdr>
        <w:spacing w:after="0" w:line="240" w:lineRule="auto"/>
        <w:rPr>
          <w:lang w:val="en-GB"/>
        </w:rPr>
      </w:pPr>
      <w:r w:rsidRPr="00161C6D">
        <w:rPr>
          <w:lang w:val="en-GB"/>
        </w:rPr>
        <w:tab/>
        <w:t xml:space="preserve">3. Before receiving access to the project application in the information </w:t>
      </w:r>
      <w:r w:rsidR="603E89B8" w:rsidRPr="00161C6D">
        <w:rPr>
          <w:lang w:val="en-GB"/>
        </w:rPr>
        <w:t xml:space="preserve">system of </w:t>
      </w:r>
      <w:r w:rsidR="0008789A" w:rsidRPr="00161C6D">
        <w:rPr>
          <w:lang w:val="en-GB"/>
        </w:rPr>
        <w:t>the National Scientific Activity Information System (NZDIS</w:t>
      </w:r>
      <w:proofErr w:type="gramStart"/>
      <w:r w:rsidR="0008789A" w:rsidRPr="00161C6D">
        <w:rPr>
          <w:lang w:val="en-GB"/>
        </w:rPr>
        <w:t>)  (</w:t>
      </w:r>
      <w:proofErr w:type="gramEnd"/>
      <w:r w:rsidR="0008789A" w:rsidRPr="00161C6D">
        <w:rPr>
          <w:lang w:val="en-GB"/>
        </w:rPr>
        <w:t>hereinafter - information system) of the Latvian Council of Science</w:t>
      </w:r>
      <w:r w:rsidRPr="00161C6D">
        <w:rPr>
          <w:lang w:val="en-GB"/>
        </w:rPr>
        <w:t>, the expert:</w:t>
      </w:r>
    </w:p>
    <w:p w14:paraId="2EC82553" w14:textId="77777777" w:rsidR="00307D70" w:rsidRPr="00161C6D" w:rsidRDefault="00191253" w:rsidP="779D78A0">
      <w:pPr>
        <w:pBdr>
          <w:top w:val="nil"/>
          <w:left w:val="nil"/>
          <w:bottom w:val="nil"/>
          <w:right w:val="nil"/>
          <w:between w:val="nil"/>
        </w:pBdr>
        <w:spacing w:after="0" w:line="240" w:lineRule="auto"/>
        <w:ind w:firstLine="709"/>
        <w:rPr>
          <w:lang w:val="en-GB"/>
        </w:rPr>
      </w:pPr>
      <w:r w:rsidRPr="00161C6D">
        <w:rPr>
          <w:lang w:val="en-GB"/>
        </w:rPr>
        <w:tab/>
        <w:t xml:space="preserve">3.1. declare that he/she has no conflict of interest and undertakes to respect the requirements of confidentiality by signing and sending </w:t>
      </w:r>
      <w:r w:rsidR="00D66F5D" w:rsidRPr="00161C6D">
        <w:rPr>
          <w:lang w:val="en-GB"/>
        </w:rPr>
        <w:t xml:space="preserve">to </w:t>
      </w:r>
      <w:r w:rsidR="00161C6D">
        <w:rPr>
          <w:lang w:val="en-GB"/>
        </w:rPr>
        <w:t>the Council</w:t>
      </w:r>
      <w:r w:rsidR="00D66F5D" w:rsidRPr="00161C6D">
        <w:rPr>
          <w:lang w:val="en-GB"/>
        </w:rPr>
        <w:t>,</w:t>
      </w:r>
      <w:r w:rsidRPr="00161C6D">
        <w:rPr>
          <w:lang w:val="en-GB"/>
        </w:rPr>
        <w:t xml:space="preserve"> by </w:t>
      </w:r>
      <w:r w:rsidR="00D66F5D" w:rsidRPr="00161C6D">
        <w:rPr>
          <w:lang w:val="en-GB"/>
        </w:rPr>
        <w:t>electronic</w:t>
      </w:r>
      <w:r w:rsidR="63E6965C" w:rsidRPr="00161C6D">
        <w:rPr>
          <w:lang w:val="en-GB"/>
        </w:rPr>
        <w:t xml:space="preserve"> mail, </w:t>
      </w:r>
      <w:r w:rsidR="57D3DCBE" w:rsidRPr="00161C6D">
        <w:rPr>
          <w:lang w:val="en-GB"/>
        </w:rPr>
        <w:t xml:space="preserve">a declaration of </w:t>
      </w:r>
      <w:r w:rsidRPr="00161C6D">
        <w:rPr>
          <w:lang w:val="en-GB"/>
        </w:rPr>
        <w:t xml:space="preserve">absence of conflict of interest and </w:t>
      </w:r>
      <w:r w:rsidR="00494508" w:rsidRPr="00161C6D">
        <w:rPr>
          <w:lang w:val="en-GB"/>
        </w:rPr>
        <w:t xml:space="preserve">respect of </w:t>
      </w:r>
      <w:r w:rsidRPr="00161C6D">
        <w:rPr>
          <w:lang w:val="en-GB"/>
        </w:rPr>
        <w:t>confidentiality (hereinafter referred to as the "declaration of the expert");</w:t>
      </w:r>
    </w:p>
    <w:p w14:paraId="4F4CBC6A" w14:textId="77777777" w:rsidR="00307D70" w:rsidRPr="00161C6D" w:rsidRDefault="00191253" w:rsidP="1CA11D5A">
      <w:pPr>
        <w:pBdr>
          <w:top w:val="nil"/>
          <w:left w:val="nil"/>
          <w:bottom w:val="nil"/>
          <w:right w:val="nil"/>
          <w:between w:val="nil"/>
        </w:pBdr>
        <w:spacing w:after="0" w:line="240" w:lineRule="auto"/>
        <w:rPr>
          <w:lang w:val="en-GB"/>
        </w:rPr>
      </w:pPr>
      <w:r w:rsidRPr="00161C6D">
        <w:rPr>
          <w:lang w:val="en-GB"/>
        </w:rPr>
        <w:t xml:space="preserve">3.2. </w:t>
      </w:r>
      <w:proofErr w:type="gramStart"/>
      <w:r w:rsidRPr="00161C6D">
        <w:rPr>
          <w:lang w:val="en-GB"/>
        </w:rPr>
        <w:t>enter</w:t>
      </w:r>
      <w:proofErr w:type="gramEnd"/>
      <w:r w:rsidRPr="00161C6D">
        <w:rPr>
          <w:lang w:val="en-GB"/>
        </w:rPr>
        <w:t xml:space="preserve"> into an expert agreement with the </w:t>
      </w:r>
      <w:r w:rsidR="00161C6D">
        <w:rPr>
          <w:lang w:val="en-GB"/>
        </w:rPr>
        <w:t>Council</w:t>
      </w:r>
      <w:r w:rsidRPr="00161C6D">
        <w:rPr>
          <w:lang w:val="en-GB"/>
        </w:rPr>
        <w:t>.</w:t>
      </w:r>
    </w:p>
    <w:p w14:paraId="4DE5117D" w14:textId="77777777" w:rsidR="00307D70" w:rsidRPr="00161C6D" w:rsidRDefault="00307D70">
      <w:pPr>
        <w:pBdr>
          <w:top w:val="nil"/>
          <w:left w:val="nil"/>
          <w:bottom w:val="nil"/>
          <w:right w:val="nil"/>
          <w:between w:val="nil"/>
        </w:pBdr>
        <w:spacing w:after="0" w:line="240" w:lineRule="auto"/>
        <w:rPr>
          <w:lang w:val="en-GB"/>
        </w:rPr>
      </w:pPr>
    </w:p>
    <w:p w14:paraId="67DCC039" w14:textId="77777777" w:rsidR="00307D70" w:rsidRPr="00161C6D" w:rsidRDefault="00191253">
      <w:pPr>
        <w:pBdr>
          <w:top w:val="nil"/>
          <w:left w:val="nil"/>
          <w:bottom w:val="nil"/>
          <w:right w:val="nil"/>
          <w:between w:val="nil"/>
        </w:pBdr>
        <w:spacing w:after="0" w:line="240" w:lineRule="auto"/>
        <w:rPr>
          <w:lang w:val="en-GB"/>
        </w:rPr>
      </w:pPr>
      <w:r w:rsidRPr="00161C6D">
        <w:rPr>
          <w:lang w:val="en-GB"/>
        </w:rPr>
        <w:tab/>
        <w:t xml:space="preserve">(4) The Council </w:t>
      </w:r>
      <w:proofErr w:type="gramStart"/>
      <w:r w:rsidRPr="00161C6D">
        <w:rPr>
          <w:lang w:val="en-GB"/>
        </w:rPr>
        <w:t xml:space="preserve">shall, upon receipt of the expert's attestation and the </w:t>
      </w:r>
      <w:r w:rsidR="0026081A" w:rsidRPr="00161C6D">
        <w:rPr>
          <w:lang w:val="en-GB"/>
        </w:rPr>
        <w:t xml:space="preserve">conclusion of the </w:t>
      </w:r>
      <w:r w:rsidRPr="00161C6D">
        <w:rPr>
          <w:lang w:val="en-GB"/>
        </w:rPr>
        <w:t>expert contract, give</w:t>
      </w:r>
      <w:proofErr w:type="gramEnd"/>
      <w:r w:rsidRPr="00161C6D">
        <w:rPr>
          <w:lang w:val="en-GB"/>
        </w:rPr>
        <w:t xml:space="preserve"> the expert access to </w:t>
      </w:r>
      <w:r w:rsidR="58C9AD95" w:rsidRPr="00161C6D">
        <w:rPr>
          <w:lang w:val="en-GB"/>
        </w:rPr>
        <w:t xml:space="preserve">the </w:t>
      </w:r>
      <w:r w:rsidRPr="00161C6D">
        <w:rPr>
          <w:lang w:val="en-GB"/>
        </w:rPr>
        <w:t xml:space="preserve">project </w:t>
      </w:r>
      <w:r w:rsidR="58C9AD95" w:rsidRPr="00161C6D">
        <w:rPr>
          <w:lang w:val="en-GB"/>
        </w:rPr>
        <w:t xml:space="preserve">application </w:t>
      </w:r>
      <w:r w:rsidRPr="00161C6D">
        <w:rPr>
          <w:lang w:val="en-GB"/>
        </w:rPr>
        <w:t xml:space="preserve">and to all necessary information in the information system to carry out the appraisal of the project </w:t>
      </w:r>
      <w:r w:rsidR="0DB943E8" w:rsidRPr="00161C6D">
        <w:rPr>
          <w:lang w:val="en-GB"/>
        </w:rPr>
        <w:t>application</w:t>
      </w:r>
      <w:r w:rsidRPr="00161C6D">
        <w:rPr>
          <w:lang w:val="en-GB"/>
        </w:rPr>
        <w:t>.</w:t>
      </w:r>
    </w:p>
    <w:p w14:paraId="1AC7466B" w14:textId="77777777" w:rsidR="00307D70" w:rsidRPr="00161C6D" w:rsidRDefault="00307D70">
      <w:pPr>
        <w:pBdr>
          <w:top w:val="nil"/>
          <w:left w:val="nil"/>
          <w:bottom w:val="nil"/>
          <w:right w:val="nil"/>
          <w:between w:val="nil"/>
        </w:pBdr>
        <w:spacing w:after="0" w:line="240" w:lineRule="auto"/>
        <w:rPr>
          <w:lang w:val="en-GB"/>
        </w:rPr>
      </w:pPr>
    </w:p>
    <w:p w14:paraId="69E52613" w14:textId="77777777" w:rsidR="00307D70" w:rsidRPr="00161C6D" w:rsidRDefault="00191253">
      <w:pPr>
        <w:pBdr>
          <w:top w:val="nil"/>
          <w:left w:val="nil"/>
          <w:bottom w:val="nil"/>
          <w:right w:val="nil"/>
          <w:between w:val="nil"/>
        </w:pBdr>
        <w:spacing w:after="0" w:line="240" w:lineRule="auto"/>
        <w:rPr>
          <w:lang w:val="en-GB"/>
        </w:rPr>
      </w:pPr>
      <w:r w:rsidRPr="00161C6D">
        <w:rPr>
          <w:lang w:val="en-GB"/>
        </w:rPr>
        <w:tab/>
        <w:t xml:space="preserve">5. The expert shall carry out the </w:t>
      </w:r>
      <w:r w:rsidR="4FC5D13E" w:rsidRPr="00161C6D">
        <w:rPr>
          <w:lang w:val="en-GB"/>
        </w:rPr>
        <w:t xml:space="preserve">scientific </w:t>
      </w:r>
      <w:r w:rsidRPr="00161C6D">
        <w:rPr>
          <w:lang w:val="en-GB"/>
        </w:rPr>
        <w:t xml:space="preserve">evaluation of </w:t>
      </w:r>
      <w:r w:rsidR="6C3E8696" w:rsidRPr="00161C6D">
        <w:rPr>
          <w:lang w:val="en-GB"/>
        </w:rPr>
        <w:t xml:space="preserve">the </w:t>
      </w:r>
      <w:r w:rsidRPr="00161C6D">
        <w:rPr>
          <w:lang w:val="en-GB"/>
        </w:rPr>
        <w:t xml:space="preserve">project </w:t>
      </w:r>
      <w:r w:rsidR="6C3E8696" w:rsidRPr="00161C6D">
        <w:rPr>
          <w:lang w:val="en-GB"/>
        </w:rPr>
        <w:t xml:space="preserve">application </w:t>
      </w:r>
      <w:r w:rsidRPr="00161C6D">
        <w:rPr>
          <w:lang w:val="en-GB"/>
        </w:rPr>
        <w:t>by applying his/her knowledge in the relevant scientific field and by justifying his/her evaluation with scientific reasons.</w:t>
      </w:r>
    </w:p>
    <w:p w14:paraId="16F29161" w14:textId="77777777" w:rsidR="00307D70" w:rsidRPr="00161C6D" w:rsidRDefault="00307D70">
      <w:pPr>
        <w:pBdr>
          <w:top w:val="nil"/>
          <w:left w:val="nil"/>
          <w:bottom w:val="nil"/>
          <w:right w:val="nil"/>
          <w:between w:val="nil"/>
        </w:pBdr>
        <w:spacing w:after="0" w:line="240" w:lineRule="auto"/>
        <w:rPr>
          <w:lang w:val="en-GB"/>
        </w:rPr>
      </w:pPr>
    </w:p>
    <w:p w14:paraId="72BFEDFB" w14:textId="77777777" w:rsidR="00307D70" w:rsidRPr="00161C6D" w:rsidRDefault="00191253">
      <w:pPr>
        <w:pBdr>
          <w:top w:val="nil"/>
          <w:left w:val="nil"/>
          <w:bottom w:val="nil"/>
          <w:right w:val="nil"/>
          <w:between w:val="nil"/>
        </w:pBdr>
        <w:spacing w:after="0" w:line="240" w:lineRule="auto"/>
        <w:rPr>
          <w:lang w:val="en-GB"/>
        </w:rPr>
      </w:pPr>
      <w:r w:rsidRPr="00161C6D">
        <w:rPr>
          <w:lang w:val="en-GB"/>
        </w:rPr>
        <w:tab/>
        <w:t xml:space="preserve">(6) The expert shall cooperate with the </w:t>
      </w:r>
      <w:r w:rsidR="00161C6D">
        <w:rPr>
          <w:lang w:val="en-GB"/>
        </w:rPr>
        <w:t>Council</w:t>
      </w:r>
      <w:r w:rsidRPr="00161C6D">
        <w:rPr>
          <w:lang w:val="en-GB"/>
        </w:rPr>
        <w:t xml:space="preserve"> during the examination and shall comply with the instructions given by the </w:t>
      </w:r>
      <w:r w:rsidR="00161C6D">
        <w:rPr>
          <w:lang w:val="en-GB"/>
        </w:rPr>
        <w:t>Council</w:t>
      </w:r>
      <w:r w:rsidRPr="00161C6D">
        <w:rPr>
          <w:lang w:val="en-GB"/>
        </w:rPr>
        <w:t xml:space="preserve"> regarding the conduct of the examination </w:t>
      </w:r>
      <w:r w:rsidR="002A3CD9" w:rsidRPr="00161C6D">
        <w:rPr>
          <w:lang w:val="en-GB"/>
        </w:rPr>
        <w:t>within the framework of the examination contract</w:t>
      </w:r>
      <w:r w:rsidRPr="00161C6D">
        <w:rPr>
          <w:lang w:val="en-GB"/>
        </w:rPr>
        <w:t>.</w:t>
      </w:r>
    </w:p>
    <w:p w14:paraId="4819BBC8" w14:textId="77777777" w:rsidR="00307D70" w:rsidRPr="00161C6D" w:rsidRDefault="00307D70">
      <w:pPr>
        <w:pBdr>
          <w:top w:val="nil"/>
          <w:left w:val="nil"/>
          <w:bottom w:val="nil"/>
          <w:right w:val="nil"/>
          <w:between w:val="nil"/>
        </w:pBdr>
        <w:spacing w:after="0" w:line="240" w:lineRule="auto"/>
        <w:rPr>
          <w:lang w:val="en-GB"/>
        </w:rPr>
      </w:pPr>
    </w:p>
    <w:p w14:paraId="1E45BC67" w14:textId="77777777" w:rsidR="00307D70" w:rsidRPr="00161C6D" w:rsidRDefault="00191253" w:rsidP="004B7390">
      <w:pPr>
        <w:pStyle w:val="Heading2"/>
        <w:rPr>
          <w:lang w:val="en-GB"/>
        </w:rPr>
      </w:pPr>
      <w:bookmarkStart w:id="7" w:name="_Toc159844526"/>
      <w:r w:rsidRPr="00161C6D">
        <w:rPr>
          <w:lang w:val="en-GB"/>
        </w:rPr>
        <w:t>2.1. Individual evaluation of the project application</w:t>
      </w:r>
      <w:bookmarkEnd w:id="7"/>
    </w:p>
    <w:p w14:paraId="74597F9A" w14:textId="77777777" w:rsidR="00307D70" w:rsidRPr="00161C6D" w:rsidRDefault="00307D70">
      <w:pPr>
        <w:spacing w:after="0"/>
        <w:rPr>
          <w:lang w:val="en-GB"/>
        </w:rPr>
      </w:pPr>
    </w:p>
    <w:p w14:paraId="28811C06" w14:textId="77777777" w:rsidR="00307D70" w:rsidRPr="00161C6D" w:rsidRDefault="00191253">
      <w:pPr>
        <w:pBdr>
          <w:top w:val="nil"/>
          <w:left w:val="nil"/>
          <w:bottom w:val="nil"/>
          <w:right w:val="nil"/>
          <w:between w:val="nil"/>
        </w:pBdr>
        <w:spacing w:after="0" w:line="240" w:lineRule="auto"/>
        <w:rPr>
          <w:lang w:val="en-GB"/>
        </w:rPr>
      </w:pPr>
      <w:r w:rsidRPr="00161C6D">
        <w:rPr>
          <w:lang w:val="en-GB"/>
        </w:rPr>
        <w:tab/>
      </w:r>
      <w:proofErr w:type="gramStart"/>
      <w:r w:rsidRPr="00161C6D">
        <w:rPr>
          <w:lang w:val="en-GB"/>
        </w:rPr>
        <w:t xml:space="preserve">7.The expert shall complete the </w:t>
      </w:r>
      <w:r w:rsidR="00084BA7" w:rsidRPr="00161C6D">
        <w:rPr>
          <w:lang w:val="en-GB"/>
        </w:rPr>
        <w:t>individual evaluation form for the project application (Annex 11 to the R</w:t>
      </w:r>
      <w:r w:rsidR="00161C6D">
        <w:rPr>
          <w:lang w:val="en-GB"/>
        </w:rPr>
        <w:t>egulation</w:t>
      </w:r>
      <w:r w:rsidR="00084BA7" w:rsidRPr="00161C6D">
        <w:rPr>
          <w:lang w:val="en-GB"/>
        </w:rPr>
        <w:t xml:space="preserve">) </w:t>
      </w:r>
      <w:r w:rsidRPr="00161C6D">
        <w:rPr>
          <w:lang w:val="en-GB"/>
        </w:rPr>
        <w:t xml:space="preserve">and approve the individual evaluation of </w:t>
      </w:r>
      <w:r w:rsidR="0088212A" w:rsidRPr="00161C6D">
        <w:rPr>
          <w:lang w:val="en-GB"/>
        </w:rPr>
        <w:t xml:space="preserve">the project application in </w:t>
      </w:r>
      <w:r w:rsidRPr="00161C6D">
        <w:rPr>
          <w:lang w:val="en-GB"/>
        </w:rPr>
        <w:t xml:space="preserve">the information system within </w:t>
      </w:r>
      <w:r w:rsidR="2B2C6990" w:rsidRPr="00161C6D">
        <w:rPr>
          <w:lang w:val="en-GB"/>
        </w:rPr>
        <w:t xml:space="preserve">three </w:t>
      </w:r>
      <w:r w:rsidRPr="00161C6D">
        <w:rPr>
          <w:lang w:val="en-GB"/>
        </w:rPr>
        <w:t xml:space="preserve">weeks from the </w:t>
      </w:r>
      <w:r w:rsidR="37EF78D5" w:rsidRPr="00161C6D">
        <w:rPr>
          <w:lang w:val="en-GB"/>
        </w:rPr>
        <w:t>date</w:t>
      </w:r>
      <w:r w:rsidRPr="00161C6D">
        <w:rPr>
          <w:lang w:val="en-GB"/>
        </w:rPr>
        <w:t xml:space="preserve"> of conclusion of the expert agreement </w:t>
      </w:r>
      <w:r w:rsidR="612036CB" w:rsidRPr="00161C6D">
        <w:rPr>
          <w:lang w:val="en-GB"/>
        </w:rPr>
        <w:t>and receipt of access to the project application and all necessary information</w:t>
      </w:r>
      <w:r w:rsidRPr="00161C6D">
        <w:rPr>
          <w:lang w:val="en-GB"/>
        </w:rPr>
        <w:t>, unless a different deadline is specified in the expert agreement.</w:t>
      </w:r>
      <w:proofErr w:type="gramEnd"/>
    </w:p>
    <w:p w14:paraId="7C1CED5D" w14:textId="77777777" w:rsidR="00307D70" w:rsidRPr="00161C6D" w:rsidRDefault="00307D70">
      <w:pPr>
        <w:pBdr>
          <w:top w:val="nil"/>
          <w:left w:val="nil"/>
          <w:bottom w:val="nil"/>
          <w:right w:val="nil"/>
          <w:between w:val="nil"/>
        </w:pBdr>
        <w:spacing w:after="0" w:line="240" w:lineRule="auto"/>
        <w:rPr>
          <w:lang w:val="en-GB"/>
        </w:rPr>
      </w:pPr>
    </w:p>
    <w:p w14:paraId="7CCB0B28" w14:textId="77777777" w:rsidR="00307D70" w:rsidRPr="00161C6D" w:rsidRDefault="00191253">
      <w:pPr>
        <w:pBdr>
          <w:top w:val="nil"/>
          <w:left w:val="nil"/>
          <w:bottom w:val="nil"/>
          <w:right w:val="nil"/>
          <w:between w:val="nil"/>
        </w:pBdr>
        <w:spacing w:after="0" w:line="240" w:lineRule="auto"/>
        <w:rPr>
          <w:lang w:val="en-GB"/>
        </w:rPr>
      </w:pPr>
      <w:r w:rsidRPr="00161C6D">
        <w:rPr>
          <w:lang w:val="en-GB"/>
        </w:rPr>
        <w:tab/>
        <w:t xml:space="preserve">In the individual assessment, the expert shall evaluate each criterion and provide a score </w:t>
      </w:r>
      <w:r w:rsidR="002A3CD9" w:rsidRPr="00161C6D">
        <w:rPr>
          <w:lang w:val="en-GB"/>
        </w:rPr>
        <w:t>for each criterion</w:t>
      </w:r>
      <w:r w:rsidRPr="00161C6D">
        <w:rPr>
          <w:lang w:val="en-GB"/>
        </w:rPr>
        <w:t xml:space="preserve">, taking into account the considerations set out in </w:t>
      </w:r>
      <w:r w:rsidR="00C840EA" w:rsidRPr="00161C6D">
        <w:rPr>
          <w:lang w:val="en-GB"/>
        </w:rPr>
        <w:t xml:space="preserve">this </w:t>
      </w:r>
      <w:r w:rsidR="5546126C" w:rsidRPr="00161C6D">
        <w:rPr>
          <w:lang w:val="en-GB"/>
        </w:rPr>
        <w:t>methodology</w:t>
      </w:r>
      <w:r w:rsidRPr="00161C6D">
        <w:rPr>
          <w:lang w:val="en-GB"/>
        </w:rPr>
        <w:t>.</w:t>
      </w:r>
    </w:p>
    <w:p w14:paraId="1477FFD6" w14:textId="77777777" w:rsidR="00307D70" w:rsidRPr="00161C6D" w:rsidRDefault="00307D70">
      <w:pPr>
        <w:pBdr>
          <w:top w:val="nil"/>
          <w:left w:val="nil"/>
          <w:bottom w:val="nil"/>
          <w:right w:val="nil"/>
          <w:between w:val="nil"/>
        </w:pBdr>
        <w:spacing w:after="0" w:line="240" w:lineRule="auto"/>
        <w:rPr>
          <w:lang w:val="en-GB"/>
        </w:rPr>
      </w:pPr>
    </w:p>
    <w:p w14:paraId="5A9E636C" w14:textId="77777777" w:rsidR="00307D70" w:rsidRPr="00161C6D" w:rsidRDefault="00191253">
      <w:pPr>
        <w:pBdr>
          <w:top w:val="nil"/>
          <w:left w:val="nil"/>
          <w:bottom w:val="nil"/>
          <w:right w:val="nil"/>
          <w:between w:val="nil"/>
        </w:pBdr>
        <w:spacing w:after="0" w:line="240" w:lineRule="auto"/>
        <w:rPr>
          <w:lang w:val="en-GB"/>
        </w:rPr>
      </w:pPr>
      <w:r w:rsidRPr="00161C6D">
        <w:rPr>
          <w:lang w:val="en-GB"/>
        </w:rPr>
        <w:tab/>
        <w:t xml:space="preserve">9. The criteria </w:t>
      </w:r>
      <w:proofErr w:type="gramStart"/>
      <w:r w:rsidRPr="00161C6D">
        <w:rPr>
          <w:lang w:val="en-GB"/>
        </w:rPr>
        <w:t>are evaluated</w:t>
      </w:r>
      <w:proofErr w:type="gramEnd"/>
      <w:r w:rsidRPr="00161C6D">
        <w:rPr>
          <w:lang w:val="en-GB"/>
        </w:rPr>
        <w:t xml:space="preserve"> by awarding 1 to 5 points per criterion</w:t>
      </w:r>
      <w:r w:rsidR="00084BA7" w:rsidRPr="00161C6D">
        <w:rPr>
          <w:lang w:val="en-GB"/>
        </w:rPr>
        <w:t>. If the project application exceeds the requirements of the previous lowest criterion but does not fully meet the requirements of the next highest criterion, the score may also be expressed as half a point, i.e. 0</w:t>
      </w:r>
      <w:proofErr w:type="gramStart"/>
      <w:r w:rsidR="00084BA7" w:rsidRPr="00161C6D">
        <w:rPr>
          <w:lang w:val="en-GB"/>
        </w:rPr>
        <w:t>,5</w:t>
      </w:r>
      <w:proofErr w:type="gramEnd"/>
      <w:r w:rsidR="00084BA7" w:rsidRPr="00161C6D">
        <w:rPr>
          <w:lang w:val="en-GB"/>
        </w:rPr>
        <w:t>. A description of the evaluation corresponding to each point shall be as follows</w:t>
      </w:r>
      <w:r w:rsidR="26165686" w:rsidRPr="00161C6D">
        <w:rPr>
          <w:lang w:val="en-GB"/>
        </w:rPr>
        <w:t>:</w:t>
      </w:r>
    </w:p>
    <w:p w14:paraId="0959064C" w14:textId="77777777" w:rsidR="00307D70" w:rsidRPr="00161C6D" w:rsidRDefault="00191253">
      <w:pPr>
        <w:pBdr>
          <w:top w:val="nil"/>
          <w:left w:val="nil"/>
          <w:bottom w:val="nil"/>
          <w:right w:val="nil"/>
          <w:between w:val="nil"/>
        </w:pBdr>
        <w:spacing w:after="0" w:line="240" w:lineRule="auto"/>
        <w:rPr>
          <w:lang w:val="en-GB"/>
        </w:rPr>
      </w:pPr>
      <w:r w:rsidRPr="00161C6D">
        <w:rPr>
          <w:lang w:val="en-GB"/>
        </w:rPr>
        <w:tab/>
        <w:t xml:space="preserve">9.1 Outstanding - 5 points (an outstanding application, meeting or exceeding the highest standards in the relevant scientific field, any shortcomings in </w:t>
      </w:r>
      <w:r w:rsidR="002A3CD9" w:rsidRPr="00161C6D">
        <w:rPr>
          <w:lang w:val="en-GB"/>
        </w:rPr>
        <w:t xml:space="preserve">the application </w:t>
      </w:r>
      <w:r w:rsidRPr="00161C6D">
        <w:rPr>
          <w:lang w:val="en-GB"/>
        </w:rPr>
        <w:t>are minor);</w:t>
      </w:r>
    </w:p>
    <w:p w14:paraId="37533FD7" w14:textId="77777777" w:rsidR="00307D70" w:rsidRPr="00161C6D" w:rsidRDefault="00191253">
      <w:pPr>
        <w:pBdr>
          <w:top w:val="nil"/>
          <w:left w:val="nil"/>
          <w:bottom w:val="nil"/>
          <w:right w:val="nil"/>
          <w:between w:val="nil"/>
        </w:pBdr>
        <w:spacing w:after="0" w:line="240" w:lineRule="auto"/>
        <w:rPr>
          <w:lang w:val="en-GB"/>
        </w:rPr>
      </w:pPr>
      <w:r w:rsidRPr="00161C6D">
        <w:rPr>
          <w:lang w:val="en-GB"/>
        </w:rPr>
        <w:tab/>
        <w:t xml:space="preserve">9.2 Good - 4 points (good </w:t>
      </w:r>
      <w:r w:rsidR="002A3CD9" w:rsidRPr="00161C6D">
        <w:rPr>
          <w:lang w:val="en-GB"/>
        </w:rPr>
        <w:t>project submission</w:t>
      </w:r>
      <w:r w:rsidRPr="00161C6D">
        <w:rPr>
          <w:lang w:val="en-GB"/>
        </w:rPr>
        <w:t>, fulfils the requirements of the criterion in the relevant scientific field, but there are some shortcomings);</w:t>
      </w:r>
    </w:p>
    <w:p w14:paraId="0FC4F7B8" w14:textId="77777777" w:rsidR="00307D70" w:rsidRPr="00161C6D" w:rsidRDefault="00191253">
      <w:pPr>
        <w:pBdr>
          <w:top w:val="nil"/>
          <w:left w:val="nil"/>
          <w:bottom w:val="nil"/>
          <w:right w:val="nil"/>
          <w:between w:val="nil"/>
        </w:pBdr>
        <w:spacing w:after="0" w:line="240" w:lineRule="auto"/>
        <w:rPr>
          <w:lang w:val="en-GB"/>
        </w:rPr>
      </w:pPr>
      <w:r w:rsidRPr="00161C6D">
        <w:rPr>
          <w:lang w:val="en-GB"/>
        </w:rPr>
        <w:tab/>
        <w:t xml:space="preserve">9.3. Satisfactory - 3 points (satisfactory </w:t>
      </w:r>
      <w:r w:rsidR="00031A03" w:rsidRPr="00161C6D">
        <w:rPr>
          <w:lang w:val="en-GB"/>
        </w:rPr>
        <w:t>project submission</w:t>
      </w:r>
      <w:r w:rsidRPr="00161C6D">
        <w:rPr>
          <w:lang w:val="en-GB"/>
        </w:rPr>
        <w:t>, generally fulfils the requirements of the criterion in the relevant scientific field, some shortcomings that will make it difficult to implement the project and achieve high results);</w:t>
      </w:r>
    </w:p>
    <w:p w14:paraId="126014CE" w14:textId="77777777" w:rsidR="00307D70" w:rsidRPr="00161C6D" w:rsidRDefault="00191253">
      <w:pPr>
        <w:pBdr>
          <w:top w:val="nil"/>
          <w:left w:val="nil"/>
          <w:bottom w:val="nil"/>
          <w:right w:val="nil"/>
          <w:between w:val="nil"/>
        </w:pBdr>
        <w:spacing w:after="0" w:line="240" w:lineRule="auto"/>
        <w:rPr>
          <w:lang w:val="en-GB"/>
        </w:rPr>
      </w:pPr>
      <w:r w:rsidRPr="00161C6D">
        <w:rPr>
          <w:lang w:val="en-GB"/>
        </w:rPr>
        <w:tab/>
        <w:t xml:space="preserve">9.4. weak - 2 points (weak </w:t>
      </w:r>
      <w:r w:rsidR="00031A03" w:rsidRPr="00161C6D">
        <w:rPr>
          <w:lang w:val="en-GB"/>
        </w:rPr>
        <w:t>project proposal</w:t>
      </w:r>
      <w:r w:rsidRPr="00161C6D">
        <w:rPr>
          <w:lang w:val="en-GB"/>
        </w:rPr>
        <w:t>, partial or only general compliance with the requirements of the criterion in the relevant scientific field, identifiable shortcomings that make it difficult to successfully implement the project and achieve its objectives);</w:t>
      </w:r>
    </w:p>
    <w:p w14:paraId="0B0AD6D7" w14:textId="77777777" w:rsidR="00084BA7" w:rsidRPr="00161C6D" w:rsidRDefault="00191253" w:rsidP="779D78A0">
      <w:pPr>
        <w:pBdr>
          <w:top w:val="nil"/>
          <w:left w:val="nil"/>
          <w:bottom w:val="nil"/>
          <w:right w:val="nil"/>
          <w:between w:val="nil"/>
        </w:pBdr>
        <w:spacing w:after="0" w:line="240" w:lineRule="auto"/>
        <w:rPr>
          <w:lang w:val="en-GB"/>
        </w:rPr>
      </w:pPr>
      <w:r w:rsidRPr="00161C6D">
        <w:rPr>
          <w:lang w:val="en-GB"/>
        </w:rPr>
        <w:tab/>
        <w:t xml:space="preserve">Unsatisfactory - 1 point (unsatisfactory </w:t>
      </w:r>
      <w:r w:rsidR="00031A03" w:rsidRPr="00161C6D">
        <w:rPr>
          <w:lang w:val="en-GB"/>
        </w:rPr>
        <w:t>project submission</w:t>
      </w:r>
      <w:r w:rsidRPr="00161C6D">
        <w:rPr>
          <w:lang w:val="en-GB"/>
        </w:rPr>
        <w:t xml:space="preserve">, does not meet the requirements of the relevant scientific field in the criterion, and the information provided is insufficient for the </w:t>
      </w:r>
      <w:r w:rsidRPr="00161C6D">
        <w:rPr>
          <w:lang w:val="en-GB"/>
        </w:rPr>
        <w:lastRenderedPageBreak/>
        <w:t>assessment in the criterion, and there are significant deficiencies that make the implementation of the project and the achievement of the objectives questionable)</w:t>
      </w:r>
      <w:r w:rsidR="00084BA7" w:rsidRPr="00161C6D">
        <w:rPr>
          <w:lang w:val="en-GB"/>
        </w:rPr>
        <w:t>.</w:t>
      </w:r>
    </w:p>
    <w:p w14:paraId="39E0ABD4" w14:textId="77777777" w:rsidR="72E36F2E" w:rsidRPr="00161C6D" w:rsidRDefault="72E36F2E" w:rsidP="00C840EA">
      <w:pPr>
        <w:pBdr>
          <w:top w:val="nil"/>
          <w:left w:val="nil"/>
          <w:bottom w:val="nil"/>
          <w:right w:val="nil"/>
          <w:between w:val="nil"/>
        </w:pBdr>
        <w:spacing w:after="0" w:line="240" w:lineRule="auto"/>
        <w:rPr>
          <w:lang w:val="en-GB"/>
        </w:rPr>
      </w:pPr>
    </w:p>
    <w:p w14:paraId="7B2CC6EB" w14:textId="676CD26E" w:rsidR="00307D70" w:rsidRPr="00161C6D" w:rsidRDefault="00161C6D" w:rsidP="37C70444">
      <w:pPr>
        <w:spacing w:after="0" w:line="240" w:lineRule="auto"/>
        <w:ind w:firstLine="720"/>
        <w:rPr>
          <w:lang w:val="en-GB"/>
        </w:rPr>
      </w:pPr>
      <w:r>
        <w:rPr>
          <w:lang w:val="en-GB"/>
        </w:rPr>
        <w:t>10. I</w:t>
      </w:r>
      <w:r w:rsidR="002C4FCA" w:rsidRPr="00161C6D">
        <w:rPr>
          <w:lang w:val="en-GB"/>
        </w:rPr>
        <w:t xml:space="preserve">n </w:t>
      </w:r>
      <w:r w:rsidR="006C10C5" w:rsidRPr="00161C6D">
        <w:rPr>
          <w:lang w:val="en-GB"/>
        </w:rPr>
        <w:t xml:space="preserve">the </w:t>
      </w:r>
      <w:r w:rsidR="00FD420A" w:rsidRPr="00161C6D">
        <w:rPr>
          <w:lang w:val="en-GB"/>
        </w:rPr>
        <w:t xml:space="preserve">consolidated assessment of </w:t>
      </w:r>
      <w:r w:rsidR="4BEE1B63" w:rsidRPr="00161C6D">
        <w:rPr>
          <w:lang w:val="en-GB"/>
        </w:rPr>
        <w:t xml:space="preserve">the experts' </w:t>
      </w:r>
      <w:r w:rsidR="00FD420A" w:rsidRPr="00161C6D">
        <w:rPr>
          <w:lang w:val="en-GB"/>
        </w:rPr>
        <w:t xml:space="preserve">assessment of the project proposal </w:t>
      </w:r>
      <w:r w:rsidR="006C10C5" w:rsidRPr="00161C6D">
        <w:rPr>
          <w:lang w:val="en-GB"/>
        </w:rPr>
        <w:t xml:space="preserve">(determined in accordance with point </w:t>
      </w:r>
      <w:r w:rsidR="00996378">
        <w:rPr>
          <w:lang w:val="en-GB"/>
        </w:rPr>
        <w:t>47</w:t>
      </w:r>
      <w:r w:rsidR="009D14CD" w:rsidRPr="00161C6D">
        <w:rPr>
          <w:lang w:val="en-GB"/>
        </w:rPr>
        <w:t xml:space="preserve"> </w:t>
      </w:r>
      <w:r w:rsidR="006C10C5" w:rsidRPr="00161C6D">
        <w:rPr>
          <w:lang w:val="en-GB"/>
        </w:rPr>
        <w:t>of the R</w:t>
      </w:r>
      <w:r>
        <w:rPr>
          <w:lang w:val="en-GB"/>
        </w:rPr>
        <w:t>egulation</w:t>
      </w:r>
      <w:r w:rsidR="006C10C5" w:rsidRPr="00161C6D">
        <w:rPr>
          <w:lang w:val="en-GB"/>
        </w:rPr>
        <w:t xml:space="preserve">), </w:t>
      </w:r>
      <w:r w:rsidR="00FD420A" w:rsidRPr="00161C6D">
        <w:rPr>
          <w:lang w:val="en-GB"/>
        </w:rPr>
        <w:t xml:space="preserve">the quality threshold shall be at least </w:t>
      </w:r>
      <w:r w:rsidR="00494F1E" w:rsidRPr="00161C6D">
        <w:rPr>
          <w:lang w:val="en-GB"/>
        </w:rPr>
        <w:t xml:space="preserve">three </w:t>
      </w:r>
      <w:r w:rsidR="00FD420A" w:rsidRPr="00161C6D">
        <w:rPr>
          <w:lang w:val="en-GB"/>
        </w:rPr>
        <w:t xml:space="preserve">for the criterion set out in </w:t>
      </w:r>
      <w:r w:rsidR="00494F1E" w:rsidRPr="00161C6D">
        <w:rPr>
          <w:lang w:val="en-GB"/>
        </w:rPr>
        <w:t xml:space="preserve">point 27 of </w:t>
      </w:r>
      <w:r w:rsidR="00FD420A" w:rsidRPr="00161C6D">
        <w:rPr>
          <w:lang w:val="en-GB"/>
        </w:rPr>
        <w:t xml:space="preserve">the </w:t>
      </w:r>
      <w:r w:rsidR="00996378" w:rsidRPr="00996378">
        <w:rPr>
          <w:lang w:val="en-GB"/>
        </w:rPr>
        <w:t>Cabinet Regulation</w:t>
      </w:r>
      <w:r w:rsidR="00FD420A" w:rsidRPr="00161C6D">
        <w:rPr>
          <w:lang w:val="en-GB"/>
        </w:rPr>
        <w:t xml:space="preserve"> </w:t>
      </w:r>
      <w:r w:rsidR="006C10C5" w:rsidRPr="00161C6D">
        <w:rPr>
          <w:lang w:val="en-GB"/>
        </w:rPr>
        <w:t>(scientific quality of the project proposal)</w:t>
      </w:r>
      <w:r w:rsidR="00FD420A" w:rsidRPr="00161C6D">
        <w:rPr>
          <w:lang w:val="en-GB"/>
        </w:rPr>
        <w:t xml:space="preserve">, at least </w:t>
      </w:r>
      <w:r w:rsidR="00323426">
        <w:rPr>
          <w:lang w:val="en-GB"/>
        </w:rPr>
        <w:t>three</w:t>
      </w:r>
      <w:r w:rsidR="00323426" w:rsidRPr="00161C6D">
        <w:rPr>
          <w:lang w:val="en-GB"/>
        </w:rPr>
        <w:t xml:space="preserve"> </w:t>
      </w:r>
      <w:r w:rsidR="00FD420A" w:rsidRPr="00161C6D">
        <w:rPr>
          <w:lang w:val="en-GB"/>
        </w:rPr>
        <w:t xml:space="preserve">points for the criterion set out in </w:t>
      </w:r>
      <w:r w:rsidR="00494F1E" w:rsidRPr="00161C6D">
        <w:rPr>
          <w:lang w:val="en-GB"/>
        </w:rPr>
        <w:t xml:space="preserve">point 28 </w:t>
      </w:r>
      <w:r w:rsidR="00FD420A" w:rsidRPr="00161C6D">
        <w:rPr>
          <w:lang w:val="en-GB"/>
        </w:rPr>
        <w:t xml:space="preserve">of the </w:t>
      </w:r>
      <w:r w:rsidR="00996378" w:rsidRPr="00996378">
        <w:rPr>
          <w:lang w:val="en-GB"/>
        </w:rPr>
        <w:t>Cabinet Regulation</w:t>
      </w:r>
      <w:r w:rsidR="00FD420A" w:rsidRPr="00161C6D">
        <w:rPr>
          <w:lang w:val="en-GB"/>
        </w:rPr>
        <w:t xml:space="preserve"> </w:t>
      </w:r>
      <w:r w:rsidR="006C10C5" w:rsidRPr="00161C6D">
        <w:rPr>
          <w:lang w:val="en-GB"/>
        </w:rPr>
        <w:t>(impact of project results)</w:t>
      </w:r>
      <w:r w:rsidR="00FD420A" w:rsidRPr="00161C6D">
        <w:rPr>
          <w:lang w:val="en-GB"/>
        </w:rPr>
        <w:t xml:space="preserve">, at least three points for the criterion set out in </w:t>
      </w:r>
      <w:r w:rsidR="00494F1E" w:rsidRPr="00161C6D">
        <w:rPr>
          <w:lang w:val="en-GB"/>
        </w:rPr>
        <w:t xml:space="preserve">point 29 of </w:t>
      </w:r>
      <w:r w:rsidR="00FD420A" w:rsidRPr="00161C6D">
        <w:rPr>
          <w:lang w:val="en-GB"/>
        </w:rPr>
        <w:t xml:space="preserve">the </w:t>
      </w:r>
      <w:r w:rsidR="00996378" w:rsidRPr="00996378">
        <w:rPr>
          <w:lang w:val="en-GB"/>
        </w:rPr>
        <w:t>Cabinet Regulation</w:t>
      </w:r>
      <w:r w:rsidR="00FD420A" w:rsidRPr="00161C6D">
        <w:rPr>
          <w:lang w:val="en-GB"/>
        </w:rPr>
        <w:t xml:space="preserve"> </w:t>
      </w:r>
      <w:r w:rsidR="006C10C5" w:rsidRPr="00161C6D">
        <w:rPr>
          <w:lang w:val="en-GB"/>
        </w:rPr>
        <w:t>(feasibility and support for the implementation of the project)</w:t>
      </w:r>
      <w:r>
        <w:rPr>
          <w:lang w:val="en-GB"/>
        </w:rPr>
        <w:t>.</w:t>
      </w:r>
    </w:p>
    <w:p w14:paraId="7FD81C94" w14:textId="77777777" w:rsidR="00307D70" w:rsidRPr="00161C6D" w:rsidRDefault="00161C6D">
      <w:pPr>
        <w:pBdr>
          <w:top w:val="nil"/>
          <w:left w:val="nil"/>
          <w:bottom w:val="nil"/>
          <w:right w:val="nil"/>
          <w:between w:val="nil"/>
        </w:pBdr>
        <w:spacing w:after="0" w:line="240" w:lineRule="auto"/>
        <w:rPr>
          <w:lang w:val="en-GB"/>
        </w:rPr>
      </w:pPr>
      <w:r>
        <w:rPr>
          <w:lang w:val="en-GB"/>
        </w:rPr>
        <w:tab/>
        <w:t>12. T</w:t>
      </w:r>
      <w:r w:rsidR="00191253" w:rsidRPr="00161C6D">
        <w:rPr>
          <w:lang w:val="en-GB"/>
        </w:rPr>
        <w:t xml:space="preserve">he expert shall provide a reasoned justification for the score given for each criterion of </w:t>
      </w:r>
      <w:r w:rsidR="006C10C5" w:rsidRPr="00161C6D">
        <w:rPr>
          <w:lang w:val="en-GB"/>
        </w:rPr>
        <w:t xml:space="preserve">the </w:t>
      </w:r>
      <w:r w:rsidR="004E33A7" w:rsidRPr="00161C6D">
        <w:rPr>
          <w:lang w:val="en-GB"/>
        </w:rPr>
        <w:t>Regulations</w:t>
      </w:r>
      <w:r w:rsidR="00191253" w:rsidRPr="00161C6D">
        <w:rPr>
          <w:lang w:val="en-GB"/>
        </w:rPr>
        <w:t>.</w:t>
      </w:r>
    </w:p>
    <w:p w14:paraId="20CD59AC" w14:textId="77777777" w:rsidR="00307D70" w:rsidRPr="00161C6D" w:rsidRDefault="00191253">
      <w:pPr>
        <w:pBdr>
          <w:top w:val="nil"/>
          <w:left w:val="nil"/>
          <w:bottom w:val="nil"/>
          <w:right w:val="nil"/>
          <w:between w:val="nil"/>
        </w:pBdr>
        <w:spacing w:after="0" w:line="240" w:lineRule="auto"/>
        <w:rPr>
          <w:lang w:val="en-GB"/>
        </w:rPr>
      </w:pPr>
      <w:r w:rsidRPr="00161C6D">
        <w:rPr>
          <w:lang w:val="en-GB"/>
        </w:rPr>
        <w:tab/>
        <w:t xml:space="preserve">Within three working days from the </w:t>
      </w:r>
      <w:r w:rsidR="006C10C5" w:rsidRPr="00161C6D">
        <w:rPr>
          <w:lang w:val="en-GB"/>
        </w:rPr>
        <w:t xml:space="preserve">date </w:t>
      </w:r>
      <w:r w:rsidRPr="00161C6D">
        <w:rPr>
          <w:lang w:val="en-GB"/>
        </w:rPr>
        <w:t xml:space="preserve">of receipt of </w:t>
      </w:r>
      <w:r w:rsidR="006C10C5" w:rsidRPr="00161C6D">
        <w:rPr>
          <w:lang w:val="en-GB"/>
        </w:rPr>
        <w:t xml:space="preserve">the </w:t>
      </w:r>
      <w:r w:rsidRPr="00161C6D">
        <w:rPr>
          <w:lang w:val="en-GB"/>
        </w:rPr>
        <w:t xml:space="preserve">individual evaluation of </w:t>
      </w:r>
      <w:r w:rsidR="006C10C5" w:rsidRPr="00161C6D">
        <w:rPr>
          <w:lang w:val="en-GB"/>
        </w:rPr>
        <w:t xml:space="preserve">the expert's </w:t>
      </w:r>
      <w:r w:rsidR="0088212A" w:rsidRPr="00161C6D">
        <w:rPr>
          <w:lang w:val="en-GB"/>
        </w:rPr>
        <w:t xml:space="preserve">project application, </w:t>
      </w:r>
      <w:r w:rsidRPr="00161C6D">
        <w:rPr>
          <w:lang w:val="en-GB"/>
        </w:rPr>
        <w:t xml:space="preserve">the Project Secretary shall assess the compliance </w:t>
      </w:r>
      <w:r w:rsidR="006C10C5" w:rsidRPr="00161C6D">
        <w:rPr>
          <w:lang w:val="en-GB"/>
        </w:rPr>
        <w:t xml:space="preserve">of this </w:t>
      </w:r>
      <w:r w:rsidRPr="00161C6D">
        <w:rPr>
          <w:lang w:val="en-GB"/>
        </w:rPr>
        <w:t xml:space="preserve">individual evaluation with the considerations referred to in Paragraphs </w:t>
      </w:r>
      <w:r w:rsidR="0005467D" w:rsidRPr="00161C6D">
        <w:rPr>
          <w:lang w:val="en-GB"/>
        </w:rPr>
        <w:t xml:space="preserve">26, 27, 28, 29, 30 and 31 of </w:t>
      </w:r>
      <w:r w:rsidRPr="00161C6D">
        <w:rPr>
          <w:lang w:val="en-GB"/>
        </w:rPr>
        <w:t xml:space="preserve">the Cabinet Regulations, as well as with the </w:t>
      </w:r>
      <w:r w:rsidR="0030519E" w:rsidRPr="00161C6D">
        <w:rPr>
          <w:lang w:val="en-GB"/>
        </w:rPr>
        <w:t xml:space="preserve">expert evaluation </w:t>
      </w:r>
      <w:r w:rsidR="3CE27AC9" w:rsidRPr="00161C6D">
        <w:rPr>
          <w:lang w:val="en-GB"/>
        </w:rPr>
        <w:t xml:space="preserve">methodology, </w:t>
      </w:r>
      <w:r w:rsidRPr="00161C6D">
        <w:rPr>
          <w:lang w:val="en-GB"/>
        </w:rPr>
        <w:t xml:space="preserve">if necessary returning </w:t>
      </w:r>
      <w:r w:rsidR="006C10C5" w:rsidRPr="00161C6D">
        <w:rPr>
          <w:lang w:val="en-GB"/>
        </w:rPr>
        <w:t xml:space="preserve">this </w:t>
      </w:r>
      <w:r w:rsidRPr="00161C6D">
        <w:rPr>
          <w:lang w:val="en-GB"/>
        </w:rPr>
        <w:t xml:space="preserve">evaluation to the expert </w:t>
      </w:r>
      <w:r w:rsidR="006C10C5" w:rsidRPr="00161C6D">
        <w:rPr>
          <w:lang w:val="en-GB"/>
        </w:rPr>
        <w:t>for clarification/revision</w:t>
      </w:r>
      <w:r w:rsidRPr="00161C6D">
        <w:rPr>
          <w:lang w:val="en-GB"/>
        </w:rPr>
        <w:t xml:space="preserve">, justifying the reasons for the return, by sending a notification by electronic mail. In the event of a return, the expert </w:t>
      </w:r>
      <w:r w:rsidR="006C10C5" w:rsidRPr="00161C6D">
        <w:rPr>
          <w:lang w:val="en-GB"/>
        </w:rPr>
        <w:t xml:space="preserve">shall, </w:t>
      </w:r>
      <w:r w:rsidRPr="00161C6D">
        <w:rPr>
          <w:lang w:val="en-GB"/>
        </w:rPr>
        <w:t xml:space="preserve">within three working days </w:t>
      </w:r>
      <w:r w:rsidR="5D282DEC" w:rsidRPr="00161C6D">
        <w:rPr>
          <w:lang w:val="en-GB"/>
        </w:rPr>
        <w:t xml:space="preserve">of receipt of the notification from the </w:t>
      </w:r>
      <w:r w:rsidR="00161C6D">
        <w:rPr>
          <w:lang w:val="en-GB"/>
        </w:rPr>
        <w:t>Council</w:t>
      </w:r>
      <w:r w:rsidR="006C10C5" w:rsidRPr="00161C6D">
        <w:rPr>
          <w:lang w:val="en-GB"/>
        </w:rPr>
        <w:t>, update</w:t>
      </w:r>
      <w:r w:rsidR="163D1FA8" w:rsidRPr="00161C6D">
        <w:rPr>
          <w:lang w:val="en-GB"/>
        </w:rPr>
        <w:t xml:space="preserve">, </w:t>
      </w:r>
      <w:r w:rsidRPr="00161C6D">
        <w:rPr>
          <w:lang w:val="en-GB"/>
        </w:rPr>
        <w:t>revise and validate the individual assessment in the information system.</w:t>
      </w:r>
    </w:p>
    <w:p w14:paraId="00F5D15D" w14:textId="77777777" w:rsidR="00307D70" w:rsidRPr="00161C6D" w:rsidRDefault="00191253">
      <w:pPr>
        <w:pBdr>
          <w:top w:val="nil"/>
          <w:left w:val="nil"/>
          <w:bottom w:val="nil"/>
          <w:right w:val="nil"/>
          <w:between w:val="nil"/>
        </w:pBdr>
        <w:spacing w:after="0" w:line="240" w:lineRule="auto"/>
        <w:rPr>
          <w:lang w:val="en-GB"/>
        </w:rPr>
      </w:pPr>
      <w:r w:rsidRPr="00161C6D">
        <w:rPr>
          <w:lang w:val="en-GB"/>
        </w:rPr>
        <w:tab/>
        <w:t xml:space="preserve">14. The expert shall complete the individual evaluation in the information system (see Annex </w:t>
      </w:r>
      <w:r w:rsidR="009D758D" w:rsidRPr="00161C6D">
        <w:rPr>
          <w:lang w:val="en-GB"/>
        </w:rPr>
        <w:t xml:space="preserve">11 </w:t>
      </w:r>
      <w:r w:rsidRPr="00161C6D">
        <w:rPr>
          <w:lang w:val="en-GB"/>
        </w:rPr>
        <w:t xml:space="preserve">to the </w:t>
      </w:r>
      <w:r w:rsidR="00161C6D">
        <w:rPr>
          <w:lang w:val="en-GB"/>
        </w:rPr>
        <w:t>Regulation</w:t>
      </w:r>
      <w:r w:rsidRPr="00161C6D">
        <w:rPr>
          <w:lang w:val="en-GB"/>
        </w:rPr>
        <w:t>, "</w:t>
      </w:r>
      <w:r w:rsidR="009D758D" w:rsidRPr="00161C6D">
        <w:rPr>
          <w:lang w:val="en-GB"/>
        </w:rPr>
        <w:t xml:space="preserve">Individual/consolidated evaluation form for scientific quality of </w:t>
      </w:r>
      <w:r w:rsidR="00161C6D">
        <w:rPr>
          <w:lang w:val="en-GB"/>
        </w:rPr>
        <w:t>Stage</w:t>
      </w:r>
      <w:r w:rsidR="009D758D" w:rsidRPr="00161C6D">
        <w:rPr>
          <w:lang w:val="en-GB"/>
        </w:rPr>
        <w:t xml:space="preserve"> 2 Research and Innovation Project (</w:t>
      </w:r>
      <w:r w:rsidR="00161C6D">
        <w:rPr>
          <w:lang w:val="en-GB"/>
        </w:rPr>
        <w:t>P</w:t>
      </w:r>
      <w:r w:rsidR="009D758D" w:rsidRPr="00161C6D">
        <w:rPr>
          <w:lang w:val="en-GB"/>
        </w:rPr>
        <w:t>IP) applications</w:t>
      </w:r>
      <w:r w:rsidRPr="00161C6D">
        <w:rPr>
          <w:lang w:val="en-GB"/>
        </w:rPr>
        <w:t>") according to the following criteria and considerations:</w:t>
      </w:r>
    </w:p>
    <w:p w14:paraId="716D80E6" w14:textId="77777777" w:rsidR="00307D70" w:rsidRPr="00161C6D" w:rsidRDefault="00307D70">
      <w:pPr>
        <w:pBdr>
          <w:top w:val="nil"/>
          <w:left w:val="nil"/>
          <w:bottom w:val="nil"/>
          <w:right w:val="nil"/>
          <w:between w:val="nil"/>
        </w:pBdr>
        <w:spacing w:after="0" w:line="240" w:lineRule="auto"/>
        <w:rPr>
          <w:lang w:val="en-GB"/>
        </w:rPr>
      </w:pPr>
    </w:p>
    <w:tbl>
      <w:tblPr>
        <w:tblW w:w="9781" w:type="dxa"/>
        <w:tblInd w:w="-147"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608"/>
        <w:gridCol w:w="3795"/>
        <w:gridCol w:w="5378"/>
      </w:tblGrid>
      <w:tr w:rsidR="003F1367" w:rsidRPr="00161C6D" w14:paraId="6AF68881" w14:textId="77777777" w:rsidTr="779D78A0">
        <w:tc>
          <w:tcPr>
            <w:tcW w:w="9781" w:type="dxa"/>
            <w:gridSpan w:val="3"/>
            <w:shd w:val="clear" w:color="auto" w:fill="auto"/>
          </w:tcPr>
          <w:p w14:paraId="10F6E687" w14:textId="77777777" w:rsidR="00307D70" w:rsidRPr="00161C6D" w:rsidRDefault="00191253" w:rsidP="00561959">
            <w:pPr>
              <w:spacing w:after="0" w:line="240" w:lineRule="auto"/>
              <w:jc w:val="center"/>
              <w:rPr>
                <w:b/>
                <w:bCs/>
                <w:lang w:val="en-GB"/>
              </w:rPr>
            </w:pPr>
            <w:r w:rsidRPr="00161C6D">
              <w:rPr>
                <w:b/>
                <w:bCs/>
                <w:lang w:val="en-GB"/>
              </w:rPr>
              <w:t>Individual/consolidated assessment of the project submission</w:t>
            </w:r>
          </w:p>
        </w:tc>
      </w:tr>
      <w:tr w:rsidR="003F1367" w:rsidRPr="00161C6D" w14:paraId="6B9C7261" w14:textId="77777777" w:rsidTr="779D78A0">
        <w:tc>
          <w:tcPr>
            <w:tcW w:w="9781" w:type="dxa"/>
            <w:gridSpan w:val="3"/>
            <w:shd w:val="clear" w:color="auto" w:fill="auto"/>
          </w:tcPr>
          <w:p w14:paraId="0EDFB74D" w14:textId="77777777" w:rsidR="00307D70" w:rsidRPr="00161C6D" w:rsidRDefault="00191253" w:rsidP="00561959">
            <w:pPr>
              <w:spacing w:after="0" w:line="240" w:lineRule="auto"/>
              <w:rPr>
                <w:lang w:val="en-GB"/>
              </w:rPr>
            </w:pPr>
            <w:r w:rsidRPr="00161C6D">
              <w:rPr>
                <w:lang w:val="en-GB"/>
              </w:rPr>
              <w:t>Project title:</w:t>
            </w:r>
          </w:p>
          <w:p w14:paraId="3787B0F5" w14:textId="77777777" w:rsidR="00307D70" w:rsidRPr="00161C6D" w:rsidRDefault="00191253" w:rsidP="00561959">
            <w:pPr>
              <w:spacing w:after="0" w:line="240" w:lineRule="auto"/>
              <w:rPr>
                <w:lang w:val="en-GB"/>
              </w:rPr>
            </w:pPr>
            <w:r w:rsidRPr="00161C6D">
              <w:rPr>
                <w:lang w:val="en-GB"/>
              </w:rPr>
              <w:t>Expert(s):</w:t>
            </w:r>
          </w:p>
        </w:tc>
      </w:tr>
      <w:tr w:rsidR="003F1367" w:rsidRPr="00161C6D" w14:paraId="28F75297" w14:textId="77777777" w:rsidTr="779D78A0">
        <w:tc>
          <w:tcPr>
            <w:tcW w:w="608" w:type="dxa"/>
            <w:shd w:val="clear" w:color="auto" w:fill="auto"/>
          </w:tcPr>
          <w:p w14:paraId="6BDCE919" w14:textId="77777777" w:rsidR="00307D70" w:rsidRPr="00161C6D" w:rsidRDefault="00191253" w:rsidP="00561959">
            <w:pPr>
              <w:spacing w:after="0" w:line="240" w:lineRule="auto"/>
              <w:rPr>
                <w:b/>
                <w:lang w:val="en-GB"/>
              </w:rPr>
            </w:pPr>
            <w:r w:rsidRPr="00161C6D">
              <w:rPr>
                <w:b/>
                <w:lang w:val="en-GB"/>
              </w:rPr>
              <w:t>1.</w:t>
            </w:r>
          </w:p>
        </w:tc>
        <w:tc>
          <w:tcPr>
            <w:tcW w:w="3795" w:type="dxa"/>
            <w:shd w:val="clear" w:color="auto" w:fill="auto"/>
          </w:tcPr>
          <w:p w14:paraId="14E759A6" w14:textId="77777777" w:rsidR="00307D70" w:rsidRPr="00161C6D" w:rsidRDefault="4A65DD25" w:rsidP="00161C6D">
            <w:pPr>
              <w:spacing w:after="0" w:line="240" w:lineRule="auto"/>
              <w:jc w:val="center"/>
              <w:rPr>
                <w:b/>
                <w:bCs/>
                <w:lang w:val="en-GB"/>
              </w:rPr>
            </w:pPr>
            <w:r w:rsidRPr="00161C6D">
              <w:rPr>
                <w:b/>
                <w:bCs/>
                <w:lang w:val="en-GB"/>
              </w:rPr>
              <w:t xml:space="preserve">Criterion: </w:t>
            </w:r>
            <w:r w:rsidR="00191253" w:rsidRPr="00161C6D">
              <w:rPr>
                <w:b/>
                <w:bCs/>
                <w:lang w:val="en-GB"/>
              </w:rPr>
              <w:t xml:space="preserve">Scientific </w:t>
            </w:r>
            <w:r w:rsidR="00161C6D">
              <w:rPr>
                <w:b/>
                <w:bCs/>
                <w:lang w:val="en-GB"/>
              </w:rPr>
              <w:t>excellence</w:t>
            </w:r>
            <w:r w:rsidR="00191253" w:rsidRPr="00161C6D">
              <w:rPr>
                <w:b/>
                <w:bCs/>
                <w:lang w:val="en-GB"/>
              </w:rPr>
              <w:t xml:space="preserve"> of the project proposal</w:t>
            </w:r>
          </w:p>
        </w:tc>
        <w:tc>
          <w:tcPr>
            <w:tcW w:w="5378" w:type="dxa"/>
            <w:shd w:val="clear" w:color="auto" w:fill="auto"/>
          </w:tcPr>
          <w:p w14:paraId="0A66E8A2" w14:textId="77777777" w:rsidR="00307D70" w:rsidRPr="00161C6D" w:rsidRDefault="00191253" w:rsidP="00561959">
            <w:pPr>
              <w:spacing w:after="0" w:line="240" w:lineRule="auto"/>
              <w:rPr>
                <w:b/>
                <w:lang w:val="en-GB"/>
              </w:rPr>
            </w:pPr>
            <w:r w:rsidRPr="00161C6D">
              <w:rPr>
                <w:lang w:val="en-GB"/>
              </w:rPr>
              <w:t>Maximum 5 points</w:t>
            </w:r>
          </w:p>
        </w:tc>
      </w:tr>
      <w:tr w:rsidR="003F1367" w:rsidRPr="00161C6D" w14:paraId="41FA2A1D" w14:textId="77777777" w:rsidTr="779D78A0">
        <w:tc>
          <w:tcPr>
            <w:tcW w:w="608" w:type="dxa"/>
            <w:shd w:val="clear" w:color="auto" w:fill="auto"/>
          </w:tcPr>
          <w:p w14:paraId="33282620" w14:textId="77777777" w:rsidR="00307D70" w:rsidRPr="00161C6D" w:rsidRDefault="00191253" w:rsidP="00561959">
            <w:pPr>
              <w:spacing w:after="0" w:line="240" w:lineRule="auto"/>
              <w:rPr>
                <w:b/>
                <w:lang w:val="en-GB"/>
              </w:rPr>
            </w:pPr>
            <w:r w:rsidRPr="00161C6D">
              <w:rPr>
                <w:b/>
                <w:lang w:val="en-GB"/>
              </w:rPr>
              <w:t>1.1.</w:t>
            </w:r>
          </w:p>
        </w:tc>
        <w:tc>
          <w:tcPr>
            <w:tcW w:w="3795" w:type="dxa"/>
            <w:shd w:val="clear" w:color="auto" w:fill="auto"/>
          </w:tcPr>
          <w:p w14:paraId="264B671A" w14:textId="77777777" w:rsidR="00307D70" w:rsidRPr="00161C6D" w:rsidRDefault="00A72564" w:rsidP="00B163C6">
            <w:pPr>
              <w:spacing w:after="0" w:line="240" w:lineRule="auto"/>
              <w:rPr>
                <w:lang w:val="en-GB"/>
              </w:rPr>
            </w:pPr>
            <w:r w:rsidRPr="00161C6D">
              <w:rPr>
                <w:lang w:val="en-GB"/>
              </w:rPr>
              <w:t xml:space="preserve">Consideration: </w:t>
            </w:r>
            <w:r w:rsidR="00B163C6" w:rsidRPr="00161C6D">
              <w:rPr>
                <w:lang w:val="en-GB"/>
              </w:rPr>
              <w:t>scientific validity</w:t>
            </w:r>
            <w:r w:rsidR="00191253" w:rsidRPr="00161C6D">
              <w:rPr>
                <w:lang w:val="en-GB"/>
              </w:rPr>
              <w:t>, reliability and novelty of the study</w:t>
            </w:r>
          </w:p>
        </w:tc>
        <w:tc>
          <w:tcPr>
            <w:tcW w:w="5378" w:type="dxa"/>
            <w:vMerge w:val="restart"/>
            <w:shd w:val="clear" w:color="auto" w:fill="auto"/>
          </w:tcPr>
          <w:p w14:paraId="35BF233E" w14:textId="77777777" w:rsidR="0088212A" w:rsidRPr="00161C6D" w:rsidRDefault="00191253" w:rsidP="00561959">
            <w:pPr>
              <w:spacing w:after="0" w:line="240" w:lineRule="auto"/>
              <w:rPr>
                <w:i/>
                <w:iCs/>
                <w:lang w:val="en-GB"/>
              </w:rPr>
            </w:pPr>
            <w:r w:rsidRPr="00161C6D">
              <w:rPr>
                <w:i/>
                <w:iCs/>
                <w:lang w:val="en-GB"/>
              </w:rPr>
              <w:t xml:space="preserve">The expert shall justify the score given by taking into account the </w:t>
            </w:r>
            <w:r w:rsidR="0088212A" w:rsidRPr="00161C6D">
              <w:rPr>
                <w:i/>
                <w:iCs/>
                <w:lang w:val="en-GB"/>
              </w:rPr>
              <w:t xml:space="preserve">fulfilment of the </w:t>
            </w:r>
            <w:r w:rsidRPr="00161C6D">
              <w:rPr>
                <w:i/>
                <w:iCs/>
                <w:lang w:val="en-GB"/>
              </w:rPr>
              <w:t xml:space="preserve">criterion as a whole and the fulfilment of </w:t>
            </w:r>
            <w:r w:rsidR="0088212A" w:rsidRPr="00161C6D">
              <w:rPr>
                <w:i/>
                <w:iCs/>
                <w:lang w:val="en-GB"/>
              </w:rPr>
              <w:t xml:space="preserve">each </w:t>
            </w:r>
            <w:r w:rsidRPr="00161C6D">
              <w:rPr>
                <w:i/>
                <w:iCs/>
                <w:lang w:val="en-GB"/>
              </w:rPr>
              <w:t xml:space="preserve">criterion </w:t>
            </w:r>
            <w:r w:rsidR="0088212A" w:rsidRPr="00161C6D">
              <w:rPr>
                <w:i/>
                <w:iCs/>
                <w:lang w:val="en-GB"/>
              </w:rPr>
              <w:t>consideration</w:t>
            </w:r>
            <w:r w:rsidRPr="00161C6D">
              <w:rPr>
                <w:i/>
                <w:iCs/>
                <w:lang w:val="en-GB"/>
              </w:rPr>
              <w:t xml:space="preserve">. </w:t>
            </w:r>
          </w:p>
          <w:p w14:paraId="00B7D05A" w14:textId="77777777" w:rsidR="00307D70" w:rsidRPr="00161C6D" w:rsidRDefault="00191253" w:rsidP="4AD4AFBD">
            <w:pPr>
              <w:spacing w:after="0" w:line="240" w:lineRule="auto"/>
              <w:rPr>
                <w:b/>
                <w:bCs/>
                <w:i/>
                <w:iCs/>
                <w:lang w:val="en-GB"/>
              </w:rPr>
            </w:pPr>
            <w:r w:rsidRPr="00161C6D">
              <w:rPr>
                <w:i/>
                <w:iCs/>
                <w:lang w:val="en-GB"/>
              </w:rPr>
              <w:t xml:space="preserve">Specific information for the criterion </w:t>
            </w:r>
            <w:proofErr w:type="gramStart"/>
            <w:r w:rsidRPr="00161C6D">
              <w:rPr>
                <w:i/>
                <w:iCs/>
                <w:lang w:val="en-GB"/>
              </w:rPr>
              <w:t>is given</w:t>
            </w:r>
            <w:proofErr w:type="gramEnd"/>
            <w:r w:rsidRPr="00161C6D">
              <w:rPr>
                <w:i/>
                <w:iCs/>
                <w:lang w:val="en-GB"/>
              </w:rPr>
              <w:t xml:space="preserve"> in Section 1 'Scientific excellence</w:t>
            </w:r>
            <w:r w:rsidR="00232BF8" w:rsidRPr="00161C6D">
              <w:rPr>
                <w:i/>
                <w:iCs/>
                <w:lang w:val="en-GB"/>
              </w:rPr>
              <w:t xml:space="preserve">' of Part B 'Project description' of the </w:t>
            </w:r>
            <w:r w:rsidRPr="00161C6D">
              <w:rPr>
                <w:i/>
                <w:iCs/>
                <w:lang w:val="en-GB"/>
              </w:rPr>
              <w:t xml:space="preserve">project </w:t>
            </w:r>
            <w:r w:rsidR="00232BF8" w:rsidRPr="00161C6D">
              <w:rPr>
                <w:i/>
                <w:iCs/>
                <w:lang w:val="en-GB"/>
              </w:rPr>
              <w:t>application</w:t>
            </w:r>
            <w:r w:rsidRPr="00161C6D">
              <w:rPr>
                <w:i/>
                <w:iCs/>
                <w:lang w:val="en-GB"/>
              </w:rPr>
              <w:t xml:space="preserve">, but the evaluation of the criterion </w:t>
            </w:r>
            <w:r w:rsidRPr="00161C6D">
              <w:rPr>
                <w:b/>
                <w:bCs/>
                <w:i/>
                <w:iCs/>
                <w:lang w:val="en-GB"/>
              </w:rPr>
              <w:t xml:space="preserve">must take into account the project application as a whole. </w:t>
            </w:r>
          </w:p>
          <w:p w14:paraId="26C0C378" w14:textId="77777777" w:rsidR="00307D70" w:rsidRPr="00161C6D" w:rsidRDefault="00A72564" w:rsidP="00561959">
            <w:pPr>
              <w:spacing w:after="0" w:line="240" w:lineRule="auto"/>
              <w:rPr>
                <w:i/>
                <w:iCs/>
                <w:lang w:val="en-GB"/>
              </w:rPr>
            </w:pPr>
            <w:r w:rsidRPr="00161C6D">
              <w:rPr>
                <w:i/>
                <w:iCs/>
                <w:lang w:val="en-GB"/>
              </w:rPr>
              <w:t xml:space="preserve">2. </w:t>
            </w:r>
            <w:r w:rsidR="00191253" w:rsidRPr="00161C6D">
              <w:rPr>
                <w:i/>
                <w:iCs/>
                <w:lang w:val="en-GB"/>
              </w:rPr>
              <w:t xml:space="preserve">the scientific excellence of the project, including the chosen research strategy and methodological solutions, as well as the ability to generate new knowledge or technological insights </w:t>
            </w:r>
            <w:r w:rsidR="62EAD6C2" w:rsidRPr="00161C6D">
              <w:rPr>
                <w:i/>
                <w:iCs/>
                <w:lang w:val="en-GB"/>
              </w:rPr>
              <w:t xml:space="preserve">and the </w:t>
            </w:r>
            <w:r w:rsidR="46C63387" w:rsidRPr="00161C6D">
              <w:rPr>
                <w:i/>
                <w:iCs/>
                <w:lang w:val="en-GB"/>
              </w:rPr>
              <w:t xml:space="preserve">justification of </w:t>
            </w:r>
            <w:r w:rsidR="62EAD6C2" w:rsidRPr="00161C6D">
              <w:rPr>
                <w:i/>
                <w:iCs/>
                <w:lang w:val="en-GB"/>
              </w:rPr>
              <w:t xml:space="preserve">the need for the project and the novelty of </w:t>
            </w:r>
            <w:r w:rsidR="3207060A" w:rsidRPr="00161C6D">
              <w:rPr>
                <w:i/>
                <w:iCs/>
                <w:lang w:val="en-GB"/>
              </w:rPr>
              <w:t xml:space="preserve">the project </w:t>
            </w:r>
            <w:r w:rsidR="62EAD6C2" w:rsidRPr="00161C6D">
              <w:rPr>
                <w:i/>
                <w:iCs/>
                <w:lang w:val="en-GB"/>
              </w:rPr>
              <w:t xml:space="preserve">in the context of the field of research, shall </w:t>
            </w:r>
            <w:r w:rsidR="00191253" w:rsidRPr="00161C6D">
              <w:rPr>
                <w:i/>
                <w:iCs/>
                <w:lang w:val="en-GB"/>
              </w:rPr>
              <w:t>be assessed according to the specificities of the relevant scientific field or fields and the project, as well as the specificities of the institutions of the project applicant and the project's collaborating partners (if any).</w:t>
            </w:r>
          </w:p>
          <w:p w14:paraId="4C17A3F7" w14:textId="77777777" w:rsidR="00307D70" w:rsidRPr="00161C6D" w:rsidRDefault="7D3B2F99" w:rsidP="00561959">
            <w:pPr>
              <w:spacing w:after="0" w:line="240" w:lineRule="auto"/>
              <w:rPr>
                <w:lang w:val="en-GB"/>
              </w:rPr>
            </w:pPr>
            <w:r w:rsidRPr="00161C6D">
              <w:rPr>
                <w:i/>
                <w:iCs/>
                <w:lang w:val="en-GB"/>
              </w:rPr>
              <w:t xml:space="preserve">In the case of an interdisciplinary project proposal, the expert shall assess the </w:t>
            </w:r>
            <w:r w:rsidR="5C6483C4" w:rsidRPr="00161C6D">
              <w:rPr>
                <w:i/>
                <w:iCs/>
                <w:lang w:val="en-GB"/>
              </w:rPr>
              <w:t xml:space="preserve">synergies between the disciplines </w:t>
            </w:r>
            <w:r w:rsidR="514E4AFF" w:rsidRPr="00161C6D">
              <w:rPr>
                <w:i/>
                <w:iCs/>
                <w:lang w:val="en-GB"/>
              </w:rPr>
              <w:t xml:space="preserve">by </w:t>
            </w:r>
            <w:r w:rsidR="77251EA6" w:rsidRPr="00161C6D">
              <w:rPr>
                <w:i/>
                <w:iCs/>
                <w:lang w:val="en-GB"/>
              </w:rPr>
              <w:t xml:space="preserve">evaluating the contribution of each discipline to the achievement of the project objectives.  </w:t>
            </w:r>
          </w:p>
        </w:tc>
      </w:tr>
      <w:tr w:rsidR="003F1367" w:rsidRPr="00161C6D" w14:paraId="5A4DDE94" w14:textId="77777777" w:rsidTr="779D78A0">
        <w:tc>
          <w:tcPr>
            <w:tcW w:w="608" w:type="dxa"/>
            <w:shd w:val="clear" w:color="auto" w:fill="auto"/>
          </w:tcPr>
          <w:p w14:paraId="352E6191" w14:textId="77777777" w:rsidR="00307D70" w:rsidRPr="00161C6D" w:rsidRDefault="00191253" w:rsidP="00561959">
            <w:pPr>
              <w:spacing w:after="0" w:line="240" w:lineRule="auto"/>
              <w:rPr>
                <w:b/>
                <w:lang w:val="en-GB"/>
              </w:rPr>
            </w:pPr>
            <w:r w:rsidRPr="00161C6D">
              <w:rPr>
                <w:b/>
                <w:lang w:val="en-GB"/>
              </w:rPr>
              <w:t>1.2.</w:t>
            </w:r>
          </w:p>
        </w:tc>
        <w:tc>
          <w:tcPr>
            <w:tcW w:w="3795" w:type="dxa"/>
            <w:shd w:val="clear" w:color="auto" w:fill="auto"/>
          </w:tcPr>
          <w:p w14:paraId="4F61D902" w14:textId="77777777" w:rsidR="00307D70" w:rsidRPr="00161C6D" w:rsidRDefault="00A72564" w:rsidP="00561959">
            <w:pPr>
              <w:spacing w:after="0" w:line="240" w:lineRule="auto"/>
              <w:rPr>
                <w:lang w:val="en-GB"/>
              </w:rPr>
            </w:pPr>
            <w:r w:rsidRPr="00161C6D">
              <w:rPr>
                <w:lang w:val="en-GB"/>
              </w:rPr>
              <w:t xml:space="preserve">Consideration: </w:t>
            </w:r>
            <w:r w:rsidR="00191253" w:rsidRPr="00161C6D">
              <w:rPr>
                <w:lang w:val="en-GB"/>
              </w:rPr>
              <w:t>scientific quality of the chosen research strategy and methodological approaches, and relevance to the objectives</w:t>
            </w:r>
          </w:p>
        </w:tc>
        <w:tc>
          <w:tcPr>
            <w:tcW w:w="5378" w:type="dxa"/>
            <w:vMerge/>
          </w:tcPr>
          <w:p w14:paraId="77CEF9B0" w14:textId="77777777" w:rsidR="00307D70" w:rsidRPr="00161C6D" w:rsidRDefault="00307D70" w:rsidP="00561959">
            <w:pPr>
              <w:widowControl w:val="0"/>
              <w:pBdr>
                <w:top w:val="nil"/>
                <w:left w:val="nil"/>
                <w:bottom w:val="nil"/>
                <w:right w:val="nil"/>
                <w:between w:val="nil"/>
              </w:pBdr>
              <w:spacing w:after="0" w:line="240" w:lineRule="auto"/>
              <w:jc w:val="left"/>
              <w:rPr>
                <w:lang w:val="en-GB"/>
              </w:rPr>
            </w:pPr>
          </w:p>
        </w:tc>
      </w:tr>
      <w:tr w:rsidR="003F1367" w:rsidRPr="00161C6D" w14:paraId="07971DCA" w14:textId="77777777" w:rsidTr="779D78A0">
        <w:tc>
          <w:tcPr>
            <w:tcW w:w="608" w:type="dxa"/>
            <w:shd w:val="clear" w:color="auto" w:fill="auto"/>
          </w:tcPr>
          <w:p w14:paraId="7860C787" w14:textId="77777777" w:rsidR="00307D70" w:rsidRPr="00161C6D" w:rsidRDefault="00191253" w:rsidP="00561959">
            <w:pPr>
              <w:spacing w:after="0" w:line="240" w:lineRule="auto"/>
              <w:rPr>
                <w:b/>
                <w:lang w:val="en-GB"/>
              </w:rPr>
            </w:pPr>
            <w:r w:rsidRPr="00161C6D">
              <w:rPr>
                <w:b/>
                <w:lang w:val="en-GB"/>
              </w:rPr>
              <w:t>1.3.</w:t>
            </w:r>
          </w:p>
        </w:tc>
        <w:tc>
          <w:tcPr>
            <w:tcW w:w="3795" w:type="dxa"/>
            <w:shd w:val="clear" w:color="auto" w:fill="auto"/>
          </w:tcPr>
          <w:p w14:paraId="33D3783C" w14:textId="77777777" w:rsidR="00307D70" w:rsidRPr="00161C6D" w:rsidRDefault="00A72564" w:rsidP="00E07CBF">
            <w:pPr>
              <w:spacing w:after="0" w:line="240" w:lineRule="auto"/>
              <w:rPr>
                <w:lang w:val="en-GB"/>
              </w:rPr>
            </w:pPr>
            <w:r w:rsidRPr="00161C6D">
              <w:rPr>
                <w:lang w:val="en-GB"/>
              </w:rPr>
              <w:t xml:space="preserve">Consideration: </w:t>
            </w:r>
            <w:r w:rsidR="00047380" w:rsidRPr="00161C6D">
              <w:rPr>
                <w:lang w:val="en-GB"/>
              </w:rPr>
              <w:t>ability to generate new knowledge or technological insights</w:t>
            </w:r>
          </w:p>
        </w:tc>
        <w:tc>
          <w:tcPr>
            <w:tcW w:w="5378" w:type="dxa"/>
            <w:vMerge/>
          </w:tcPr>
          <w:p w14:paraId="52B868BE" w14:textId="77777777" w:rsidR="00307D70" w:rsidRPr="00161C6D" w:rsidRDefault="00307D70" w:rsidP="00561959">
            <w:pPr>
              <w:widowControl w:val="0"/>
              <w:pBdr>
                <w:top w:val="nil"/>
                <w:left w:val="nil"/>
                <w:bottom w:val="nil"/>
                <w:right w:val="nil"/>
                <w:between w:val="nil"/>
              </w:pBdr>
              <w:spacing w:after="0" w:line="240" w:lineRule="auto"/>
              <w:jc w:val="left"/>
              <w:rPr>
                <w:lang w:val="en-GB"/>
              </w:rPr>
            </w:pPr>
          </w:p>
        </w:tc>
      </w:tr>
      <w:tr w:rsidR="003F1367" w:rsidRPr="00161C6D" w14:paraId="2320F785" w14:textId="77777777" w:rsidTr="779D78A0">
        <w:tc>
          <w:tcPr>
            <w:tcW w:w="608" w:type="dxa"/>
            <w:shd w:val="clear" w:color="auto" w:fill="auto"/>
          </w:tcPr>
          <w:p w14:paraId="4B5E7CEA" w14:textId="77777777" w:rsidR="00307D70" w:rsidRPr="00161C6D" w:rsidRDefault="00191253" w:rsidP="00561959">
            <w:pPr>
              <w:spacing w:after="0" w:line="240" w:lineRule="auto"/>
              <w:rPr>
                <w:b/>
                <w:lang w:val="en-GB"/>
              </w:rPr>
            </w:pPr>
            <w:r w:rsidRPr="00161C6D">
              <w:rPr>
                <w:b/>
                <w:lang w:val="en-GB"/>
              </w:rPr>
              <w:t>1.4.</w:t>
            </w:r>
          </w:p>
        </w:tc>
        <w:tc>
          <w:tcPr>
            <w:tcW w:w="3795" w:type="dxa"/>
            <w:shd w:val="clear" w:color="auto" w:fill="auto"/>
          </w:tcPr>
          <w:p w14:paraId="02EAEF22" w14:textId="77777777" w:rsidR="00307D70" w:rsidRPr="00161C6D" w:rsidRDefault="00A72564" w:rsidP="00561959">
            <w:pPr>
              <w:spacing w:after="0" w:line="240" w:lineRule="auto"/>
              <w:rPr>
                <w:lang w:val="en-GB"/>
              </w:rPr>
            </w:pPr>
            <w:r w:rsidRPr="00161C6D">
              <w:rPr>
                <w:lang w:val="en-GB"/>
              </w:rPr>
              <w:t xml:space="preserve">Consideration: </w:t>
            </w:r>
            <w:r w:rsidR="007E6C76" w:rsidRPr="00161C6D">
              <w:rPr>
                <w:lang w:val="en-GB"/>
              </w:rPr>
              <w:t xml:space="preserve">contribution </w:t>
            </w:r>
            <w:r w:rsidR="00191253" w:rsidRPr="00161C6D">
              <w:rPr>
                <w:lang w:val="en-GB"/>
              </w:rPr>
              <w:t>of the cooperation partners (if any), their scientific capacity, the planned quality of the cooperation</w:t>
            </w:r>
          </w:p>
        </w:tc>
        <w:tc>
          <w:tcPr>
            <w:tcW w:w="5378" w:type="dxa"/>
            <w:vMerge/>
          </w:tcPr>
          <w:p w14:paraId="09E4A1D4" w14:textId="77777777" w:rsidR="00307D70" w:rsidRPr="00161C6D" w:rsidRDefault="00307D70" w:rsidP="00561959">
            <w:pPr>
              <w:widowControl w:val="0"/>
              <w:pBdr>
                <w:top w:val="nil"/>
                <w:left w:val="nil"/>
                <w:bottom w:val="nil"/>
                <w:right w:val="nil"/>
                <w:between w:val="nil"/>
              </w:pBdr>
              <w:spacing w:after="0" w:line="240" w:lineRule="auto"/>
              <w:jc w:val="left"/>
              <w:rPr>
                <w:lang w:val="en-GB"/>
              </w:rPr>
            </w:pPr>
          </w:p>
        </w:tc>
      </w:tr>
      <w:tr w:rsidR="003F1367" w:rsidRPr="00161C6D" w14:paraId="349B250E" w14:textId="77777777" w:rsidTr="779D78A0">
        <w:tc>
          <w:tcPr>
            <w:tcW w:w="608" w:type="dxa"/>
            <w:shd w:val="clear" w:color="auto" w:fill="auto"/>
          </w:tcPr>
          <w:p w14:paraId="42C467F2" w14:textId="77777777" w:rsidR="00307D70" w:rsidRPr="00161C6D" w:rsidRDefault="00191253" w:rsidP="00561959">
            <w:pPr>
              <w:spacing w:after="0" w:line="240" w:lineRule="auto"/>
              <w:rPr>
                <w:b/>
                <w:lang w:val="en-GB"/>
              </w:rPr>
            </w:pPr>
            <w:r w:rsidRPr="00161C6D">
              <w:rPr>
                <w:b/>
                <w:lang w:val="en-GB"/>
              </w:rPr>
              <w:lastRenderedPageBreak/>
              <w:t>2.</w:t>
            </w:r>
          </w:p>
        </w:tc>
        <w:tc>
          <w:tcPr>
            <w:tcW w:w="3795" w:type="dxa"/>
            <w:shd w:val="clear" w:color="auto" w:fill="auto"/>
          </w:tcPr>
          <w:p w14:paraId="03D49A2E" w14:textId="77777777" w:rsidR="00307D70" w:rsidRPr="00161C6D" w:rsidRDefault="2C05DDA2" w:rsidP="00561959">
            <w:pPr>
              <w:spacing w:after="0" w:line="240" w:lineRule="auto"/>
              <w:jc w:val="center"/>
              <w:rPr>
                <w:b/>
                <w:bCs/>
                <w:lang w:val="en-GB"/>
              </w:rPr>
            </w:pPr>
            <w:r w:rsidRPr="00161C6D">
              <w:rPr>
                <w:b/>
                <w:bCs/>
                <w:lang w:val="en-GB"/>
              </w:rPr>
              <w:t xml:space="preserve">Criterion: </w:t>
            </w:r>
            <w:r w:rsidR="00191253" w:rsidRPr="00161C6D">
              <w:rPr>
                <w:b/>
                <w:bCs/>
                <w:lang w:val="en-GB"/>
              </w:rPr>
              <w:t>Impact of project results</w:t>
            </w:r>
          </w:p>
        </w:tc>
        <w:tc>
          <w:tcPr>
            <w:tcW w:w="5378" w:type="dxa"/>
            <w:shd w:val="clear" w:color="auto" w:fill="auto"/>
          </w:tcPr>
          <w:p w14:paraId="0E2B77AF" w14:textId="77777777" w:rsidR="00307D70" w:rsidRPr="00161C6D" w:rsidRDefault="00191253" w:rsidP="00561959">
            <w:pPr>
              <w:spacing w:after="0" w:line="240" w:lineRule="auto"/>
              <w:rPr>
                <w:b/>
                <w:lang w:val="en-GB"/>
              </w:rPr>
            </w:pPr>
            <w:r w:rsidRPr="00161C6D">
              <w:rPr>
                <w:lang w:val="en-GB"/>
              </w:rPr>
              <w:t>Maximum 5 points</w:t>
            </w:r>
          </w:p>
        </w:tc>
      </w:tr>
      <w:tr w:rsidR="003F1367" w:rsidRPr="00161C6D" w14:paraId="0A9FA816" w14:textId="77777777" w:rsidTr="779D78A0">
        <w:tc>
          <w:tcPr>
            <w:tcW w:w="608" w:type="dxa"/>
            <w:shd w:val="clear" w:color="auto" w:fill="auto"/>
          </w:tcPr>
          <w:p w14:paraId="3EE95191" w14:textId="77777777" w:rsidR="00307D70" w:rsidRPr="00161C6D" w:rsidRDefault="00191253" w:rsidP="00561959">
            <w:pPr>
              <w:spacing w:after="0" w:line="240" w:lineRule="auto"/>
              <w:rPr>
                <w:b/>
                <w:lang w:val="en-GB"/>
              </w:rPr>
            </w:pPr>
            <w:r w:rsidRPr="00161C6D">
              <w:rPr>
                <w:b/>
                <w:lang w:val="en-GB"/>
              </w:rPr>
              <w:t>2.1.</w:t>
            </w:r>
          </w:p>
        </w:tc>
        <w:tc>
          <w:tcPr>
            <w:tcW w:w="3795" w:type="dxa"/>
            <w:shd w:val="clear" w:color="auto" w:fill="auto"/>
          </w:tcPr>
          <w:p w14:paraId="17EB0C75" w14:textId="77777777" w:rsidR="00307D70" w:rsidRPr="00161C6D" w:rsidRDefault="05CFF52D" w:rsidP="0005467D">
            <w:pPr>
              <w:spacing w:after="0" w:line="240" w:lineRule="auto"/>
              <w:rPr>
                <w:lang w:val="en-GB"/>
              </w:rPr>
            </w:pPr>
            <w:r w:rsidRPr="00161C6D">
              <w:rPr>
                <w:lang w:val="en-GB"/>
              </w:rPr>
              <w:t xml:space="preserve">Consideration: </w:t>
            </w:r>
            <w:r w:rsidR="001357A0" w:rsidRPr="00161C6D">
              <w:rPr>
                <w:lang w:val="en-GB"/>
              </w:rPr>
              <w:t>expected transfer of acquired knowledge and skills to future activities and scientific capacity development</w:t>
            </w:r>
          </w:p>
        </w:tc>
        <w:tc>
          <w:tcPr>
            <w:tcW w:w="5378" w:type="dxa"/>
            <w:vMerge w:val="restart"/>
            <w:shd w:val="clear" w:color="auto" w:fill="auto"/>
          </w:tcPr>
          <w:p w14:paraId="2F49A3BF" w14:textId="77777777" w:rsidR="00A72564" w:rsidRPr="00161C6D" w:rsidRDefault="00191253" w:rsidP="00561959">
            <w:pPr>
              <w:spacing w:after="0" w:line="240" w:lineRule="auto"/>
              <w:rPr>
                <w:i/>
                <w:iCs/>
                <w:lang w:val="en-GB"/>
              </w:rPr>
            </w:pPr>
            <w:r w:rsidRPr="00161C6D">
              <w:rPr>
                <w:i/>
                <w:iCs/>
                <w:lang w:val="en-GB"/>
              </w:rPr>
              <w:t xml:space="preserve">The expert shall justify the score given by taking into account the </w:t>
            </w:r>
            <w:r w:rsidR="00A72564" w:rsidRPr="00161C6D">
              <w:rPr>
                <w:i/>
                <w:iCs/>
                <w:lang w:val="en-GB"/>
              </w:rPr>
              <w:t xml:space="preserve">fulfilment of </w:t>
            </w:r>
            <w:r w:rsidRPr="00161C6D">
              <w:rPr>
                <w:i/>
                <w:iCs/>
                <w:lang w:val="en-GB"/>
              </w:rPr>
              <w:t xml:space="preserve">the criterion as a whole and the fulfilment of </w:t>
            </w:r>
            <w:r w:rsidR="00A72564" w:rsidRPr="00161C6D">
              <w:rPr>
                <w:i/>
                <w:iCs/>
                <w:lang w:val="en-GB"/>
              </w:rPr>
              <w:t xml:space="preserve">each </w:t>
            </w:r>
            <w:r w:rsidRPr="00161C6D">
              <w:rPr>
                <w:i/>
                <w:iCs/>
                <w:lang w:val="en-GB"/>
              </w:rPr>
              <w:t xml:space="preserve">criterion </w:t>
            </w:r>
            <w:r w:rsidR="00A72564" w:rsidRPr="00161C6D">
              <w:rPr>
                <w:i/>
                <w:iCs/>
                <w:lang w:val="en-GB"/>
              </w:rPr>
              <w:t>consideration</w:t>
            </w:r>
            <w:r w:rsidRPr="00161C6D">
              <w:rPr>
                <w:i/>
                <w:iCs/>
                <w:lang w:val="en-GB"/>
              </w:rPr>
              <w:t xml:space="preserve">. </w:t>
            </w:r>
          </w:p>
          <w:p w14:paraId="371B958D" w14:textId="77777777" w:rsidR="00307D70" w:rsidRPr="00161C6D" w:rsidRDefault="00191253" w:rsidP="00561959">
            <w:pPr>
              <w:spacing w:after="0" w:line="240" w:lineRule="auto"/>
              <w:rPr>
                <w:b/>
                <w:i/>
                <w:iCs/>
                <w:lang w:val="en-GB"/>
              </w:rPr>
            </w:pPr>
            <w:r w:rsidRPr="00161C6D">
              <w:rPr>
                <w:i/>
                <w:iCs/>
                <w:lang w:val="en-GB"/>
              </w:rPr>
              <w:t xml:space="preserve">Specific information for the criterion is given in Chapter 2 "Impact" of </w:t>
            </w:r>
            <w:r w:rsidR="00232BF8" w:rsidRPr="00161C6D">
              <w:rPr>
                <w:i/>
                <w:iCs/>
                <w:lang w:val="en-GB"/>
              </w:rPr>
              <w:t xml:space="preserve">Part B "Project description" of the </w:t>
            </w:r>
            <w:r w:rsidRPr="00161C6D">
              <w:rPr>
                <w:i/>
                <w:iCs/>
                <w:lang w:val="en-GB"/>
              </w:rPr>
              <w:t xml:space="preserve">project </w:t>
            </w:r>
            <w:r w:rsidR="00232BF8" w:rsidRPr="00161C6D">
              <w:rPr>
                <w:i/>
                <w:iCs/>
                <w:lang w:val="en-GB"/>
              </w:rPr>
              <w:t>application</w:t>
            </w:r>
            <w:r w:rsidRPr="00161C6D">
              <w:rPr>
                <w:i/>
                <w:iCs/>
                <w:lang w:val="en-GB"/>
              </w:rPr>
              <w:t xml:space="preserve">, but the </w:t>
            </w:r>
            <w:r w:rsidRPr="00161C6D">
              <w:rPr>
                <w:b/>
                <w:i/>
                <w:iCs/>
                <w:lang w:val="en-GB"/>
              </w:rPr>
              <w:t xml:space="preserve">assessment of the criterion must take into account the project application as a whole. </w:t>
            </w:r>
          </w:p>
          <w:p w14:paraId="384520C8" w14:textId="77777777" w:rsidR="12F44069" w:rsidRPr="00161C6D" w:rsidRDefault="2D5A65EC" w:rsidP="779D78A0">
            <w:pPr>
              <w:spacing w:after="0" w:line="240" w:lineRule="auto"/>
              <w:rPr>
                <w:i/>
                <w:iCs/>
                <w:lang w:val="en-GB"/>
              </w:rPr>
            </w:pPr>
            <w:r w:rsidRPr="00161C6D">
              <w:rPr>
                <w:i/>
                <w:iCs/>
                <w:lang w:val="en-GB"/>
              </w:rPr>
              <w:t xml:space="preserve">2. </w:t>
            </w:r>
            <w:r w:rsidR="00191253" w:rsidRPr="00161C6D">
              <w:rPr>
                <w:i/>
                <w:iCs/>
                <w:lang w:val="en-GB"/>
              </w:rPr>
              <w:t xml:space="preserve">the results and their expected impact, </w:t>
            </w:r>
            <w:r w:rsidR="0005467D" w:rsidRPr="00161C6D">
              <w:rPr>
                <w:i/>
                <w:iCs/>
                <w:lang w:val="en-GB"/>
              </w:rPr>
              <w:t>in</w:t>
            </w:r>
            <w:r w:rsidR="00191253" w:rsidRPr="00161C6D">
              <w:rPr>
                <w:i/>
                <w:iCs/>
                <w:lang w:val="en-GB"/>
              </w:rPr>
              <w:t xml:space="preserve"> particular </w:t>
            </w:r>
            <w:r w:rsidR="0005467D" w:rsidRPr="00161C6D">
              <w:rPr>
                <w:i/>
                <w:iCs/>
                <w:lang w:val="en-GB"/>
              </w:rPr>
              <w:t>potential commercialisation or application</w:t>
            </w:r>
            <w:r w:rsidR="1C6594B1" w:rsidRPr="00161C6D">
              <w:rPr>
                <w:i/>
                <w:iCs/>
                <w:lang w:val="en-GB"/>
              </w:rPr>
              <w:t xml:space="preserve">, </w:t>
            </w:r>
            <w:r w:rsidR="0005467D" w:rsidRPr="00161C6D">
              <w:rPr>
                <w:i/>
                <w:iCs/>
                <w:lang w:val="en-GB"/>
              </w:rPr>
              <w:t>as</w:t>
            </w:r>
            <w:r w:rsidR="1C6594B1" w:rsidRPr="00161C6D">
              <w:rPr>
                <w:i/>
                <w:iCs/>
                <w:lang w:val="en-GB"/>
              </w:rPr>
              <w:t xml:space="preserve"> well as </w:t>
            </w:r>
            <w:r w:rsidR="0005467D" w:rsidRPr="00161C6D">
              <w:rPr>
                <w:i/>
                <w:iCs/>
                <w:lang w:val="en-GB"/>
              </w:rPr>
              <w:t xml:space="preserve">work </w:t>
            </w:r>
            <w:r w:rsidR="1C6594B1" w:rsidRPr="00161C6D">
              <w:rPr>
                <w:i/>
                <w:iCs/>
                <w:lang w:val="en-GB"/>
              </w:rPr>
              <w:t xml:space="preserve">with industry </w:t>
            </w:r>
            <w:r w:rsidR="4C22A5D5" w:rsidRPr="00161C6D">
              <w:rPr>
                <w:i/>
                <w:iCs/>
                <w:lang w:val="en-GB"/>
              </w:rPr>
              <w:t xml:space="preserve">in exploring </w:t>
            </w:r>
            <w:r w:rsidR="1C6594B1" w:rsidRPr="00161C6D">
              <w:rPr>
                <w:i/>
                <w:iCs/>
                <w:lang w:val="en-GB"/>
              </w:rPr>
              <w:t xml:space="preserve">the commercialisation </w:t>
            </w:r>
            <w:r w:rsidR="4C22A5D5" w:rsidRPr="00161C6D">
              <w:rPr>
                <w:i/>
                <w:iCs/>
                <w:lang w:val="en-GB"/>
              </w:rPr>
              <w:t xml:space="preserve">possibilities </w:t>
            </w:r>
            <w:r w:rsidR="1C6594B1" w:rsidRPr="00161C6D">
              <w:rPr>
                <w:i/>
                <w:iCs/>
                <w:lang w:val="en-GB"/>
              </w:rPr>
              <w:t>of the technology</w:t>
            </w:r>
            <w:r w:rsidR="00191253" w:rsidRPr="00161C6D">
              <w:rPr>
                <w:i/>
                <w:iCs/>
                <w:lang w:val="en-GB"/>
              </w:rPr>
              <w:t xml:space="preserve">, shall be assessed according to the specificities of the relevant scientific field or fields and of the project, as well as the specificities of the applicant institution and the institutions of the project partners (if any). </w:t>
            </w:r>
          </w:p>
          <w:p w14:paraId="4F077B56" w14:textId="77777777" w:rsidR="12F44069" w:rsidRPr="00161C6D" w:rsidRDefault="00A72564" w:rsidP="779D78A0">
            <w:pPr>
              <w:spacing w:after="0" w:line="240" w:lineRule="auto"/>
              <w:rPr>
                <w:i/>
                <w:iCs/>
                <w:lang w:val="en-GB"/>
              </w:rPr>
            </w:pPr>
            <w:r w:rsidRPr="00161C6D">
              <w:rPr>
                <w:i/>
                <w:iCs/>
                <w:lang w:val="en-GB"/>
              </w:rPr>
              <w:t xml:space="preserve">3. </w:t>
            </w:r>
            <w:proofErr w:type="gramStart"/>
            <w:r w:rsidRPr="00161C6D">
              <w:rPr>
                <w:i/>
                <w:iCs/>
                <w:lang w:val="en-GB"/>
              </w:rPr>
              <w:t>the</w:t>
            </w:r>
            <w:proofErr w:type="gramEnd"/>
            <w:r w:rsidRPr="00161C6D">
              <w:rPr>
                <w:i/>
                <w:iCs/>
                <w:lang w:val="en-GB"/>
              </w:rPr>
              <w:t xml:space="preserve"> </w:t>
            </w:r>
            <w:r w:rsidR="12F44069" w:rsidRPr="00161C6D">
              <w:rPr>
                <w:i/>
                <w:iCs/>
                <w:lang w:val="en-GB"/>
              </w:rPr>
              <w:t xml:space="preserve">expert assesses the plans described in the project application for identifying </w:t>
            </w:r>
            <w:r w:rsidR="00E07CBF" w:rsidRPr="00161C6D">
              <w:rPr>
                <w:i/>
                <w:iCs/>
                <w:lang w:val="en-GB"/>
              </w:rPr>
              <w:t>commercialisation and/or application partners</w:t>
            </w:r>
            <w:r w:rsidR="12F44069" w:rsidRPr="00161C6D">
              <w:rPr>
                <w:i/>
                <w:iCs/>
                <w:lang w:val="en-GB"/>
              </w:rPr>
              <w:t xml:space="preserve">, applying the right forms of cooperation and </w:t>
            </w:r>
            <w:r w:rsidR="00E07CBF" w:rsidRPr="00161C6D">
              <w:rPr>
                <w:i/>
                <w:iCs/>
                <w:lang w:val="en-GB"/>
              </w:rPr>
              <w:t xml:space="preserve">technology </w:t>
            </w:r>
            <w:r w:rsidR="12F44069" w:rsidRPr="00161C6D">
              <w:rPr>
                <w:i/>
                <w:iCs/>
                <w:lang w:val="en-GB"/>
              </w:rPr>
              <w:t xml:space="preserve">transfer (e.g. prototyping, etc.). Assess the collaboration of the applicant </w:t>
            </w:r>
            <w:r w:rsidR="7B42422D" w:rsidRPr="00161C6D">
              <w:rPr>
                <w:i/>
                <w:iCs/>
                <w:lang w:val="en-GB"/>
              </w:rPr>
              <w:t xml:space="preserve">with the planned niche industry/potential application area. </w:t>
            </w:r>
            <w:r w:rsidR="524B7AEE" w:rsidRPr="00161C6D">
              <w:rPr>
                <w:i/>
                <w:iCs/>
                <w:lang w:val="en-GB"/>
              </w:rPr>
              <w:t>.</w:t>
            </w:r>
          </w:p>
          <w:p w14:paraId="6D13748C" w14:textId="77777777" w:rsidR="00307D70" w:rsidRPr="00161C6D" w:rsidRDefault="4A65DD25" w:rsidP="00561959">
            <w:pPr>
              <w:spacing w:after="0" w:line="240" w:lineRule="auto"/>
              <w:rPr>
                <w:lang w:val="en-GB"/>
              </w:rPr>
            </w:pPr>
            <w:r w:rsidRPr="00161C6D">
              <w:rPr>
                <w:i/>
                <w:iCs/>
                <w:lang w:val="en-GB"/>
              </w:rPr>
              <w:t xml:space="preserve">4. </w:t>
            </w:r>
            <w:proofErr w:type="gramStart"/>
            <w:r w:rsidRPr="00161C6D">
              <w:rPr>
                <w:i/>
                <w:iCs/>
                <w:lang w:val="en-GB"/>
              </w:rPr>
              <w:t>the</w:t>
            </w:r>
            <w:proofErr w:type="gramEnd"/>
            <w:r w:rsidRPr="00161C6D">
              <w:rPr>
                <w:i/>
                <w:iCs/>
                <w:lang w:val="en-GB"/>
              </w:rPr>
              <w:t xml:space="preserve"> </w:t>
            </w:r>
            <w:r w:rsidR="00191253" w:rsidRPr="00161C6D">
              <w:rPr>
                <w:i/>
                <w:iCs/>
                <w:lang w:val="en-GB"/>
              </w:rPr>
              <w:t xml:space="preserve">sustainability of the project results is assessed in relation to the envisaged </w:t>
            </w:r>
            <w:r w:rsidR="00931BCF" w:rsidRPr="00161C6D">
              <w:rPr>
                <w:i/>
                <w:iCs/>
                <w:lang w:val="en-GB"/>
              </w:rPr>
              <w:t>technology transfer and commercialisation and/or application activities.</w:t>
            </w:r>
          </w:p>
          <w:p w14:paraId="1E6B04B0" w14:textId="77777777" w:rsidR="00307D70" w:rsidRPr="00161C6D" w:rsidRDefault="00492B51" w:rsidP="0053086E">
            <w:pPr>
              <w:spacing w:after="0" w:line="240" w:lineRule="auto"/>
              <w:rPr>
                <w:i/>
                <w:iCs/>
                <w:lang w:val="en-GB"/>
              </w:rPr>
            </w:pPr>
            <w:r w:rsidRPr="00161C6D">
              <w:rPr>
                <w:i/>
                <w:iCs/>
                <w:lang w:val="en-GB"/>
              </w:rPr>
              <w:t>5</w:t>
            </w:r>
            <w:r w:rsidR="00191253" w:rsidRPr="00161C6D">
              <w:rPr>
                <w:i/>
                <w:iCs/>
                <w:lang w:val="en-GB"/>
              </w:rPr>
              <w:t xml:space="preserve">. the </w:t>
            </w:r>
            <w:r w:rsidR="16501E3A" w:rsidRPr="00161C6D">
              <w:rPr>
                <w:i/>
                <w:iCs/>
                <w:lang w:val="en-GB"/>
              </w:rPr>
              <w:t xml:space="preserve">expert shall assess whether </w:t>
            </w:r>
            <w:r w:rsidR="444587AA" w:rsidRPr="00161C6D">
              <w:rPr>
                <w:i/>
                <w:iCs/>
                <w:lang w:val="en-GB"/>
              </w:rPr>
              <w:t xml:space="preserve">there are plans to </w:t>
            </w:r>
            <w:r w:rsidR="16501E3A" w:rsidRPr="00161C6D">
              <w:rPr>
                <w:i/>
                <w:iCs/>
                <w:lang w:val="en-GB"/>
              </w:rPr>
              <w:t xml:space="preserve">ensure the transfer of the knowledge generated by </w:t>
            </w:r>
            <w:r w:rsidR="25A328FB" w:rsidRPr="00161C6D">
              <w:rPr>
                <w:i/>
                <w:iCs/>
                <w:lang w:val="en-GB"/>
              </w:rPr>
              <w:t>the project</w:t>
            </w:r>
            <w:r w:rsidR="16501E3A" w:rsidRPr="00161C6D">
              <w:rPr>
                <w:i/>
                <w:iCs/>
                <w:lang w:val="en-GB"/>
              </w:rPr>
              <w:t xml:space="preserve"> , involving </w:t>
            </w:r>
            <w:r w:rsidR="00931BCF" w:rsidRPr="00161C6D">
              <w:rPr>
                <w:i/>
                <w:iCs/>
                <w:lang w:val="en-GB"/>
              </w:rPr>
              <w:t xml:space="preserve">end-users </w:t>
            </w:r>
            <w:r w:rsidR="14C47F2B" w:rsidRPr="00161C6D">
              <w:rPr>
                <w:i/>
                <w:iCs/>
                <w:lang w:val="en-GB"/>
              </w:rPr>
              <w:t xml:space="preserve">and/or industry </w:t>
            </w:r>
            <w:r w:rsidR="16501E3A" w:rsidRPr="00161C6D">
              <w:rPr>
                <w:i/>
                <w:iCs/>
                <w:lang w:val="en-GB"/>
              </w:rPr>
              <w:t xml:space="preserve">and raising their awareness of the </w:t>
            </w:r>
            <w:r w:rsidR="0053086E" w:rsidRPr="00161C6D">
              <w:rPr>
                <w:i/>
                <w:iCs/>
                <w:lang w:val="en-GB"/>
              </w:rPr>
              <w:t xml:space="preserve">solutions </w:t>
            </w:r>
            <w:r w:rsidR="16501E3A" w:rsidRPr="00161C6D">
              <w:rPr>
                <w:i/>
                <w:iCs/>
                <w:lang w:val="en-GB"/>
              </w:rPr>
              <w:t xml:space="preserve">generated by the project, as well as the contribution to society in </w:t>
            </w:r>
            <w:r w:rsidR="4EF84BCF" w:rsidRPr="00161C6D">
              <w:rPr>
                <w:i/>
                <w:iCs/>
                <w:lang w:val="en-GB"/>
              </w:rPr>
              <w:t>addressing</w:t>
            </w:r>
            <w:r w:rsidR="16501E3A" w:rsidRPr="00161C6D">
              <w:rPr>
                <w:i/>
                <w:iCs/>
                <w:lang w:val="en-GB"/>
              </w:rPr>
              <w:t xml:space="preserve"> the specific issues </w:t>
            </w:r>
            <w:r w:rsidR="2CEB6FE3" w:rsidRPr="00161C6D">
              <w:rPr>
                <w:i/>
                <w:iCs/>
                <w:lang w:val="en-GB"/>
              </w:rPr>
              <w:t xml:space="preserve">addressed by </w:t>
            </w:r>
            <w:r w:rsidR="16501E3A" w:rsidRPr="00161C6D">
              <w:rPr>
                <w:i/>
                <w:iCs/>
                <w:lang w:val="en-GB"/>
              </w:rPr>
              <w:t>the project</w:t>
            </w:r>
          </w:p>
        </w:tc>
      </w:tr>
      <w:tr w:rsidR="003F1367" w:rsidRPr="00161C6D" w14:paraId="583C4F1E" w14:textId="77777777" w:rsidTr="779D78A0">
        <w:tc>
          <w:tcPr>
            <w:tcW w:w="608" w:type="dxa"/>
            <w:shd w:val="clear" w:color="auto" w:fill="auto"/>
          </w:tcPr>
          <w:p w14:paraId="2A0006CC" w14:textId="77777777" w:rsidR="00307D70" w:rsidRPr="00161C6D" w:rsidRDefault="00191253" w:rsidP="00561959">
            <w:pPr>
              <w:spacing w:after="0" w:line="240" w:lineRule="auto"/>
              <w:rPr>
                <w:b/>
                <w:lang w:val="en-GB"/>
              </w:rPr>
            </w:pPr>
            <w:r w:rsidRPr="00161C6D">
              <w:rPr>
                <w:b/>
                <w:lang w:val="en-GB"/>
              </w:rPr>
              <w:t>2.2.</w:t>
            </w:r>
          </w:p>
        </w:tc>
        <w:tc>
          <w:tcPr>
            <w:tcW w:w="3795" w:type="dxa"/>
            <w:shd w:val="clear" w:color="auto" w:fill="auto"/>
          </w:tcPr>
          <w:p w14:paraId="5E11796E" w14:textId="77777777" w:rsidR="00307D70" w:rsidRPr="00161C6D" w:rsidRDefault="43477A84" w:rsidP="0005467D">
            <w:pPr>
              <w:spacing w:after="0" w:line="240" w:lineRule="auto"/>
              <w:rPr>
                <w:lang w:val="en-GB"/>
              </w:rPr>
            </w:pPr>
            <w:r w:rsidRPr="00161C6D">
              <w:rPr>
                <w:lang w:val="en-GB"/>
              </w:rPr>
              <w:t xml:space="preserve">Consideration: </w:t>
            </w:r>
            <w:r w:rsidR="00047380" w:rsidRPr="00161C6D">
              <w:rPr>
                <w:lang w:val="en-GB"/>
              </w:rPr>
              <w:t>opportunities for research development, including contributions to the preparation of new projects for submission to calls for proposals under the European Union's Framework Programmes for Research and Innovation and other research and innovation support programmes and technology initiatives</w:t>
            </w:r>
          </w:p>
        </w:tc>
        <w:tc>
          <w:tcPr>
            <w:tcW w:w="5378" w:type="dxa"/>
            <w:vMerge/>
          </w:tcPr>
          <w:p w14:paraId="5F6C4913" w14:textId="77777777" w:rsidR="00307D70" w:rsidRPr="00161C6D" w:rsidRDefault="00307D70" w:rsidP="00561959">
            <w:pPr>
              <w:widowControl w:val="0"/>
              <w:pBdr>
                <w:top w:val="nil"/>
                <w:left w:val="nil"/>
                <w:bottom w:val="nil"/>
                <w:right w:val="nil"/>
                <w:between w:val="nil"/>
              </w:pBdr>
              <w:spacing w:after="0" w:line="240" w:lineRule="auto"/>
              <w:jc w:val="left"/>
              <w:rPr>
                <w:lang w:val="en-GB"/>
              </w:rPr>
            </w:pPr>
          </w:p>
        </w:tc>
      </w:tr>
      <w:tr w:rsidR="003F1367" w:rsidRPr="00161C6D" w14:paraId="1EB1BDF2" w14:textId="77777777" w:rsidTr="779D78A0">
        <w:tc>
          <w:tcPr>
            <w:tcW w:w="608" w:type="dxa"/>
            <w:shd w:val="clear" w:color="auto" w:fill="auto"/>
          </w:tcPr>
          <w:p w14:paraId="1CB41D59" w14:textId="77777777" w:rsidR="00307D70" w:rsidRPr="00161C6D" w:rsidRDefault="00191253" w:rsidP="00561959">
            <w:pPr>
              <w:spacing w:after="0" w:line="240" w:lineRule="auto"/>
              <w:rPr>
                <w:b/>
                <w:lang w:val="en-GB"/>
              </w:rPr>
            </w:pPr>
            <w:r w:rsidRPr="00161C6D">
              <w:rPr>
                <w:b/>
                <w:lang w:val="en-GB"/>
              </w:rPr>
              <w:t>2.3.</w:t>
            </w:r>
          </w:p>
        </w:tc>
        <w:tc>
          <w:tcPr>
            <w:tcW w:w="3795" w:type="dxa"/>
            <w:shd w:val="clear" w:color="auto" w:fill="auto"/>
          </w:tcPr>
          <w:p w14:paraId="44D6A4F1" w14:textId="77777777" w:rsidR="00307D70" w:rsidRPr="00161C6D" w:rsidRDefault="693AE06E" w:rsidP="0005467D">
            <w:pPr>
              <w:spacing w:after="0" w:line="240" w:lineRule="auto"/>
              <w:rPr>
                <w:lang w:val="en-GB"/>
              </w:rPr>
            </w:pPr>
            <w:r w:rsidRPr="00161C6D">
              <w:rPr>
                <w:lang w:val="en-GB"/>
              </w:rPr>
              <w:t xml:space="preserve">Consideration: </w:t>
            </w:r>
            <w:r w:rsidR="00047380" w:rsidRPr="00161C6D">
              <w:rPr>
                <w:lang w:val="en-GB"/>
              </w:rPr>
              <w:t>the research will lead to knowledge or policy recommendations and solutions relevant to the objectives of the Programme, the sector concerned, the economy and society</w:t>
            </w:r>
          </w:p>
        </w:tc>
        <w:tc>
          <w:tcPr>
            <w:tcW w:w="5378" w:type="dxa"/>
            <w:vMerge/>
          </w:tcPr>
          <w:p w14:paraId="79828192" w14:textId="77777777" w:rsidR="00307D70" w:rsidRPr="00161C6D" w:rsidRDefault="00307D70" w:rsidP="00561959">
            <w:pPr>
              <w:widowControl w:val="0"/>
              <w:pBdr>
                <w:top w:val="nil"/>
                <w:left w:val="nil"/>
                <w:bottom w:val="nil"/>
                <w:right w:val="nil"/>
                <w:between w:val="nil"/>
              </w:pBdr>
              <w:spacing w:after="0" w:line="240" w:lineRule="auto"/>
              <w:jc w:val="left"/>
              <w:rPr>
                <w:lang w:val="en-GB"/>
              </w:rPr>
            </w:pPr>
          </w:p>
        </w:tc>
      </w:tr>
      <w:tr w:rsidR="003F1367" w:rsidRPr="00161C6D" w14:paraId="5284840A" w14:textId="77777777" w:rsidTr="779D78A0">
        <w:tc>
          <w:tcPr>
            <w:tcW w:w="608" w:type="dxa"/>
            <w:shd w:val="clear" w:color="auto" w:fill="auto"/>
          </w:tcPr>
          <w:p w14:paraId="23D0A2CA" w14:textId="77777777" w:rsidR="00307D70" w:rsidRPr="00161C6D" w:rsidRDefault="00191253" w:rsidP="00561959">
            <w:pPr>
              <w:spacing w:after="0" w:line="240" w:lineRule="auto"/>
              <w:rPr>
                <w:b/>
                <w:lang w:val="en-GB"/>
              </w:rPr>
            </w:pPr>
            <w:r w:rsidRPr="00161C6D">
              <w:rPr>
                <w:b/>
                <w:lang w:val="en-GB"/>
              </w:rPr>
              <w:t>2.4.</w:t>
            </w:r>
          </w:p>
        </w:tc>
        <w:tc>
          <w:tcPr>
            <w:tcW w:w="3795" w:type="dxa"/>
            <w:shd w:val="clear" w:color="auto" w:fill="auto"/>
          </w:tcPr>
          <w:p w14:paraId="1601E9DD" w14:textId="77777777" w:rsidR="00307D70" w:rsidRPr="00161C6D" w:rsidRDefault="6AEE1082" w:rsidP="00C06D80">
            <w:pPr>
              <w:spacing w:after="0" w:line="240" w:lineRule="auto"/>
              <w:rPr>
                <w:lang w:val="en-GB"/>
              </w:rPr>
            </w:pPr>
            <w:r w:rsidRPr="00161C6D">
              <w:rPr>
                <w:lang w:val="en-GB"/>
              </w:rPr>
              <w:t xml:space="preserve">Consideration: </w:t>
            </w:r>
            <w:r w:rsidR="00047380" w:rsidRPr="00161C6D">
              <w:rPr>
                <w:lang w:val="en-GB"/>
              </w:rPr>
              <w:t xml:space="preserve">sustainability of the knowledge generated and a qualitative dissemination plan, including planned scientific publications and public </w:t>
            </w:r>
          </w:p>
        </w:tc>
        <w:tc>
          <w:tcPr>
            <w:tcW w:w="5378" w:type="dxa"/>
            <w:vMerge/>
          </w:tcPr>
          <w:p w14:paraId="62758BE4" w14:textId="77777777" w:rsidR="00307D70" w:rsidRPr="00161C6D" w:rsidRDefault="00307D70" w:rsidP="00561959">
            <w:pPr>
              <w:widowControl w:val="0"/>
              <w:pBdr>
                <w:top w:val="nil"/>
                <w:left w:val="nil"/>
                <w:bottom w:val="nil"/>
                <w:right w:val="nil"/>
                <w:between w:val="nil"/>
              </w:pBdr>
              <w:spacing w:after="0" w:line="240" w:lineRule="auto"/>
              <w:jc w:val="left"/>
              <w:rPr>
                <w:lang w:val="en-GB"/>
              </w:rPr>
            </w:pPr>
          </w:p>
        </w:tc>
      </w:tr>
      <w:tr w:rsidR="003F1367" w:rsidRPr="00161C6D" w14:paraId="4381CF26" w14:textId="77777777" w:rsidTr="779D78A0">
        <w:tc>
          <w:tcPr>
            <w:tcW w:w="608" w:type="dxa"/>
            <w:shd w:val="clear" w:color="auto" w:fill="auto"/>
          </w:tcPr>
          <w:p w14:paraId="40CA6826" w14:textId="77777777" w:rsidR="00307D70" w:rsidRPr="00161C6D" w:rsidRDefault="00047380" w:rsidP="00561959">
            <w:pPr>
              <w:spacing w:after="0" w:line="240" w:lineRule="auto"/>
              <w:rPr>
                <w:b/>
                <w:lang w:val="en-GB"/>
              </w:rPr>
            </w:pPr>
            <w:r w:rsidRPr="00161C6D">
              <w:rPr>
                <w:b/>
                <w:lang w:val="en-GB"/>
              </w:rPr>
              <w:t>2.5.</w:t>
            </w:r>
          </w:p>
        </w:tc>
        <w:tc>
          <w:tcPr>
            <w:tcW w:w="3795" w:type="dxa"/>
            <w:shd w:val="clear" w:color="auto" w:fill="auto"/>
          </w:tcPr>
          <w:p w14:paraId="300A3E97" w14:textId="77777777" w:rsidR="00307D70" w:rsidRPr="00161C6D" w:rsidRDefault="00047380" w:rsidP="09183ADA">
            <w:pPr>
              <w:spacing w:after="0" w:line="240" w:lineRule="auto"/>
              <w:rPr>
                <w:lang w:val="en-GB"/>
              </w:rPr>
            </w:pPr>
            <w:r w:rsidRPr="00161C6D">
              <w:rPr>
                <w:lang w:val="en-GB"/>
              </w:rPr>
              <w:t>the implementation of the study contributes to strengthening the scientific capacities of the research staff, including students</w:t>
            </w:r>
          </w:p>
        </w:tc>
        <w:tc>
          <w:tcPr>
            <w:tcW w:w="5378" w:type="dxa"/>
            <w:vMerge/>
          </w:tcPr>
          <w:p w14:paraId="140FF6F5" w14:textId="77777777" w:rsidR="00307D70" w:rsidRPr="00161C6D" w:rsidRDefault="00307D70" w:rsidP="00561959">
            <w:pPr>
              <w:widowControl w:val="0"/>
              <w:pBdr>
                <w:top w:val="nil"/>
                <w:left w:val="nil"/>
                <w:bottom w:val="nil"/>
                <w:right w:val="nil"/>
                <w:between w:val="nil"/>
              </w:pBdr>
              <w:spacing w:after="0" w:line="240" w:lineRule="auto"/>
              <w:jc w:val="left"/>
              <w:rPr>
                <w:lang w:val="en-GB"/>
              </w:rPr>
            </w:pPr>
          </w:p>
        </w:tc>
      </w:tr>
      <w:tr w:rsidR="003F1367" w:rsidRPr="00161C6D" w14:paraId="17BD5809" w14:textId="77777777" w:rsidTr="779D78A0">
        <w:tc>
          <w:tcPr>
            <w:tcW w:w="608" w:type="dxa"/>
            <w:shd w:val="clear" w:color="auto" w:fill="auto"/>
          </w:tcPr>
          <w:p w14:paraId="65F4BCD8" w14:textId="77777777" w:rsidR="00307D70" w:rsidRPr="00161C6D" w:rsidRDefault="00191253" w:rsidP="00561959">
            <w:pPr>
              <w:spacing w:after="0" w:line="240" w:lineRule="auto"/>
              <w:rPr>
                <w:b/>
                <w:lang w:val="en-GB"/>
              </w:rPr>
            </w:pPr>
            <w:r w:rsidRPr="00161C6D">
              <w:rPr>
                <w:b/>
                <w:lang w:val="en-GB"/>
              </w:rPr>
              <w:t>3.</w:t>
            </w:r>
          </w:p>
        </w:tc>
        <w:tc>
          <w:tcPr>
            <w:tcW w:w="3795" w:type="dxa"/>
            <w:shd w:val="clear" w:color="auto" w:fill="auto"/>
          </w:tcPr>
          <w:p w14:paraId="78FD94B7" w14:textId="77777777" w:rsidR="00307D70" w:rsidRPr="00161C6D" w:rsidRDefault="00097B4D" w:rsidP="00673F99">
            <w:pPr>
              <w:spacing w:after="0" w:line="240" w:lineRule="auto"/>
              <w:jc w:val="center"/>
              <w:rPr>
                <w:b/>
                <w:bCs/>
                <w:lang w:val="en-GB"/>
              </w:rPr>
            </w:pPr>
            <w:r w:rsidRPr="00161C6D">
              <w:rPr>
                <w:b/>
                <w:bCs/>
                <w:lang w:val="en-GB"/>
              </w:rPr>
              <w:t xml:space="preserve">Criterion: </w:t>
            </w:r>
            <w:r w:rsidR="00191253" w:rsidRPr="00161C6D">
              <w:rPr>
                <w:b/>
                <w:bCs/>
                <w:lang w:val="en-GB"/>
              </w:rPr>
              <w:t xml:space="preserve">Project </w:t>
            </w:r>
            <w:r w:rsidR="00673F99">
              <w:rPr>
                <w:b/>
                <w:bCs/>
                <w:lang w:val="en-GB"/>
              </w:rPr>
              <w:t>implementation</w:t>
            </w:r>
          </w:p>
        </w:tc>
        <w:tc>
          <w:tcPr>
            <w:tcW w:w="5378" w:type="dxa"/>
            <w:shd w:val="clear" w:color="auto" w:fill="auto"/>
          </w:tcPr>
          <w:p w14:paraId="333F200D" w14:textId="77777777" w:rsidR="00307D70" w:rsidRPr="00161C6D" w:rsidRDefault="00191253" w:rsidP="00561959">
            <w:pPr>
              <w:spacing w:after="0" w:line="240" w:lineRule="auto"/>
              <w:rPr>
                <w:lang w:val="en-GB"/>
              </w:rPr>
            </w:pPr>
            <w:r w:rsidRPr="00161C6D">
              <w:rPr>
                <w:lang w:val="en-GB"/>
              </w:rPr>
              <w:t>Maximum 5 points</w:t>
            </w:r>
          </w:p>
        </w:tc>
      </w:tr>
      <w:tr w:rsidR="003F1367" w:rsidRPr="00161C6D" w14:paraId="71AE2744" w14:textId="77777777" w:rsidTr="779D78A0">
        <w:tc>
          <w:tcPr>
            <w:tcW w:w="608" w:type="dxa"/>
            <w:shd w:val="clear" w:color="auto" w:fill="auto"/>
          </w:tcPr>
          <w:p w14:paraId="55E7056B" w14:textId="77777777" w:rsidR="00056318" w:rsidRPr="00161C6D" w:rsidRDefault="00056318" w:rsidP="00561959">
            <w:pPr>
              <w:spacing w:after="0" w:line="240" w:lineRule="auto"/>
              <w:rPr>
                <w:b/>
                <w:lang w:val="en-GB"/>
              </w:rPr>
            </w:pPr>
            <w:r w:rsidRPr="00161C6D">
              <w:rPr>
                <w:b/>
                <w:lang w:val="en-GB"/>
              </w:rPr>
              <w:t>3.1.</w:t>
            </w:r>
          </w:p>
        </w:tc>
        <w:tc>
          <w:tcPr>
            <w:tcW w:w="3795" w:type="dxa"/>
            <w:shd w:val="clear" w:color="auto" w:fill="auto"/>
          </w:tcPr>
          <w:p w14:paraId="1AC7C3E6" w14:textId="77777777" w:rsidR="00056318" w:rsidRPr="00161C6D" w:rsidRDefault="00056318" w:rsidP="09183ADA">
            <w:pPr>
              <w:spacing w:after="0" w:line="240" w:lineRule="auto"/>
              <w:rPr>
                <w:lang w:val="en-GB"/>
              </w:rPr>
            </w:pPr>
            <w:r w:rsidRPr="00161C6D">
              <w:rPr>
                <w:lang w:val="en-GB"/>
              </w:rPr>
              <w:t xml:space="preserve">Consideration: quality of the study's work plan and its relevance to the objective. The resources foreseen are adequate and sufficient to achieve the objective. The study </w:t>
            </w:r>
            <w:proofErr w:type="gramStart"/>
            <w:r w:rsidRPr="00161C6D">
              <w:rPr>
                <w:lang w:val="en-GB"/>
              </w:rPr>
              <w:t>is designed</w:t>
            </w:r>
            <w:proofErr w:type="gramEnd"/>
            <w:r w:rsidRPr="00161C6D">
              <w:rPr>
                <w:lang w:val="en-GB"/>
              </w:rPr>
              <w:t xml:space="preserve"> to ensure efficient use of resources. The planned work steps and tasks are clearly defined, relevant and credible</w:t>
            </w:r>
          </w:p>
        </w:tc>
        <w:tc>
          <w:tcPr>
            <w:tcW w:w="5378" w:type="dxa"/>
            <w:vMerge w:val="restart"/>
            <w:shd w:val="clear" w:color="auto" w:fill="auto"/>
          </w:tcPr>
          <w:p w14:paraId="7CB302DA" w14:textId="77777777" w:rsidR="00056318" w:rsidRPr="00161C6D" w:rsidRDefault="00056318" w:rsidP="1CA11D5A">
            <w:pPr>
              <w:spacing w:after="0" w:line="240" w:lineRule="auto"/>
              <w:rPr>
                <w:i/>
                <w:iCs/>
                <w:lang w:val="en-GB"/>
              </w:rPr>
            </w:pPr>
            <w:r w:rsidRPr="00161C6D">
              <w:rPr>
                <w:i/>
                <w:iCs/>
                <w:lang w:val="en-GB"/>
              </w:rPr>
              <w:t xml:space="preserve">The expert shall justify the score given by taking into account the fulfilment of the criterion as a whole and the fulfilment of each criterion consideration. Specific information for the criterion is given in Section 3 'Implementation' of Part B 'Project description' of the project application and in Section C 'Curriculum Vitae' of the project application, but </w:t>
            </w:r>
            <w:r w:rsidRPr="00161C6D">
              <w:rPr>
                <w:b/>
                <w:bCs/>
                <w:i/>
                <w:iCs/>
                <w:lang w:val="en-GB"/>
              </w:rPr>
              <w:t>the evaluation of the criterion must take into account the project application as a whole</w:t>
            </w:r>
            <w:r w:rsidRPr="00161C6D">
              <w:rPr>
                <w:i/>
                <w:iCs/>
                <w:lang w:val="en-GB"/>
              </w:rPr>
              <w:t xml:space="preserve">. </w:t>
            </w:r>
          </w:p>
          <w:p w14:paraId="7A815D27" w14:textId="77777777" w:rsidR="00056318" w:rsidRPr="00161C6D" w:rsidRDefault="00056318" w:rsidP="4AD4AFBD">
            <w:pPr>
              <w:spacing w:after="0" w:line="240" w:lineRule="auto"/>
              <w:rPr>
                <w:i/>
                <w:iCs/>
                <w:lang w:val="en-GB"/>
              </w:rPr>
            </w:pPr>
            <w:r w:rsidRPr="00161C6D">
              <w:rPr>
                <w:i/>
                <w:iCs/>
                <w:lang w:val="en-GB"/>
              </w:rPr>
              <w:t xml:space="preserve">The feasibility of the project, including the research work plan prepared, the envisaged management and quality control of the research, the resources foreseen, the infrastructure available, shall be assessed according to the specificities of the scientific discipline or disciplines concerned and of the project, </w:t>
            </w:r>
            <w:r w:rsidRPr="00161C6D">
              <w:rPr>
                <w:i/>
                <w:iCs/>
                <w:lang w:val="en-GB"/>
              </w:rPr>
              <w:lastRenderedPageBreak/>
              <w:t>as well as the specificities of the proposer and the collaborating partners (if any).</w:t>
            </w:r>
          </w:p>
          <w:p w14:paraId="4FDF9A07" w14:textId="77777777" w:rsidR="00056318" w:rsidRPr="00161C6D" w:rsidRDefault="00056318" w:rsidP="00561959">
            <w:pPr>
              <w:spacing w:after="0" w:line="240" w:lineRule="auto"/>
              <w:rPr>
                <w:i/>
                <w:lang w:val="en-GB"/>
              </w:rPr>
            </w:pPr>
            <w:r w:rsidRPr="00161C6D">
              <w:rPr>
                <w:i/>
                <w:lang w:val="en-GB"/>
              </w:rPr>
              <w:t xml:space="preserve">The applicant is a scientific institution. It has the possibility to involve cooperation partners - other scientific institutions </w:t>
            </w:r>
            <w:r w:rsidR="0053086E" w:rsidRPr="00161C6D">
              <w:rPr>
                <w:i/>
                <w:lang w:val="en-GB"/>
              </w:rPr>
              <w:t xml:space="preserve">or external service providers </w:t>
            </w:r>
            <w:r w:rsidR="00A42082" w:rsidRPr="00161C6D">
              <w:rPr>
                <w:i/>
                <w:lang w:val="en-GB"/>
              </w:rPr>
              <w:t xml:space="preserve">- </w:t>
            </w:r>
            <w:r w:rsidRPr="00161C6D">
              <w:rPr>
                <w:i/>
                <w:lang w:val="en-GB"/>
              </w:rPr>
              <w:t xml:space="preserve">this is necessary to achieve the objectives of the project. </w:t>
            </w:r>
          </w:p>
          <w:p w14:paraId="5024D7EF" w14:textId="77777777" w:rsidR="00056318" w:rsidRPr="00161C6D" w:rsidRDefault="00056318" w:rsidP="4AD4AFBD">
            <w:pPr>
              <w:spacing w:after="0" w:line="240" w:lineRule="auto"/>
              <w:rPr>
                <w:i/>
                <w:iCs/>
                <w:lang w:val="en-GB"/>
              </w:rPr>
            </w:pPr>
            <w:r w:rsidRPr="00161C6D">
              <w:rPr>
                <w:i/>
                <w:iCs/>
                <w:lang w:val="en-GB"/>
              </w:rPr>
              <w:t xml:space="preserve">The expert shall assess the relevance of the qualifications and experience of the project leader and the </w:t>
            </w:r>
            <w:r w:rsidR="00CE4AD5" w:rsidRPr="00161C6D">
              <w:rPr>
                <w:i/>
                <w:iCs/>
                <w:lang w:val="en-GB"/>
              </w:rPr>
              <w:t xml:space="preserve">main contractors (if applicable) </w:t>
            </w:r>
            <w:r w:rsidRPr="00161C6D">
              <w:rPr>
                <w:i/>
                <w:iCs/>
                <w:lang w:val="en-GB"/>
              </w:rPr>
              <w:t xml:space="preserve">to the achievement of the project objectives and the performance of the tasks envisaged on the basis of </w:t>
            </w:r>
            <w:r w:rsidR="00492B51" w:rsidRPr="00161C6D">
              <w:rPr>
                <w:i/>
                <w:iCs/>
                <w:lang w:val="en-GB"/>
              </w:rPr>
              <w:t xml:space="preserve">the curriculum vitae submitted in </w:t>
            </w:r>
            <w:r w:rsidRPr="00161C6D">
              <w:rPr>
                <w:i/>
                <w:iCs/>
                <w:lang w:val="en-GB"/>
              </w:rPr>
              <w:t xml:space="preserve">Part C 'Curriculum Vitae' of the project application </w:t>
            </w:r>
            <w:r w:rsidR="0053086E" w:rsidRPr="00161C6D">
              <w:rPr>
                <w:i/>
                <w:iCs/>
                <w:lang w:val="en-GB"/>
              </w:rPr>
              <w:t>and the descriptions of the choice of partners</w:t>
            </w:r>
            <w:r w:rsidRPr="00161C6D">
              <w:rPr>
                <w:i/>
                <w:iCs/>
                <w:lang w:val="en-GB"/>
              </w:rPr>
              <w:t>.</w:t>
            </w:r>
          </w:p>
          <w:p w14:paraId="307CBA0D" w14:textId="77777777" w:rsidR="00492B51" w:rsidRPr="00161C6D" w:rsidRDefault="00492B51" w:rsidP="4AD4AFBD">
            <w:pPr>
              <w:spacing w:after="0" w:line="240" w:lineRule="auto"/>
              <w:rPr>
                <w:i/>
                <w:iCs/>
                <w:lang w:val="en-GB"/>
              </w:rPr>
            </w:pPr>
            <w:r w:rsidRPr="00161C6D">
              <w:rPr>
                <w:i/>
                <w:iCs/>
                <w:lang w:val="en-GB"/>
              </w:rPr>
              <w:t>The expert assesses the project team, whether the team can perform the expected tasks and whether opportunities to bring in missing competences have been adequately identified, e.g. through outsourcing.</w:t>
            </w:r>
          </w:p>
          <w:p w14:paraId="3BFA507A" w14:textId="607B0FFF" w:rsidR="00056318" w:rsidRPr="00161C6D" w:rsidRDefault="70BCC619" w:rsidP="779D78A0">
            <w:pPr>
              <w:spacing w:after="0" w:line="240" w:lineRule="auto"/>
              <w:rPr>
                <w:i/>
                <w:iCs/>
                <w:lang w:val="en-GB"/>
              </w:rPr>
            </w:pPr>
            <w:r w:rsidRPr="00161C6D">
              <w:rPr>
                <w:i/>
                <w:iCs/>
                <w:lang w:val="en-GB"/>
              </w:rPr>
              <w:t xml:space="preserve">The planned implementation of the project </w:t>
            </w:r>
            <w:proofErr w:type="gramStart"/>
            <w:r w:rsidRPr="00161C6D">
              <w:rPr>
                <w:i/>
                <w:iCs/>
                <w:lang w:val="en-GB"/>
              </w:rPr>
              <w:t>is assessed</w:t>
            </w:r>
            <w:proofErr w:type="gramEnd"/>
            <w:r w:rsidRPr="00161C6D">
              <w:rPr>
                <w:i/>
                <w:iCs/>
                <w:lang w:val="en-GB"/>
              </w:rPr>
              <w:t xml:space="preserve"> in relation to the completed project application, Part A, Section 4 'Project Budget'</w:t>
            </w:r>
            <w:r w:rsidR="0053086E" w:rsidRPr="00161C6D">
              <w:rPr>
                <w:i/>
                <w:iCs/>
                <w:lang w:val="en-GB"/>
              </w:rPr>
              <w:t xml:space="preserve">. </w:t>
            </w:r>
            <w:r w:rsidRPr="00161C6D">
              <w:rPr>
                <w:i/>
                <w:iCs/>
                <w:lang w:val="en-GB"/>
              </w:rPr>
              <w:t xml:space="preserve">There are no conditions for the apportionment of direct costs. The maximum amount of funding per project is EUR </w:t>
            </w:r>
            <w:r w:rsidR="00996378">
              <w:rPr>
                <w:i/>
                <w:iCs/>
                <w:lang w:val="en-GB"/>
              </w:rPr>
              <w:t>190</w:t>
            </w:r>
            <w:r w:rsidR="00996378" w:rsidRPr="00161C6D">
              <w:rPr>
                <w:i/>
                <w:iCs/>
                <w:lang w:val="en-GB"/>
              </w:rPr>
              <w:t xml:space="preserve"> </w:t>
            </w:r>
            <w:r w:rsidRPr="00161C6D">
              <w:rPr>
                <w:i/>
                <w:iCs/>
                <w:lang w:val="en-GB"/>
              </w:rPr>
              <w:t xml:space="preserve">000 </w:t>
            </w:r>
            <w:r w:rsidR="009F119E" w:rsidRPr="00161C6D">
              <w:rPr>
                <w:i/>
                <w:iCs/>
                <w:lang w:val="en-GB"/>
              </w:rPr>
              <w:t xml:space="preserve">and the duration of implementation is up to </w:t>
            </w:r>
            <w:r w:rsidR="00996378">
              <w:rPr>
                <w:i/>
                <w:iCs/>
                <w:lang w:val="en-GB"/>
              </w:rPr>
              <w:t>8</w:t>
            </w:r>
            <w:r w:rsidR="009F119E" w:rsidRPr="00161C6D">
              <w:rPr>
                <w:i/>
                <w:iCs/>
                <w:lang w:val="en-GB"/>
              </w:rPr>
              <w:t xml:space="preserve"> months</w:t>
            </w:r>
          </w:p>
          <w:p w14:paraId="0CEE244D" w14:textId="77777777" w:rsidR="001A7F06" w:rsidRPr="00161C6D" w:rsidRDefault="00D21D12" w:rsidP="00E773B8">
            <w:pPr>
              <w:spacing w:after="0"/>
              <w:rPr>
                <w:i/>
                <w:iCs/>
                <w:lang w:val="en-GB"/>
              </w:rPr>
            </w:pPr>
            <w:r w:rsidRPr="00161C6D">
              <w:rPr>
                <w:i/>
                <w:lang w:val="en-GB"/>
              </w:rPr>
              <w:t xml:space="preserve">The </w:t>
            </w:r>
            <w:r w:rsidR="0053086E" w:rsidRPr="00161C6D">
              <w:rPr>
                <w:i/>
                <w:lang w:val="en-GB"/>
              </w:rPr>
              <w:t xml:space="preserve">risks identified for </w:t>
            </w:r>
            <w:r w:rsidR="00056318" w:rsidRPr="00161C6D">
              <w:rPr>
                <w:i/>
                <w:lang w:val="en-GB"/>
              </w:rPr>
              <w:t xml:space="preserve">the implementation of the project </w:t>
            </w:r>
            <w:proofErr w:type="gramStart"/>
            <w:r w:rsidR="0053086E" w:rsidRPr="00161C6D">
              <w:rPr>
                <w:i/>
                <w:lang w:val="en-GB"/>
              </w:rPr>
              <w:t>shall be rated</w:t>
            </w:r>
            <w:proofErr w:type="gramEnd"/>
            <w:r w:rsidR="0053086E" w:rsidRPr="00161C6D">
              <w:rPr>
                <w:i/>
                <w:lang w:val="en-GB"/>
              </w:rPr>
              <w:t xml:space="preserve"> </w:t>
            </w:r>
            <w:r w:rsidRPr="00161C6D">
              <w:rPr>
                <w:i/>
                <w:lang w:val="en-GB"/>
              </w:rPr>
              <w:t>as "low", "medium" or "high"</w:t>
            </w:r>
            <w:r w:rsidR="0053086E" w:rsidRPr="00161C6D">
              <w:rPr>
                <w:i/>
                <w:lang w:val="en-GB"/>
              </w:rPr>
              <w:t xml:space="preserve">. </w:t>
            </w:r>
            <w:r w:rsidR="00980797" w:rsidRPr="00161C6D">
              <w:rPr>
                <w:i/>
                <w:lang w:val="en-GB"/>
              </w:rPr>
              <w:t xml:space="preserve">Where risks </w:t>
            </w:r>
            <w:r w:rsidR="0053086E" w:rsidRPr="00161C6D">
              <w:rPr>
                <w:i/>
                <w:lang w:val="en-GB"/>
              </w:rPr>
              <w:t xml:space="preserve">are identified as </w:t>
            </w:r>
            <w:r w:rsidRPr="00161C6D">
              <w:rPr>
                <w:i/>
                <w:lang w:val="en-GB"/>
              </w:rPr>
              <w:t xml:space="preserve">'medium' </w:t>
            </w:r>
            <w:r w:rsidR="00980797" w:rsidRPr="00161C6D">
              <w:rPr>
                <w:i/>
                <w:lang w:val="en-GB"/>
              </w:rPr>
              <w:t xml:space="preserve">or </w:t>
            </w:r>
            <w:r w:rsidRPr="00161C6D">
              <w:rPr>
                <w:i/>
                <w:lang w:val="en-GB"/>
              </w:rPr>
              <w:t>'high'</w:t>
            </w:r>
            <w:r w:rsidR="00980797" w:rsidRPr="00161C6D">
              <w:rPr>
                <w:i/>
                <w:lang w:val="en-GB"/>
              </w:rPr>
              <w:t>, the relevant justification (reasoning</w:t>
            </w:r>
            <w:r w:rsidR="003F1367" w:rsidRPr="00161C6D">
              <w:rPr>
                <w:i/>
                <w:lang w:val="en-GB"/>
              </w:rPr>
              <w:t>)</w:t>
            </w:r>
            <w:r w:rsidR="00980797" w:rsidRPr="00161C6D">
              <w:rPr>
                <w:i/>
                <w:lang w:val="en-GB"/>
              </w:rPr>
              <w:t xml:space="preserve"> for the risk assessment shall be provided</w:t>
            </w:r>
            <w:r w:rsidR="00F13A15" w:rsidRPr="00161C6D">
              <w:rPr>
                <w:i/>
                <w:lang w:val="en-GB"/>
              </w:rPr>
              <w:t>:</w:t>
            </w:r>
          </w:p>
          <w:p w14:paraId="26F3587E" w14:textId="77777777" w:rsidR="00F13A15" w:rsidRPr="00161C6D" w:rsidRDefault="00F13A15" w:rsidP="00E773B8">
            <w:pPr>
              <w:pStyle w:val="ListParagraph"/>
              <w:rPr>
                <w:i/>
                <w:iCs/>
                <w:lang w:val="en-GB"/>
              </w:rPr>
            </w:pPr>
            <w:r w:rsidRPr="00161C6D">
              <w:rPr>
                <w:i/>
                <w:iCs/>
                <w:lang w:val="en-GB"/>
              </w:rPr>
              <w:t>High risk, where the likelihood of occurrence and the significant impact on the implementation of the project or the achievement of its individual results and/or the overall objectives of the project are very high;</w:t>
            </w:r>
          </w:p>
          <w:p w14:paraId="6096AE4A" w14:textId="77777777" w:rsidR="00F13A15" w:rsidRPr="00161C6D" w:rsidRDefault="00F13A15" w:rsidP="00BF3958">
            <w:pPr>
              <w:pStyle w:val="ListParagraph"/>
              <w:rPr>
                <w:i/>
                <w:iCs/>
                <w:lang w:val="en-GB"/>
              </w:rPr>
            </w:pPr>
            <w:r w:rsidRPr="00161C6D">
              <w:rPr>
                <w:i/>
                <w:iCs/>
                <w:lang w:val="en-GB"/>
              </w:rPr>
              <w:t xml:space="preserve">medium risk, where there is a low probability of occurrence but </w:t>
            </w:r>
            <w:r w:rsidR="00911D2A" w:rsidRPr="00161C6D">
              <w:rPr>
                <w:i/>
                <w:iCs/>
                <w:lang w:val="en-GB"/>
              </w:rPr>
              <w:t xml:space="preserve">significant </w:t>
            </w:r>
            <w:r w:rsidRPr="00161C6D">
              <w:rPr>
                <w:i/>
                <w:iCs/>
                <w:lang w:val="en-GB"/>
              </w:rPr>
              <w:t>impact on the implementation of the project or its individual results and/or the overall objectives of the project remains;</w:t>
            </w:r>
          </w:p>
          <w:p w14:paraId="0FA948E4" w14:textId="77777777" w:rsidR="00F13A15" w:rsidRPr="00161C6D" w:rsidRDefault="00F13A15" w:rsidP="00BF3958">
            <w:pPr>
              <w:pStyle w:val="ListParagraph"/>
              <w:rPr>
                <w:i/>
                <w:iCs/>
                <w:lang w:val="en-GB"/>
              </w:rPr>
            </w:pPr>
            <w:r w:rsidRPr="00161C6D">
              <w:rPr>
                <w:i/>
                <w:iCs/>
                <w:lang w:val="en-GB"/>
              </w:rPr>
              <w:t>Low risk, where the likelihood of occurrence and the impact on the implementation of the project or its individual results and/or the overall objectives of the project are limited</w:t>
            </w:r>
            <w:r w:rsidR="00A74DC6" w:rsidRPr="00161C6D">
              <w:rPr>
                <w:i/>
                <w:iCs/>
                <w:lang w:val="en-GB"/>
              </w:rPr>
              <w:t>;</w:t>
            </w:r>
          </w:p>
          <w:p w14:paraId="6C5E1DE7" w14:textId="77777777" w:rsidR="00A74DC6" w:rsidRPr="00161C6D" w:rsidRDefault="00A74DC6" w:rsidP="00BF3958">
            <w:pPr>
              <w:pStyle w:val="ListParagraph"/>
              <w:rPr>
                <w:lang w:val="en-GB"/>
              </w:rPr>
            </w:pPr>
            <w:proofErr w:type="gramStart"/>
            <w:r w:rsidRPr="00161C6D">
              <w:rPr>
                <w:i/>
                <w:iCs/>
                <w:lang w:val="en-GB"/>
              </w:rPr>
              <w:t>no</w:t>
            </w:r>
            <w:proofErr w:type="gramEnd"/>
            <w:r w:rsidRPr="00161C6D">
              <w:rPr>
                <w:i/>
                <w:iCs/>
                <w:lang w:val="en-GB"/>
              </w:rPr>
              <w:t xml:space="preserve"> assessment if the information is insufficient to provide </w:t>
            </w:r>
            <w:r w:rsidR="00911D2A" w:rsidRPr="00161C6D">
              <w:rPr>
                <w:i/>
                <w:iCs/>
                <w:lang w:val="en-GB"/>
              </w:rPr>
              <w:t xml:space="preserve">a full </w:t>
            </w:r>
            <w:r w:rsidRPr="00161C6D">
              <w:rPr>
                <w:i/>
                <w:iCs/>
                <w:lang w:val="en-GB"/>
              </w:rPr>
              <w:t>assessment.</w:t>
            </w:r>
          </w:p>
        </w:tc>
      </w:tr>
      <w:tr w:rsidR="003F1367" w:rsidRPr="00161C6D" w14:paraId="5B7420D6" w14:textId="77777777" w:rsidTr="779D78A0">
        <w:tc>
          <w:tcPr>
            <w:tcW w:w="608" w:type="dxa"/>
            <w:shd w:val="clear" w:color="auto" w:fill="auto"/>
          </w:tcPr>
          <w:p w14:paraId="412561C0" w14:textId="77777777" w:rsidR="00056318" w:rsidRPr="00161C6D" w:rsidRDefault="00056318">
            <w:pPr>
              <w:rPr>
                <w:b/>
                <w:lang w:val="en-GB"/>
              </w:rPr>
            </w:pPr>
            <w:r w:rsidRPr="00161C6D">
              <w:rPr>
                <w:b/>
                <w:lang w:val="en-GB"/>
              </w:rPr>
              <w:t>3.2.</w:t>
            </w:r>
          </w:p>
        </w:tc>
        <w:tc>
          <w:tcPr>
            <w:tcW w:w="3795" w:type="dxa"/>
            <w:shd w:val="clear" w:color="auto" w:fill="auto"/>
          </w:tcPr>
          <w:p w14:paraId="5223DAF1" w14:textId="77777777" w:rsidR="00056318" w:rsidRPr="00161C6D" w:rsidRDefault="00056318" w:rsidP="0053086E">
            <w:pPr>
              <w:rPr>
                <w:lang w:val="en-GB"/>
              </w:rPr>
            </w:pPr>
            <w:r w:rsidRPr="00161C6D">
              <w:rPr>
                <w:lang w:val="en-GB"/>
              </w:rPr>
              <w:t xml:space="preserve">Consideration: </w:t>
            </w:r>
            <w:r w:rsidR="00D63482" w:rsidRPr="00161C6D">
              <w:rPr>
                <w:lang w:val="en-GB"/>
              </w:rPr>
              <w:t>scientific qualifications of the project leader and of the main contractors, based on the curricula vitae submitted</w:t>
            </w:r>
          </w:p>
        </w:tc>
        <w:tc>
          <w:tcPr>
            <w:tcW w:w="5378" w:type="dxa"/>
            <w:vMerge/>
          </w:tcPr>
          <w:p w14:paraId="4493215F" w14:textId="77777777" w:rsidR="00056318" w:rsidRPr="00161C6D" w:rsidRDefault="00056318">
            <w:pPr>
              <w:widowControl w:val="0"/>
              <w:pBdr>
                <w:top w:val="nil"/>
                <w:left w:val="nil"/>
                <w:bottom w:val="nil"/>
                <w:right w:val="nil"/>
                <w:between w:val="nil"/>
              </w:pBdr>
              <w:jc w:val="left"/>
              <w:rPr>
                <w:lang w:val="en-GB"/>
              </w:rPr>
            </w:pPr>
          </w:p>
        </w:tc>
      </w:tr>
      <w:tr w:rsidR="003F1367" w:rsidRPr="00161C6D" w14:paraId="2F38BF98" w14:textId="77777777" w:rsidTr="779D78A0">
        <w:tc>
          <w:tcPr>
            <w:tcW w:w="608" w:type="dxa"/>
            <w:shd w:val="clear" w:color="auto" w:fill="auto"/>
          </w:tcPr>
          <w:p w14:paraId="111C9E17" w14:textId="77777777" w:rsidR="00056318" w:rsidRPr="00161C6D" w:rsidRDefault="00056318">
            <w:pPr>
              <w:rPr>
                <w:b/>
                <w:lang w:val="en-GB"/>
              </w:rPr>
            </w:pPr>
            <w:r w:rsidRPr="00161C6D">
              <w:rPr>
                <w:b/>
                <w:lang w:val="en-GB"/>
              </w:rPr>
              <w:t>3.3.</w:t>
            </w:r>
          </w:p>
        </w:tc>
        <w:tc>
          <w:tcPr>
            <w:tcW w:w="3795" w:type="dxa"/>
            <w:shd w:val="clear" w:color="auto" w:fill="auto"/>
          </w:tcPr>
          <w:p w14:paraId="11E9A4DC" w14:textId="77777777" w:rsidR="00056318" w:rsidRPr="00161C6D" w:rsidRDefault="00673F99" w:rsidP="09183ADA">
            <w:pPr>
              <w:rPr>
                <w:lang w:val="en-GB"/>
              </w:rPr>
            </w:pPr>
            <w:r w:rsidRPr="00161C6D">
              <w:rPr>
                <w:lang w:val="en-GB"/>
              </w:rPr>
              <w:t>Consideration</w:t>
            </w:r>
            <w:r w:rsidR="00056318" w:rsidRPr="00161C6D">
              <w:rPr>
                <w:lang w:val="en-GB"/>
              </w:rPr>
              <w:t xml:space="preserve">: </w:t>
            </w:r>
            <w:r w:rsidR="00047380" w:rsidRPr="00161C6D">
              <w:rPr>
                <w:lang w:val="en-GB"/>
              </w:rPr>
              <w:t xml:space="preserve">Project quality management </w:t>
            </w:r>
            <w:proofErr w:type="gramStart"/>
            <w:r w:rsidR="00047380" w:rsidRPr="00161C6D">
              <w:rPr>
                <w:lang w:val="en-GB"/>
              </w:rPr>
              <w:t>is foreseen</w:t>
            </w:r>
            <w:proofErr w:type="gramEnd"/>
            <w:r w:rsidR="00047380" w:rsidRPr="00161C6D">
              <w:rPr>
                <w:lang w:val="en-GB"/>
              </w:rPr>
              <w:t xml:space="preserve">. The management organisation allows the </w:t>
            </w:r>
            <w:r w:rsidR="00047380" w:rsidRPr="00161C6D">
              <w:rPr>
                <w:lang w:val="en-GB"/>
              </w:rPr>
              <w:lastRenderedPageBreak/>
              <w:t xml:space="preserve">progress of the study to </w:t>
            </w:r>
            <w:proofErr w:type="gramStart"/>
            <w:r w:rsidR="00047380" w:rsidRPr="00161C6D">
              <w:rPr>
                <w:lang w:val="en-GB"/>
              </w:rPr>
              <w:t>be monitored</w:t>
            </w:r>
            <w:proofErr w:type="gramEnd"/>
            <w:r w:rsidR="00047380" w:rsidRPr="00161C6D">
              <w:rPr>
                <w:lang w:val="en-GB"/>
              </w:rPr>
              <w:t>. Potential risks have been assessed and a plan developed to avoid or mitigate them</w:t>
            </w:r>
          </w:p>
        </w:tc>
        <w:tc>
          <w:tcPr>
            <w:tcW w:w="5378" w:type="dxa"/>
            <w:vMerge/>
          </w:tcPr>
          <w:p w14:paraId="4B6650DB" w14:textId="77777777" w:rsidR="00056318" w:rsidRPr="00161C6D" w:rsidRDefault="00056318">
            <w:pPr>
              <w:widowControl w:val="0"/>
              <w:pBdr>
                <w:top w:val="nil"/>
                <w:left w:val="nil"/>
                <w:bottom w:val="nil"/>
                <w:right w:val="nil"/>
                <w:between w:val="nil"/>
              </w:pBdr>
              <w:jc w:val="left"/>
              <w:rPr>
                <w:lang w:val="en-GB"/>
              </w:rPr>
            </w:pPr>
          </w:p>
        </w:tc>
      </w:tr>
      <w:tr w:rsidR="003F1367" w:rsidRPr="00161C6D" w14:paraId="23FA73A3" w14:textId="77777777" w:rsidTr="779D78A0">
        <w:tc>
          <w:tcPr>
            <w:tcW w:w="608" w:type="dxa"/>
            <w:shd w:val="clear" w:color="auto" w:fill="auto"/>
          </w:tcPr>
          <w:p w14:paraId="2F1B027C" w14:textId="77777777" w:rsidR="00056318" w:rsidRPr="00161C6D" w:rsidRDefault="00056318">
            <w:pPr>
              <w:rPr>
                <w:b/>
                <w:lang w:val="en-GB"/>
              </w:rPr>
            </w:pPr>
            <w:r w:rsidRPr="00161C6D">
              <w:rPr>
                <w:b/>
                <w:lang w:val="en-GB"/>
              </w:rPr>
              <w:t>3.4.</w:t>
            </w:r>
          </w:p>
        </w:tc>
        <w:tc>
          <w:tcPr>
            <w:tcW w:w="3795" w:type="dxa"/>
            <w:shd w:val="clear" w:color="auto" w:fill="auto"/>
          </w:tcPr>
          <w:p w14:paraId="3A3B27D6" w14:textId="77777777" w:rsidR="00056318" w:rsidRPr="00161C6D" w:rsidRDefault="00673F99" w:rsidP="09183ADA">
            <w:pPr>
              <w:rPr>
                <w:lang w:val="en-GB"/>
              </w:rPr>
            </w:pPr>
            <w:r w:rsidRPr="00161C6D">
              <w:rPr>
                <w:lang w:val="en-GB"/>
              </w:rPr>
              <w:t>Consideration</w:t>
            </w:r>
            <w:r w:rsidR="00056318" w:rsidRPr="00161C6D">
              <w:rPr>
                <w:lang w:val="en-GB"/>
              </w:rPr>
              <w:t xml:space="preserve">: </w:t>
            </w:r>
            <w:r w:rsidR="00047380" w:rsidRPr="00161C6D">
              <w:rPr>
                <w:lang w:val="en-GB"/>
              </w:rPr>
              <w:t>existence of the research infrastructure needed to carry out the study and access to other research infrastructure of the collaborating partners (if applicable)</w:t>
            </w:r>
          </w:p>
        </w:tc>
        <w:tc>
          <w:tcPr>
            <w:tcW w:w="5378" w:type="dxa"/>
            <w:vMerge/>
          </w:tcPr>
          <w:p w14:paraId="0A741FF3" w14:textId="77777777" w:rsidR="00056318" w:rsidRPr="00161C6D" w:rsidRDefault="00056318">
            <w:pPr>
              <w:widowControl w:val="0"/>
              <w:pBdr>
                <w:top w:val="nil"/>
                <w:left w:val="nil"/>
                <w:bottom w:val="nil"/>
                <w:right w:val="nil"/>
                <w:between w:val="nil"/>
              </w:pBdr>
              <w:jc w:val="left"/>
              <w:rPr>
                <w:lang w:val="en-GB"/>
              </w:rPr>
            </w:pPr>
          </w:p>
        </w:tc>
      </w:tr>
      <w:tr w:rsidR="003F1367" w:rsidRPr="00161C6D" w14:paraId="539EF440" w14:textId="77777777" w:rsidTr="779D78A0">
        <w:tc>
          <w:tcPr>
            <w:tcW w:w="608" w:type="dxa"/>
            <w:shd w:val="clear" w:color="auto" w:fill="auto"/>
          </w:tcPr>
          <w:p w14:paraId="5A32FD32" w14:textId="77777777" w:rsidR="00056318" w:rsidRPr="00161C6D" w:rsidRDefault="00056318">
            <w:pPr>
              <w:rPr>
                <w:b/>
                <w:lang w:val="en-GB"/>
              </w:rPr>
            </w:pPr>
            <w:r w:rsidRPr="00161C6D">
              <w:rPr>
                <w:b/>
                <w:lang w:val="en-GB"/>
              </w:rPr>
              <w:t>3.5.</w:t>
            </w:r>
          </w:p>
        </w:tc>
        <w:tc>
          <w:tcPr>
            <w:tcW w:w="3795" w:type="dxa"/>
            <w:shd w:val="clear" w:color="auto" w:fill="auto"/>
          </w:tcPr>
          <w:p w14:paraId="71283DDA" w14:textId="77777777" w:rsidR="00056318" w:rsidRPr="00161C6D" w:rsidRDefault="00056318" w:rsidP="09183ADA">
            <w:pPr>
              <w:rPr>
                <w:lang w:val="en-GB"/>
              </w:rPr>
            </w:pPr>
            <w:r w:rsidRPr="00161C6D">
              <w:rPr>
                <w:lang w:val="en-GB"/>
              </w:rPr>
              <w:t xml:space="preserve">Consideration: </w:t>
            </w:r>
            <w:r w:rsidR="00047380" w:rsidRPr="00161C6D">
              <w:rPr>
                <w:lang w:val="en-GB"/>
              </w:rPr>
              <w:t>the institution carrying out the research and its collaborating partners (if applicable) have the necessary experience to implement the project</w:t>
            </w:r>
          </w:p>
        </w:tc>
        <w:tc>
          <w:tcPr>
            <w:tcW w:w="5378" w:type="dxa"/>
            <w:vMerge/>
          </w:tcPr>
          <w:p w14:paraId="2FD9DA78" w14:textId="77777777" w:rsidR="00056318" w:rsidRPr="00161C6D" w:rsidRDefault="00056318">
            <w:pPr>
              <w:widowControl w:val="0"/>
              <w:pBdr>
                <w:top w:val="nil"/>
                <w:left w:val="nil"/>
                <w:bottom w:val="nil"/>
                <w:right w:val="nil"/>
                <w:between w:val="nil"/>
              </w:pBdr>
              <w:jc w:val="left"/>
              <w:rPr>
                <w:lang w:val="en-GB"/>
              </w:rPr>
            </w:pPr>
          </w:p>
        </w:tc>
      </w:tr>
      <w:tr w:rsidR="00BA7318" w:rsidRPr="00161C6D" w14:paraId="4DAFAADB" w14:textId="77777777" w:rsidTr="779D78A0">
        <w:tc>
          <w:tcPr>
            <w:tcW w:w="608" w:type="dxa"/>
            <w:shd w:val="clear" w:color="auto" w:fill="auto"/>
          </w:tcPr>
          <w:p w14:paraId="140D201B" w14:textId="77777777" w:rsidR="00056318" w:rsidRPr="00161C6D" w:rsidRDefault="00056318">
            <w:pPr>
              <w:rPr>
                <w:b/>
                <w:lang w:val="en-GB"/>
              </w:rPr>
            </w:pPr>
          </w:p>
        </w:tc>
        <w:tc>
          <w:tcPr>
            <w:tcW w:w="3795" w:type="dxa"/>
            <w:shd w:val="clear" w:color="auto" w:fill="auto"/>
          </w:tcPr>
          <w:p w14:paraId="56957204" w14:textId="77777777" w:rsidR="00056318" w:rsidRPr="00161C6D" w:rsidRDefault="00056318" w:rsidP="09183ADA">
            <w:pPr>
              <w:rPr>
                <w:lang w:val="en-GB"/>
              </w:rPr>
            </w:pPr>
          </w:p>
        </w:tc>
        <w:tc>
          <w:tcPr>
            <w:tcW w:w="5378" w:type="dxa"/>
            <w:vMerge/>
          </w:tcPr>
          <w:p w14:paraId="3E43E4DC" w14:textId="77777777" w:rsidR="00056318" w:rsidRPr="00161C6D" w:rsidRDefault="00056318">
            <w:pPr>
              <w:widowControl w:val="0"/>
              <w:pBdr>
                <w:top w:val="nil"/>
                <w:left w:val="nil"/>
                <w:bottom w:val="nil"/>
                <w:right w:val="nil"/>
                <w:between w:val="nil"/>
              </w:pBdr>
              <w:jc w:val="left"/>
              <w:rPr>
                <w:color w:val="FF0000"/>
                <w:lang w:val="en-GB"/>
              </w:rPr>
            </w:pPr>
          </w:p>
        </w:tc>
      </w:tr>
    </w:tbl>
    <w:p w14:paraId="673A72B7" w14:textId="77777777" w:rsidR="00307D70" w:rsidRPr="00161C6D" w:rsidRDefault="00307D70">
      <w:pPr>
        <w:spacing w:after="0" w:line="240" w:lineRule="auto"/>
        <w:rPr>
          <w:color w:val="FF0000"/>
          <w:lang w:val="en-GB"/>
        </w:rPr>
      </w:pPr>
    </w:p>
    <w:p w14:paraId="484FCA8B" w14:textId="77777777" w:rsidR="00750BDE" w:rsidRPr="00161C6D" w:rsidRDefault="00750BDE" w:rsidP="004B7390">
      <w:pPr>
        <w:pStyle w:val="Heading2"/>
        <w:rPr>
          <w:lang w:val="en-GB"/>
        </w:rPr>
      </w:pPr>
      <w:bookmarkStart w:id="8" w:name="_Toc159844527"/>
    </w:p>
    <w:p w14:paraId="381A1E33" w14:textId="77777777" w:rsidR="00750BDE" w:rsidRPr="00161C6D" w:rsidRDefault="00750BDE" w:rsidP="004B7390">
      <w:pPr>
        <w:pStyle w:val="Heading2"/>
        <w:rPr>
          <w:lang w:val="en-GB"/>
        </w:rPr>
      </w:pPr>
    </w:p>
    <w:p w14:paraId="5D054CFD" w14:textId="77777777" w:rsidR="00307D70" w:rsidRPr="00161C6D" w:rsidRDefault="00191253" w:rsidP="004B7390">
      <w:pPr>
        <w:pStyle w:val="Heading2"/>
        <w:rPr>
          <w:lang w:val="en-GB"/>
        </w:rPr>
      </w:pPr>
      <w:r w:rsidRPr="00161C6D">
        <w:rPr>
          <w:lang w:val="en-GB"/>
        </w:rPr>
        <w:t xml:space="preserve">2.2 Expert </w:t>
      </w:r>
      <w:r w:rsidR="1E3DF80E" w:rsidRPr="00161C6D">
        <w:rPr>
          <w:lang w:val="en-GB"/>
        </w:rPr>
        <w:t xml:space="preserve">Consultation </w:t>
      </w:r>
      <w:r w:rsidR="00574D69" w:rsidRPr="00161C6D">
        <w:rPr>
          <w:lang w:val="en-GB"/>
        </w:rPr>
        <w:t xml:space="preserve">Meeting </w:t>
      </w:r>
      <w:bookmarkEnd w:id="8"/>
    </w:p>
    <w:p w14:paraId="2F67642C" w14:textId="77777777" w:rsidR="00307D70" w:rsidRPr="00161C6D" w:rsidRDefault="00307D70" w:rsidP="00561959">
      <w:pPr>
        <w:spacing w:after="0" w:line="240" w:lineRule="auto"/>
        <w:rPr>
          <w:lang w:val="en-GB"/>
        </w:rPr>
      </w:pPr>
    </w:p>
    <w:p w14:paraId="2C7AB2CB" w14:textId="77777777" w:rsidR="00C64B99" w:rsidRPr="00161C6D" w:rsidRDefault="09D9654D" w:rsidP="00FC7BED">
      <w:pPr>
        <w:spacing w:after="0" w:line="240" w:lineRule="auto"/>
        <w:ind w:firstLine="720"/>
        <w:rPr>
          <w:lang w:val="en-GB"/>
        </w:rPr>
      </w:pPr>
      <w:r w:rsidRPr="00161C6D">
        <w:rPr>
          <w:lang w:val="en-GB"/>
        </w:rPr>
        <w:lastRenderedPageBreak/>
        <w:t xml:space="preserve">In order to ensure </w:t>
      </w:r>
      <w:r w:rsidR="1E3DF80E" w:rsidRPr="00161C6D">
        <w:rPr>
          <w:lang w:val="en-GB"/>
        </w:rPr>
        <w:t xml:space="preserve">that the expert acting as reporter develops an </w:t>
      </w:r>
      <w:r w:rsidR="00F17640" w:rsidRPr="00161C6D">
        <w:rPr>
          <w:lang w:val="en-GB"/>
        </w:rPr>
        <w:t xml:space="preserve">objective and reasoned </w:t>
      </w:r>
      <w:r w:rsidR="399A64D1" w:rsidRPr="00161C6D">
        <w:rPr>
          <w:lang w:val="en-GB"/>
        </w:rPr>
        <w:t xml:space="preserve">consolidated </w:t>
      </w:r>
      <w:r w:rsidRPr="00161C6D">
        <w:rPr>
          <w:lang w:val="en-GB"/>
        </w:rPr>
        <w:t xml:space="preserve">evaluation of the project submission </w:t>
      </w:r>
      <w:r w:rsidR="6E330793" w:rsidRPr="00161C6D">
        <w:rPr>
          <w:lang w:val="en-GB"/>
        </w:rPr>
        <w:t xml:space="preserve">within </w:t>
      </w:r>
      <w:r w:rsidR="00F17640" w:rsidRPr="00161C6D">
        <w:rPr>
          <w:lang w:val="en-GB"/>
        </w:rPr>
        <w:t>the scientific sector</w:t>
      </w:r>
      <w:r w:rsidRPr="00161C6D">
        <w:rPr>
          <w:lang w:val="en-GB"/>
        </w:rPr>
        <w:t xml:space="preserve">, the </w:t>
      </w:r>
      <w:r w:rsidR="00161C6D">
        <w:rPr>
          <w:lang w:val="en-GB"/>
        </w:rPr>
        <w:t>Council</w:t>
      </w:r>
      <w:r w:rsidRPr="00161C6D">
        <w:rPr>
          <w:lang w:val="en-GB"/>
        </w:rPr>
        <w:t xml:space="preserve"> </w:t>
      </w:r>
      <w:r w:rsidR="00AA4B5A" w:rsidRPr="00161C6D">
        <w:rPr>
          <w:lang w:val="en-GB"/>
        </w:rPr>
        <w:t>may organise</w:t>
      </w:r>
      <w:r w:rsidR="006315E4" w:rsidRPr="00161C6D">
        <w:rPr>
          <w:lang w:val="en-GB"/>
        </w:rPr>
        <w:t xml:space="preserve"> a </w:t>
      </w:r>
      <w:r w:rsidR="00574D69" w:rsidRPr="00161C6D">
        <w:rPr>
          <w:lang w:val="en-GB"/>
        </w:rPr>
        <w:t xml:space="preserve">consultative meeting of </w:t>
      </w:r>
      <w:r w:rsidR="1E3DF80E" w:rsidRPr="00161C6D">
        <w:rPr>
          <w:lang w:val="en-GB"/>
        </w:rPr>
        <w:t xml:space="preserve">reporters </w:t>
      </w:r>
      <w:r w:rsidRPr="00161C6D">
        <w:rPr>
          <w:lang w:val="en-GB"/>
        </w:rPr>
        <w:t xml:space="preserve">(hereinafter referred to as the </w:t>
      </w:r>
      <w:r w:rsidR="1B8EEA9B" w:rsidRPr="00161C6D">
        <w:rPr>
          <w:lang w:val="en-GB"/>
        </w:rPr>
        <w:t xml:space="preserve">consultative </w:t>
      </w:r>
      <w:r w:rsidR="00574D69" w:rsidRPr="00161C6D">
        <w:rPr>
          <w:lang w:val="en-GB"/>
        </w:rPr>
        <w:t>meeting</w:t>
      </w:r>
      <w:r w:rsidRPr="00161C6D">
        <w:rPr>
          <w:lang w:val="en-GB"/>
        </w:rPr>
        <w:t>)</w:t>
      </w:r>
      <w:r w:rsidR="00CD0DB4">
        <w:rPr>
          <w:lang w:val="en-GB"/>
        </w:rPr>
        <w:t>.</w:t>
      </w:r>
      <w:r w:rsidRPr="00161C6D">
        <w:rPr>
          <w:lang w:val="en-GB"/>
        </w:rPr>
        <w:t xml:space="preserve"> </w:t>
      </w:r>
      <w:r w:rsidR="00802DE0" w:rsidRPr="00161C6D">
        <w:rPr>
          <w:lang w:val="en-GB"/>
        </w:rPr>
        <w:t xml:space="preserve">The consultative meeting shall be of </w:t>
      </w:r>
      <w:r w:rsidR="00131D6B" w:rsidRPr="00161C6D">
        <w:rPr>
          <w:lang w:val="en-GB"/>
        </w:rPr>
        <w:t xml:space="preserve">an </w:t>
      </w:r>
      <w:r w:rsidR="00802DE0" w:rsidRPr="00161C6D">
        <w:rPr>
          <w:lang w:val="en-GB"/>
        </w:rPr>
        <w:t xml:space="preserve">advisory (consultative) nature </w:t>
      </w:r>
      <w:r w:rsidR="00131D6B" w:rsidRPr="00161C6D">
        <w:rPr>
          <w:lang w:val="en-GB"/>
        </w:rPr>
        <w:t>only</w:t>
      </w:r>
      <w:r w:rsidR="00802DE0" w:rsidRPr="00161C6D">
        <w:rPr>
          <w:lang w:val="en-GB"/>
        </w:rPr>
        <w:t xml:space="preserve">, with the aim of providing the reporter with as comprehensive a view as possible of the </w:t>
      </w:r>
      <w:r w:rsidR="00FC7BED" w:rsidRPr="00161C6D">
        <w:rPr>
          <w:lang w:val="en-GB"/>
        </w:rPr>
        <w:t xml:space="preserve">level (readiness) of the project submissions submitted to the call </w:t>
      </w:r>
      <w:r w:rsidR="00802DE0" w:rsidRPr="00161C6D">
        <w:rPr>
          <w:lang w:val="en-GB"/>
        </w:rPr>
        <w:t xml:space="preserve">in the scientific </w:t>
      </w:r>
      <w:r w:rsidR="00D55962" w:rsidRPr="00161C6D">
        <w:rPr>
          <w:lang w:val="en-GB"/>
        </w:rPr>
        <w:t>sector</w:t>
      </w:r>
      <w:r w:rsidR="00802DE0" w:rsidRPr="00161C6D">
        <w:rPr>
          <w:lang w:val="en-GB"/>
        </w:rPr>
        <w:t xml:space="preserve"> concerned</w:t>
      </w:r>
      <w:r w:rsidR="00FC7BED" w:rsidRPr="00161C6D">
        <w:rPr>
          <w:lang w:val="en-GB"/>
        </w:rPr>
        <w:t>, which would support the reporter in developing the consolidated evaluation of the project submission.</w:t>
      </w:r>
    </w:p>
    <w:p w14:paraId="7A29E22B" w14:textId="77777777" w:rsidR="00F17640" w:rsidRPr="00161C6D" w:rsidRDefault="00C64B99">
      <w:pPr>
        <w:spacing w:after="0" w:line="240" w:lineRule="auto"/>
        <w:ind w:firstLine="720"/>
        <w:rPr>
          <w:lang w:val="en-GB"/>
        </w:rPr>
      </w:pPr>
      <w:r w:rsidRPr="00161C6D">
        <w:rPr>
          <w:lang w:val="en-GB"/>
        </w:rPr>
        <w:t xml:space="preserve">The </w:t>
      </w:r>
      <w:r w:rsidR="00161C6D">
        <w:rPr>
          <w:lang w:val="en-GB"/>
        </w:rPr>
        <w:t>Council</w:t>
      </w:r>
      <w:r w:rsidRPr="00161C6D">
        <w:rPr>
          <w:lang w:val="en-GB"/>
        </w:rPr>
        <w:t xml:space="preserve"> may also organise </w:t>
      </w:r>
      <w:r w:rsidR="00574D69" w:rsidRPr="00161C6D">
        <w:rPr>
          <w:lang w:val="en-GB"/>
        </w:rPr>
        <w:t xml:space="preserve">consultative </w:t>
      </w:r>
      <w:r w:rsidRPr="00161C6D">
        <w:rPr>
          <w:lang w:val="en-GB"/>
        </w:rPr>
        <w:t xml:space="preserve">meetings in </w:t>
      </w:r>
      <w:r w:rsidR="00F17640" w:rsidRPr="00161C6D">
        <w:rPr>
          <w:lang w:val="en-GB"/>
        </w:rPr>
        <w:t xml:space="preserve">the relevant scientific </w:t>
      </w:r>
      <w:r w:rsidR="00D55962" w:rsidRPr="00161C6D">
        <w:rPr>
          <w:lang w:val="en-GB"/>
        </w:rPr>
        <w:t>field</w:t>
      </w:r>
      <w:r w:rsidRPr="00161C6D">
        <w:rPr>
          <w:lang w:val="en-GB"/>
        </w:rPr>
        <w:t xml:space="preserve">, taking into account the number of project proposals submitted in the scientific </w:t>
      </w:r>
      <w:r w:rsidR="00D55962" w:rsidRPr="00161C6D">
        <w:rPr>
          <w:lang w:val="en-GB"/>
        </w:rPr>
        <w:t>field</w:t>
      </w:r>
      <w:r w:rsidR="00CD0DB4">
        <w:rPr>
          <w:lang w:val="en-GB"/>
        </w:rPr>
        <w:t>.</w:t>
      </w:r>
    </w:p>
    <w:p w14:paraId="33D69650" w14:textId="77777777" w:rsidR="00307D70" w:rsidRPr="00161C6D" w:rsidRDefault="5C6C91C4">
      <w:pPr>
        <w:spacing w:after="0" w:line="240" w:lineRule="auto"/>
        <w:ind w:firstLine="720"/>
        <w:rPr>
          <w:lang w:val="en-GB"/>
        </w:rPr>
      </w:pPr>
      <w:r w:rsidRPr="00161C6D">
        <w:rPr>
          <w:lang w:val="en-GB"/>
        </w:rPr>
        <w:t xml:space="preserve">Before organising a consultative </w:t>
      </w:r>
      <w:r w:rsidR="00F17640" w:rsidRPr="00161C6D">
        <w:rPr>
          <w:lang w:val="en-GB"/>
        </w:rPr>
        <w:t>meeting</w:t>
      </w:r>
      <w:r w:rsidRPr="00161C6D">
        <w:rPr>
          <w:lang w:val="en-GB"/>
        </w:rPr>
        <w:t xml:space="preserve">, project </w:t>
      </w:r>
      <w:r w:rsidR="58C3615B" w:rsidRPr="00161C6D">
        <w:rPr>
          <w:lang w:val="en-GB"/>
        </w:rPr>
        <w:t xml:space="preserve">secretaries </w:t>
      </w:r>
      <w:r w:rsidRPr="00161C6D">
        <w:rPr>
          <w:lang w:val="en-GB"/>
        </w:rPr>
        <w:t xml:space="preserve">shall double-check that </w:t>
      </w:r>
      <w:r w:rsidR="0090098A" w:rsidRPr="00161C6D">
        <w:rPr>
          <w:lang w:val="en-GB"/>
        </w:rPr>
        <w:t xml:space="preserve">reporters </w:t>
      </w:r>
      <w:r w:rsidRPr="00161C6D">
        <w:rPr>
          <w:lang w:val="en-GB"/>
        </w:rPr>
        <w:t xml:space="preserve">have no </w:t>
      </w:r>
      <w:r w:rsidR="79456D21" w:rsidRPr="00161C6D">
        <w:rPr>
          <w:lang w:val="en-GB"/>
        </w:rPr>
        <w:t>conflict</w:t>
      </w:r>
      <w:r w:rsidRPr="00161C6D">
        <w:rPr>
          <w:lang w:val="en-GB"/>
        </w:rPr>
        <w:t xml:space="preserve"> of interest with the project applicant, the project manager and the </w:t>
      </w:r>
      <w:r w:rsidR="0090098A" w:rsidRPr="00161C6D">
        <w:rPr>
          <w:lang w:val="en-GB"/>
        </w:rPr>
        <w:t>main contractors</w:t>
      </w:r>
      <w:r w:rsidR="540A5188" w:rsidRPr="00161C6D">
        <w:rPr>
          <w:shd w:val="clear" w:color="auto" w:fill="FFFFFF" w:themeFill="background1"/>
          <w:lang w:val="en-GB"/>
        </w:rPr>
        <w:t>.</w:t>
      </w:r>
    </w:p>
    <w:p w14:paraId="4A515D4B" w14:textId="77777777" w:rsidR="00E32286" w:rsidRPr="00161C6D" w:rsidRDefault="00E32286" w:rsidP="00561959">
      <w:pPr>
        <w:spacing w:after="0" w:line="240" w:lineRule="auto"/>
        <w:ind w:firstLine="720"/>
        <w:rPr>
          <w:lang w:val="en-GB"/>
        </w:rPr>
      </w:pPr>
    </w:p>
    <w:p w14:paraId="2E74E51B" w14:textId="77777777" w:rsidR="00307D70" w:rsidRPr="00161C6D" w:rsidRDefault="09D9654D">
      <w:pPr>
        <w:spacing w:after="0" w:line="240" w:lineRule="auto"/>
        <w:ind w:firstLine="720"/>
        <w:rPr>
          <w:lang w:val="en-GB"/>
        </w:rPr>
      </w:pPr>
      <w:r w:rsidRPr="00161C6D">
        <w:rPr>
          <w:lang w:val="en-GB"/>
        </w:rPr>
        <w:t xml:space="preserve">16. In order to ensure the success of </w:t>
      </w:r>
      <w:r w:rsidR="7481854C" w:rsidRPr="00161C6D">
        <w:rPr>
          <w:lang w:val="en-GB"/>
        </w:rPr>
        <w:t xml:space="preserve">a </w:t>
      </w:r>
      <w:r w:rsidR="00802DE0" w:rsidRPr="00161C6D">
        <w:rPr>
          <w:lang w:val="en-GB"/>
        </w:rPr>
        <w:t>consultative meeting</w:t>
      </w:r>
      <w:r w:rsidRPr="00161C6D">
        <w:rPr>
          <w:lang w:val="en-GB"/>
        </w:rPr>
        <w:t xml:space="preserve">, the Project Secretary shall invite one </w:t>
      </w:r>
      <w:r w:rsidR="35358E42" w:rsidRPr="00161C6D">
        <w:rPr>
          <w:lang w:val="en-GB"/>
        </w:rPr>
        <w:t xml:space="preserve">reporter </w:t>
      </w:r>
      <w:r w:rsidRPr="00161C6D">
        <w:rPr>
          <w:lang w:val="en-GB"/>
        </w:rPr>
        <w:t xml:space="preserve">to chair </w:t>
      </w:r>
      <w:r w:rsidR="096A4A30" w:rsidRPr="00161C6D">
        <w:rPr>
          <w:lang w:val="en-GB"/>
        </w:rPr>
        <w:t xml:space="preserve">the consultative </w:t>
      </w:r>
      <w:r w:rsidR="00131D6B" w:rsidRPr="00161C6D">
        <w:rPr>
          <w:lang w:val="en-GB"/>
        </w:rPr>
        <w:t xml:space="preserve">meeting </w:t>
      </w:r>
      <w:r w:rsidRPr="00161C6D">
        <w:rPr>
          <w:lang w:val="en-GB"/>
        </w:rPr>
        <w:t xml:space="preserve">at each </w:t>
      </w:r>
      <w:r w:rsidR="5915DB27" w:rsidRPr="00161C6D">
        <w:rPr>
          <w:lang w:val="en-GB"/>
        </w:rPr>
        <w:t xml:space="preserve">consultative </w:t>
      </w:r>
      <w:r w:rsidR="00802DE0" w:rsidRPr="00161C6D">
        <w:rPr>
          <w:lang w:val="en-GB"/>
        </w:rPr>
        <w:t>meeting</w:t>
      </w:r>
      <w:r w:rsidRPr="00161C6D">
        <w:rPr>
          <w:lang w:val="en-GB"/>
        </w:rPr>
        <w:t xml:space="preserve">. The chairperson of </w:t>
      </w:r>
      <w:r w:rsidR="11CC21F2" w:rsidRPr="00161C6D">
        <w:rPr>
          <w:lang w:val="en-GB"/>
        </w:rPr>
        <w:t xml:space="preserve">the </w:t>
      </w:r>
      <w:r w:rsidR="00802DE0" w:rsidRPr="00161C6D">
        <w:rPr>
          <w:lang w:val="en-GB"/>
        </w:rPr>
        <w:t xml:space="preserve">consultative </w:t>
      </w:r>
      <w:r w:rsidR="00131D6B" w:rsidRPr="00161C6D">
        <w:rPr>
          <w:lang w:val="en-GB"/>
        </w:rPr>
        <w:t xml:space="preserve">meeting </w:t>
      </w:r>
      <w:r w:rsidRPr="00161C6D">
        <w:rPr>
          <w:lang w:val="en-GB"/>
        </w:rPr>
        <w:t xml:space="preserve">shall be identified on the basis of his/her scientific and managerial experience in order to organise the work of </w:t>
      </w:r>
      <w:r w:rsidR="12647479" w:rsidRPr="00161C6D">
        <w:rPr>
          <w:lang w:val="en-GB"/>
        </w:rPr>
        <w:t xml:space="preserve">the consultative </w:t>
      </w:r>
      <w:r w:rsidR="00131D6B" w:rsidRPr="00161C6D">
        <w:rPr>
          <w:lang w:val="en-GB"/>
        </w:rPr>
        <w:t xml:space="preserve">meeting </w:t>
      </w:r>
      <w:r w:rsidRPr="00161C6D">
        <w:rPr>
          <w:lang w:val="en-GB"/>
        </w:rPr>
        <w:t xml:space="preserve">and to lead a reasoned and consultative discussion among </w:t>
      </w:r>
      <w:r w:rsidR="35358E42" w:rsidRPr="00161C6D">
        <w:rPr>
          <w:lang w:val="en-GB"/>
        </w:rPr>
        <w:t>the reporters</w:t>
      </w:r>
      <w:r w:rsidRPr="00161C6D">
        <w:rPr>
          <w:lang w:val="en-GB"/>
        </w:rPr>
        <w:t xml:space="preserve">, with the aim of providing </w:t>
      </w:r>
      <w:r w:rsidR="35358E42" w:rsidRPr="00161C6D">
        <w:rPr>
          <w:lang w:val="en-GB"/>
        </w:rPr>
        <w:t xml:space="preserve">the reporters </w:t>
      </w:r>
      <w:r w:rsidRPr="00161C6D">
        <w:rPr>
          <w:lang w:val="en-GB"/>
        </w:rPr>
        <w:t>with a comprehensive view of the situation in the relevant scientific cluster across the project proposals submitted in the call for proposals.</w:t>
      </w:r>
    </w:p>
    <w:p w14:paraId="55861500" w14:textId="77777777" w:rsidR="00E32286" w:rsidRPr="00161C6D" w:rsidRDefault="00E32286" w:rsidP="00561959">
      <w:pPr>
        <w:spacing w:after="0" w:line="240" w:lineRule="auto"/>
        <w:ind w:firstLine="720"/>
        <w:rPr>
          <w:lang w:val="en-GB"/>
        </w:rPr>
      </w:pPr>
    </w:p>
    <w:p w14:paraId="13E072D3" w14:textId="77777777" w:rsidR="00307D70" w:rsidRPr="00161C6D" w:rsidRDefault="7EFE9C6E">
      <w:pPr>
        <w:spacing w:after="0" w:line="240" w:lineRule="auto"/>
        <w:ind w:firstLine="720"/>
        <w:rPr>
          <w:lang w:val="en-GB"/>
        </w:rPr>
      </w:pPr>
      <w:proofErr w:type="gramStart"/>
      <w:r w:rsidRPr="00161C6D">
        <w:rPr>
          <w:lang w:val="en-GB"/>
        </w:rPr>
        <w:t xml:space="preserve">17. </w:t>
      </w:r>
      <w:r w:rsidR="33266A7E" w:rsidRPr="00161C6D">
        <w:rPr>
          <w:lang w:val="en-GB"/>
        </w:rPr>
        <w:t xml:space="preserve">The Consultative </w:t>
      </w:r>
      <w:r w:rsidR="00131D6B" w:rsidRPr="00161C6D">
        <w:rPr>
          <w:lang w:val="en-GB"/>
        </w:rPr>
        <w:t>Meetin</w:t>
      </w:r>
      <w:bookmarkStart w:id="9" w:name="_GoBack"/>
      <w:bookmarkEnd w:id="9"/>
      <w:r w:rsidR="00131D6B" w:rsidRPr="00161C6D">
        <w:rPr>
          <w:lang w:val="en-GB"/>
        </w:rPr>
        <w:t xml:space="preserve">g </w:t>
      </w:r>
      <w:r w:rsidR="09D9654D" w:rsidRPr="00161C6D">
        <w:rPr>
          <w:lang w:val="en-GB"/>
        </w:rPr>
        <w:t xml:space="preserve">shall be attended by </w:t>
      </w:r>
      <w:r w:rsidRPr="00161C6D">
        <w:rPr>
          <w:lang w:val="en-GB"/>
        </w:rPr>
        <w:t>reporters</w:t>
      </w:r>
      <w:proofErr w:type="gramEnd"/>
      <w:r w:rsidRPr="00161C6D">
        <w:rPr>
          <w:lang w:val="en-GB"/>
        </w:rPr>
        <w:t xml:space="preserve"> </w:t>
      </w:r>
      <w:r w:rsidR="00E32286" w:rsidRPr="00161C6D">
        <w:rPr>
          <w:lang w:val="en-GB"/>
        </w:rPr>
        <w:t xml:space="preserve">from the relevant </w:t>
      </w:r>
      <w:r w:rsidR="00850D12" w:rsidRPr="00161C6D">
        <w:rPr>
          <w:lang w:val="en-GB"/>
        </w:rPr>
        <w:t xml:space="preserve">scientific </w:t>
      </w:r>
      <w:r w:rsidR="00D55962" w:rsidRPr="00161C6D">
        <w:rPr>
          <w:lang w:val="en-GB"/>
        </w:rPr>
        <w:t>discipline</w:t>
      </w:r>
      <w:r w:rsidR="09D9654D" w:rsidRPr="00161C6D">
        <w:rPr>
          <w:lang w:val="en-GB"/>
        </w:rPr>
        <w:t xml:space="preserve">. </w:t>
      </w:r>
    </w:p>
    <w:p w14:paraId="24A1C99E" w14:textId="77777777" w:rsidR="00E32286" w:rsidRPr="00161C6D" w:rsidRDefault="00E32286" w:rsidP="00561959">
      <w:pPr>
        <w:spacing w:after="0" w:line="240" w:lineRule="auto"/>
        <w:ind w:firstLine="720"/>
        <w:rPr>
          <w:lang w:val="en-GB"/>
        </w:rPr>
      </w:pPr>
    </w:p>
    <w:p w14:paraId="6DC07861" w14:textId="77777777" w:rsidR="00307D70" w:rsidRPr="00161C6D" w:rsidRDefault="59C2CCBB" w:rsidP="00561959">
      <w:pPr>
        <w:spacing w:after="0" w:line="240" w:lineRule="auto"/>
        <w:ind w:firstLine="720"/>
        <w:rPr>
          <w:lang w:val="en-GB"/>
        </w:rPr>
      </w:pPr>
      <w:r w:rsidRPr="00161C6D">
        <w:rPr>
          <w:lang w:val="en-GB"/>
        </w:rPr>
        <w:t>18</w:t>
      </w:r>
      <w:r w:rsidR="09D9654D" w:rsidRPr="00161C6D">
        <w:rPr>
          <w:lang w:val="en-GB"/>
        </w:rPr>
        <w:t xml:space="preserve">. </w:t>
      </w:r>
      <w:r w:rsidR="75BF5119" w:rsidRPr="00161C6D">
        <w:rPr>
          <w:lang w:val="en-GB"/>
        </w:rPr>
        <w:t xml:space="preserve">The Consultative </w:t>
      </w:r>
      <w:r w:rsidR="00131D6B" w:rsidRPr="00161C6D">
        <w:rPr>
          <w:lang w:val="en-GB"/>
        </w:rPr>
        <w:t xml:space="preserve">Meeting </w:t>
      </w:r>
      <w:proofErr w:type="gramStart"/>
      <w:r w:rsidR="09D9654D" w:rsidRPr="00161C6D">
        <w:rPr>
          <w:lang w:val="en-GB"/>
        </w:rPr>
        <w:t>shall be conducted</w:t>
      </w:r>
      <w:proofErr w:type="gramEnd"/>
      <w:r w:rsidR="09D9654D" w:rsidRPr="00161C6D">
        <w:rPr>
          <w:lang w:val="en-GB"/>
        </w:rPr>
        <w:t xml:space="preserve"> </w:t>
      </w:r>
      <w:r w:rsidR="00930D48" w:rsidRPr="00161C6D">
        <w:rPr>
          <w:lang w:val="en-GB"/>
        </w:rPr>
        <w:t xml:space="preserve">online </w:t>
      </w:r>
      <w:r w:rsidR="09D9654D" w:rsidRPr="00161C6D">
        <w:rPr>
          <w:lang w:val="en-GB"/>
        </w:rPr>
        <w:t>by video call</w:t>
      </w:r>
      <w:r w:rsidR="00131D6B" w:rsidRPr="00161C6D">
        <w:rPr>
          <w:lang w:val="en-GB"/>
        </w:rPr>
        <w:t xml:space="preserve">. </w:t>
      </w:r>
    </w:p>
    <w:p w14:paraId="0BD7141B" w14:textId="77777777" w:rsidR="00930D48" w:rsidRPr="00161C6D" w:rsidRDefault="00930D48" w:rsidP="00561959">
      <w:pPr>
        <w:spacing w:after="0" w:line="240" w:lineRule="auto"/>
        <w:ind w:firstLine="720"/>
        <w:rPr>
          <w:lang w:val="en-GB"/>
        </w:rPr>
      </w:pPr>
    </w:p>
    <w:p w14:paraId="552B14D1" w14:textId="77777777" w:rsidR="00307D70" w:rsidRPr="00161C6D" w:rsidRDefault="1E3DF80E" w:rsidP="004B7390">
      <w:pPr>
        <w:pStyle w:val="Heading2"/>
        <w:rPr>
          <w:lang w:val="en-GB"/>
        </w:rPr>
      </w:pPr>
      <w:bookmarkStart w:id="10" w:name="_Toc159844528"/>
      <w:r w:rsidRPr="00161C6D">
        <w:rPr>
          <w:lang w:val="en-GB"/>
        </w:rPr>
        <w:t xml:space="preserve">2.3. </w:t>
      </w:r>
      <w:r w:rsidR="00191253" w:rsidRPr="00161C6D">
        <w:rPr>
          <w:lang w:val="en-GB"/>
        </w:rPr>
        <w:t>Consolidated evaluation of the project submission</w:t>
      </w:r>
      <w:bookmarkEnd w:id="10"/>
    </w:p>
    <w:p w14:paraId="70CA7AED" w14:textId="77777777" w:rsidR="00307D70" w:rsidRPr="00161C6D" w:rsidRDefault="00307D70">
      <w:pPr>
        <w:pBdr>
          <w:top w:val="nil"/>
          <w:left w:val="nil"/>
          <w:bottom w:val="nil"/>
          <w:right w:val="nil"/>
          <w:between w:val="nil"/>
        </w:pBdr>
        <w:spacing w:after="0" w:line="240" w:lineRule="auto"/>
        <w:rPr>
          <w:lang w:val="en-GB"/>
        </w:rPr>
      </w:pPr>
    </w:p>
    <w:p w14:paraId="22DAD09C" w14:textId="77777777" w:rsidR="00307D70" w:rsidRPr="00161C6D" w:rsidRDefault="00191253" w:rsidP="459CE07F">
      <w:pPr>
        <w:pBdr>
          <w:top w:val="nil"/>
          <w:left w:val="nil"/>
          <w:bottom w:val="nil"/>
          <w:right w:val="nil"/>
          <w:between w:val="nil"/>
        </w:pBdr>
        <w:spacing w:after="0" w:line="240" w:lineRule="auto"/>
        <w:rPr>
          <w:lang w:val="en-GB"/>
        </w:rPr>
      </w:pPr>
      <w:bookmarkStart w:id="11" w:name="_heading=h.4d34og8" w:colFirst="0" w:colLast="0"/>
      <w:bookmarkEnd w:id="11"/>
      <w:r w:rsidRPr="00161C6D">
        <w:rPr>
          <w:lang w:val="en-GB"/>
        </w:rPr>
        <w:tab/>
        <w:t xml:space="preserve">19. </w:t>
      </w:r>
      <w:r w:rsidR="00CD0DB4">
        <w:rPr>
          <w:lang w:val="en-GB"/>
        </w:rPr>
        <w:t>T</w:t>
      </w:r>
      <w:r w:rsidRPr="00161C6D" w:rsidDel="00191253">
        <w:rPr>
          <w:lang w:val="en-GB"/>
        </w:rPr>
        <w:t xml:space="preserve">he reporter </w:t>
      </w:r>
      <w:proofErr w:type="gramStart"/>
      <w:r w:rsidRPr="00161C6D" w:rsidDel="00191253">
        <w:rPr>
          <w:lang w:val="en-GB"/>
        </w:rPr>
        <w:t xml:space="preserve">shall, in accordance with the </w:t>
      </w:r>
      <w:r w:rsidR="00CD0DB4">
        <w:rPr>
          <w:lang w:val="en-GB"/>
        </w:rPr>
        <w:t>Regulation</w:t>
      </w:r>
      <w:r w:rsidRPr="00161C6D" w:rsidDel="00191253">
        <w:rPr>
          <w:lang w:val="en-GB"/>
        </w:rPr>
        <w:t xml:space="preserve"> and deadlines of the expert agreement, prepare</w:t>
      </w:r>
      <w:proofErr w:type="gramEnd"/>
      <w:r w:rsidRPr="00161C6D" w:rsidDel="00191253">
        <w:rPr>
          <w:lang w:val="en-GB"/>
        </w:rPr>
        <w:t xml:space="preserve"> a consolidated score for the project application in accordance with Annex 11 to the Regulations, '</w:t>
      </w:r>
      <w:r w:rsidR="002E101F" w:rsidRPr="00161C6D">
        <w:rPr>
          <w:lang w:val="en-GB"/>
        </w:rPr>
        <w:t xml:space="preserve">Individual/consolidated score sheet for the scientific quality of </w:t>
      </w:r>
      <w:r w:rsidR="00CD0DB4">
        <w:rPr>
          <w:lang w:val="en-GB"/>
        </w:rPr>
        <w:t>Stage</w:t>
      </w:r>
      <w:r w:rsidR="002E101F" w:rsidRPr="00161C6D">
        <w:rPr>
          <w:lang w:val="en-GB"/>
        </w:rPr>
        <w:t xml:space="preserve"> 2 Research and Innovation Project (</w:t>
      </w:r>
      <w:r w:rsidR="00CD0DB4">
        <w:rPr>
          <w:lang w:val="en-GB"/>
        </w:rPr>
        <w:t>P</w:t>
      </w:r>
      <w:r w:rsidR="002E101F" w:rsidRPr="00161C6D">
        <w:rPr>
          <w:lang w:val="en-GB"/>
        </w:rPr>
        <w:t>IP) applications</w:t>
      </w:r>
      <w:r w:rsidRPr="00161C6D" w:rsidDel="00191253">
        <w:rPr>
          <w:lang w:val="en-GB"/>
        </w:rPr>
        <w:t xml:space="preserve">'. The reporter </w:t>
      </w:r>
      <w:r w:rsidRPr="00161C6D">
        <w:rPr>
          <w:lang w:val="en-GB"/>
        </w:rPr>
        <w:t xml:space="preserve">shall prepare the consolidated </w:t>
      </w:r>
      <w:r w:rsidR="1A66C84F" w:rsidRPr="00161C6D">
        <w:rPr>
          <w:lang w:val="en-GB"/>
        </w:rPr>
        <w:t>score</w:t>
      </w:r>
      <w:r w:rsidRPr="00161C6D">
        <w:rPr>
          <w:lang w:val="en-GB"/>
        </w:rPr>
        <w:t xml:space="preserve"> of the project application taking into account the individual scores of the two experts and shall agree with the other expert before </w:t>
      </w:r>
      <w:r w:rsidR="31A5CAA2" w:rsidRPr="00161C6D">
        <w:rPr>
          <w:lang w:val="en-GB"/>
        </w:rPr>
        <w:t xml:space="preserve">submitting it to </w:t>
      </w:r>
      <w:r w:rsidR="00930D48" w:rsidRPr="00161C6D">
        <w:rPr>
          <w:lang w:val="en-GB"/>
        </w:rPr>
        <w:t xml:space="preserve">the </w:t>
      </w:r>
      <w:r w:rsidR="00161C6D">
        <w:rPr>
          <w:lang w:val="en-GB"/>
        </w:rPr>
        <w:t>Council</w:t>
      </w:r>
      <w:r w:rsidR="00930D48" w:rsidRPr="00161C6D">
        <w:rPr>
          <w:lang w:val="en-GB"/>
        </w:rPr>
        <w:t xml:space="preserve"> </w:t>
      </w:r>
      <w:r w:rsidRPr="00161C6D">
        <w:rPr>
          <w:lang w:val="en-GB"/>
        </w:rPr>
        <w:t>in the information system.</w:t>
      </w:r>
    </w:p>
    <w:p w14:paraId="3F81A38C" w14:textId="77777777" w:rsidR="00307D70" w:rsidRPr="00161C6D" w:rsidRDefault="00307D70">
      <w:pPr>
        <w:pBdr>
          <w:top w:val="nil"/>
          <w:left w:val="nil"/>
          <w:bottom w:val="nil"/>
          <w:right w:val="nil"/>
          <w:between w:val="nil"/>
        </w:pBdr>
        <w:spacing w:after="0" w:line="240" w:lineRule="auto"/>
        <w:rPr>
          <w:lang w:val="en-GB"/>
        </w:rPr>
      </w:pPr>
    </w:p>
    <w:p w14:paraId="6B6C1882" w14:textId="77777777" w:rsidR="00307D70" w:rsidRPr="00161C6D" w:rsidRDefault="00191253" w:rsidP="09183ADA">
      <w:pPr>
        <w:pBdr>
          <w:top w:val="nil"/>
          <w:left w:val="nil"/>
          <w:bottom w:val="nil"/>
          <w:right w:val="nil"/>
          <w:between w:val="nil"/>
        </w:pBdr>
        <w:spacing w:after="0" w:line="240" w:lineRule="auto"/>
        <w:rPr>
          <w:lang w:val="en-GB"/>
        </w:rPr>
      </w:pPr>
      <w:r w:rsidRPr="00161C6D">
        <w:rPr>
          <w:lang w:val="en-GB"/>
        </w:rPr>
        <w:tab/>
      </w:r>
      <w:r w:rsidR="00CD0DB4">
        <w:rPr>
          <w:lang w:val="en-GB"/>
        </w:rPr>
        <w:t>20. W</w:t>
      </w:r>
      <w:r w:rsidRPr="00161C6D">
        <w:rPr>
          <w:lang w:val="en-GB"/>
        </w:rPr>
        <w:t xml:space="preserve">ithin three working days, the project secretary shall assess the conformity of the consolidated evaluation of </w:t>
      </w:r>
      <w:r w:rsidR="00930D48" w:rsidRPr="00161C6D">
        <w:rPr>
          <w:lang w:val="en-GB"/>
        </w:rPr>
        <w:t xml:space="preserve">the project application </w:t>
      </w:r>
      <w:r w:rsidRPr="00161C6D">
        <w:rPr>
          <w:lang w:val="en-GB"/>
        </w:rPr>
        <w:t xml:space="preserve">with the methodology and validate it in the information system. If </w:t>
      </w:r>
      <w:r w:rsidR="00930D48" w:rsidRPr="00161C6D">
        <w:rPr>
          <w:lang w:val="en-GB"/>
        </w:rPr>
        <w:t xml:space="preserve">the </w:t>
      </w:r>
      <w:r w:rsidRPr="00161C6D">
        <w:rPr>
          <w:lang w:val="en-GB"/>
        </w:rPr>
        <w:t xml:space="preserve">consolidated </w:t>
      </w:r>
      <w:r w:rsidR="0D5D6D53" w:rsidRPr="00161C6D">
        <w:rPr>
          <w:lang w:val="en-GB"/>
        </w:rPr>
        <w:t>score</w:t>
      </w:r>
      <w:r w:rsidRPr="00161C6D">
        <w:rPr>
          <w:lang w:val="en-GB"/>
        </w:rPr>
        <w:t xml:space="preserve"> of </w:t>
      </w:r>
      <w:r w:rsidR="00930D48" w:rsidRPr="00161C6D">
        <w:rPr>
          <w:lang w:val="en-GB"/>
        </w:rPr>
        <w:t xml:space="preserve">the project application </w:t>
      </w:r>
      <w:r w:rsidRPr="00161C6D">
        <w:rPr>
          <w:lang w:val="en-GB"/>
        </w:rPr>
        <w:t xml:space="preserve">is inadequate or does not provide sufficient reasoning for the score given, indicating the weaknesses and shortcomings </w:t>
      </w:r>
      <w:r w:rsidR="00930D48" w:rsidRPr="00161C6D">
        <w:rPr>
          <w:lang w:val="en-GB"/>
        </w:rPr>
        <w:t xml:space="preserve">of the </w:t>
      </w:r>
      <w:r w:rsidR="00737BAA" w:rsidRPr="00161C6D">
        <w:rPr>
          <w:lang w:val="en-GB"/>
        </w:rPr>
        <w:t xml:space="preserve">project </w:t>
      </w:r>
      <w:r w:rsidR="00930D48" w:rsidRPr="00161C6D">
        <w:rPr>
          <w:lang w:val="en-GB"/>
        </w:rPr>
        <w:t>application</w:t>
      </w:r>
      <w:r w:rsidRPr="00161C6D">
        <w:rPr>
          <w:lang w:val="en-GB"/>
        </w:rPr>
        <w:t xml:space="preserve">, it </w:t>
      </w:r>
      <w:proofErr w:type="gramStart"/>
      <w:r w:rsidRPr="00161C6D">
        <w:rPr>
          <w:lang w:val="en-GB"/>
        </w:rPr>
        <w:t>shall be returned</w:t>
      </w:r>
      <w:proofErr w:type="gramEnd"/>
      <w:r w:rsidRPr="00161C6D">
        <w:rPr>
          <w:lang w:val="en-GB"/>
        </w:rPr>
        <w:t xml:space="preserve"> to </w:t>
      </w:r>
      <w:r w:rsidRPr="00161C6D" w:rsidDel="00191253">
        <w:rPr>
          <w:lang w:val="en-GB"/>
        </w:rPr>
        <w:t>the reporter</w:t>
      </w:r>
      <w:r w:rsidR="7416BEB9" w:rsidRPr="00161C6D">
        <w:rPr>
          <w:lang w:val="en-GB"/>
        </w:rPr>
        <w:t xml:space="preserve">. </w:t>
      </w:r>
      <w:r w:rsidR="08BFDF57" w:rsidRPr="00161C6D">
        <w:rPr>
          <w:lang w:val="en-GB"/>
        </w:rPr>
        <w:t xml:space="preserve">Within three working days from the date of receipt of the notification of the returned evaluation by e-mail from the information system, </w:t>
      </w:r>
      <w:r w:rsidRPr="00161C6D" w:rsidDel="08BFDF57">
        <w:rPr>
          <w:lang w:val="en-GB"/>
        </w:rPr>
        <w:t xml:space="preserve">the reporter </w:t>
      </w:r>
      <w:r w:rsidRPr="00161C6D">
        <w:rPr>
          <w:lang w:val="en-GB"/>
        </w:rPr>
        <w:t xml:space="preserve">shall revise the consolidated evaluation of </w:t>
      </w:r>
      <w:r w:rsidR="00930D48" w:rsidRPr="00161C6D">
        <w:rPr>
          <w:lang w:val="en-GB"/>
        </w:rPr>
        <w:t xml:space="preserve">the project application </w:t>
      </w:r>
      <w:r w:rsidRPr="00161C6D">
        <w:rPr>
          <w:lang w:val="en-GB"/>
        </w:rPr>
        <w:t xml:space="preserve">and </w:t>
      </w:r>
      <w:r w:rsidR="79253352" w:rsidRPr="00161C6D">
        <w:rPr>
          <w:lang w:val="en-GB"/>
        </w:rPr>
        <w:t xml:space="preserve">submit it to </w:t>
      </w:r>
      <w:r w:rsidRPr="00161C6D">
        <w:rPr>
          <w:lang w:val="en-GB"/>
        </w:rPr>
        <w:t>the information system for approval by the project secretary</w:t>
      </w:r>
      <w:r w:rsidR="00930D48" w:rsidRPr="00161C6D">
        <w:rPr>
          <w:lang w:val="en-GB"/>
        </w:rPr>
        <w:t>, subject to prior agreement with the other expert</w:t>
      </w:r>
      <w:r w:rsidRPr="00161C6D">
        <w:rPr>
          <w:lang w:val="en-GB"/>
        </w:rPr>
        <w:t>.</w:t>
      </w:r>
    </w:p>
    <w:p w14:paraId="2CF52D96" w14:textId="77777777" w:rsidR="00307D70" w:rsidRPr="00161C6D" w:rsidRDefault="00307D70">
      <w:pPr>
        <w:pBdr>
          <w:top w:val="nil"/>
          <w:left w:val="nil"/>
          <w:bottom w:val="nil"/>
          <w:right w:val="nil"/>
          <w:between w:val="nil"/>
        </w:pBdr>
        <w:spacing w:after="0" w:line="240" w:lineRule="auto"/>
        <w:rPr>
          <w:lang w:val="en-GB"/>
        </w:rPr>
      </w:pPr>
    </w:p>
    <w:p w14:paraId="54E29ECB" w14:textId="77777777" w:rsidR="00AA4B5A" w:rsidRPr="00161C6D" w:rsidRDefault="00AA4B5A" w:rsidP="00084BA7">
      <w:pPr>
        <w:spacing w:after="0" w:line="240" w:lineRule="auto"/>
        <w:ind w:firstLine="720"/>
        <w:rPr>
          <w:lang w:val="en-GB"/>
        </w:rPr>
      </w:pPr>
      <w:bookmarkStart w:id="12" w:name="_heading=h.26in1rg"/>
      <w:bookmarkEnd w:id="12"/>
    </w:p>
    <w:sectPr w:rsidR="00AA4B5A" w:rsidRPr="00161C6D" w:rsidSect="00DD56E1">
      <w:headerReference w:type="default" r:id="rId13"/>
      <w:footerReference w:type="default" r:id="rId14"/>
      <w:pgSz w:w="11906" w:h="16838"/>
      <w:pgMar w:top="851" w:right="1134" w:bottom="851"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EAFF31" w14:textId="77777777" w:rsidR="00AC13B2" w:rsidRDefault="00AC13B2">
      <w:pPr>
        <w:spacing w:after="0" w:line="240" w:lineRule="auto"/>
      </w:pPr>
      <w:r>
        <w:separator/>
      </w:r>
    </w:p>
  </w:endnote>
  <w:endnote w:type="continuationSeparator" w:id="0">
    <w:p w14:paraId="712E5251" w14:textId="77777777" w:rsidR="00AC13B2" w:rsidRDefault="00AC13B2">
      <w:pPr>
        <w:spacing w:after="0" w:line="240" w:lineRule="auto"/>
      </w:pPr>
      <w:r>
        <w:continuationSeparator/>
      </w:r>
    </w:p>
  </w:endnote>
  <w:endnote w:type="continuationNotice" w:id="1">
    <w:p w14:paraId="6A8C803D" w14:textId="77777777" w:rsidR="00AC13B2" w:rsidRDefault="00AC13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3954F" w14:textId="3DDC374F" w:rsidR="00EB1311" w:rsidRPr="002F0CBF" w:rsidRDefault="00DD56E1">
    <w:pPr>
      <w:pBdr>
        <w:top w:val="nil"/>
        <w:left w:val="nil"/>
        <w:bottom w:val="nil"/>
        <w:right w:val="nil"/>
        <w:between w:val="nil"/>
      </w:pBdr>
      <w:tabs>
        <w:tab w:val="center" w:pos="4513"/>
        <w:tab w:val="right" w:pos="9026"/>
      </w:tabs>
      <w:spacing w:after="0" w:line="240" w:lineRule="auto"/>
      <w:jc w:val="center"/>
      <w:rPr>
        <w:color w:val="000000"/>
        <w:shd w:val="clear" w:color="auto" w:fill="FFFFFF" w:themeFill="background1"/>
      </w:rPr>
    </w:pPr>
    <w:r w:rsidRPr="002F0CBF">
      <w:rPr>
        <w:color w:val="000000"/>
        <w:shd w:val="clear" w:color="auto" w:fill="FFFFFF" w:themeFill="background1"/>
      </w:rPr>
      <w:fldChar w:fldCharType="begin"/>
    </w:r>
    <w:r w:rsidR="00EB1311" w:rsidRPr="002F0CBF">
      <w:rPr>
        <w:color w:val="000000"/>
        <w:shd w:val="clear" w:color="auto" w:fill="FFFFFF" w:themeFill="background1"/>
      </w:rPr>
      <w:instrText>PAGE</w:instrText>
    </w:r>
    <w:r w:rsidRPr="002F0CBF">
      <w:rPr>
        <w:color w:val="000000"/>
        <w:shd w:val="clear" w:color="auto" w:fill="FFFFFF" w:themeFill="background1"/>
      </w:rPr>
      <w:fldChar w:fldCharType="separate"/>
    </w:r>
    <w:r w:rsidR="00D94026">
      <w:rPr>
        <w:noProof/>
        <w:color w:val="000000"/>
        <w:shd w:val="clear" w:color="auto" w:fill="FFFFFF" w:themeFill="background1"/>
      </w:rPr>
      <w:t>7</w:t>
    </w:r>
    <w:r w:rsidRPr="002F0CBF">
      <w:rPr>
        <w:color w:val="000000"/>
        <w:shd w:val="clear" w:color="auto" w:fill="FFFFFF" w:themeFill="background1"/>
      </w:rPr>
      <w:fldChar w:fldCharType="end"/>
    </w:r>
  </w:p>
  <w:p w14:paraId="42C3B3CB" w14:textId="77777777" w:rsidR="00EB1311" w:rsidRPr="002F0CBF" w:rsidRDefault="00EB1311">
    <w:pPr>
      <w:widowControl w:val="0"/>
      <w:pBdr>
        <w:top w:val="nil"/>
        <w:left w:val="nil"/>
        <w:bottom w:val="nil"/>
        <w:right w:val="nil"/>
        <w:between w:val="nil"/>
      </w:pBdr>
      <w:spacing w:after="0"/>
      <w:jc w:val="left"/>
      <w:rPr>
        <w:color w:val="000000"/>
        <w:shd w:val="clear" w:color="auto" w:fill="FFFFFF" w:themeFill="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F2C0A5" w14:textId="77777777" w:rsidR="00AC13B2" w:rsidRDefault="00AC13B2">
      <w:pPr>
        <w:spacing w:after="0" w:line="240" w:lineRule="auto"/>
      </w:pPr>
      <w:r>
        <w:separator/>
      </w:r>
    </w:p>
  </w:footnote>
  <w:footnote w:type="continuationSeparator" w:id="0">
    <w:p w14:paraId="6F3F3EEC" w14:textId="77777777" w:rsidR="00AC13B2" w:rsidRDefault="00AC13B2">
      <w:pPr>
        <w:spacing w:after="0" w:line="240" w:lineRule="auto"/>
      </w:pPr>
      <w:r>
        <w:continuationSeparator/>
      </w:r>
    </w:p>
  </w:footnote>
  <w:footnote w:type="continuationNotice" w:id="1">
    <w:p w14:paraId="71C824EB" w14:textId="77777777" w:rsidR="00AC13B2" w:rsidRDefault="00AC13B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B96B2" w14:textId="77777777" w:rsidR="00EB1311" w:rsidRDefault="00EB1311">
    <w:pPr>
      <w:pBdr>
        <w:top w:val="nil"/>
        <w:left w:val="nil"/>
        <w:bottom w:val="nil"/>
        <w:right w:val="nil"/>
        <w:between w:val="nil"/>
      </w:pBdr>
      <w:tabs>
        <w:tab w:val="center" w:pos="4513"/>
        <w:tab w:val="right" w:pos="9026"/>
        <w:tab w:val="center" w:pos="4153"/>
        <w:tab w:val="right" w:pos="8306"/>
      </w:tabs>
      <w:spacing w:after="0" w:line="240" w:lineRule="auto"/>
      <w:jc w:val="righ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C5F4C"/>
    <w:multiLevelType w:val="hybridMultilevel"/>
    <w:tmpl w:val="D592DEDE"/>
    <w:lvl w:ilvl="0" w:tplc="75A6C4BA">
      <w:start w:val="1"/>
      <w:numFmt w:val="decimal"/>
      <w:pStyle w:val="ListParagraph"/>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umba, Aigars">
    <w15:presenceInfo w15:providerId="AD" w15:userId="S-1-5-21-364938185-2635840917-259633571-19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D70"/>
    <w:rsid w:val="00007779"/>
    <w:rsid w:val="00031A03"/>
    <w:rsid w:val="00047380"/>
    <w:rsid w:val="0005467D"/>
    <w:rsid w:val="00056318"/>
    <w:rsid w:val="00084BA7"/>
    <w:rsid w:val="0008789A"/>
    <w:rsid w:val="00097B4D"/>
    <w:rsid w:val="000A3935"/>
    <w:rsid w:val="000A6E66"/>
    <w:rsid w:val="000B49CD"/>
    <w:rsid w:val="000E53D5"/>
    <w:rsid w:val="001102ED"/>
    <w:rsid w:val="00131D6B"/>
    <w:rsid w:val="001357A0"/>
    <w:rsid w:val="00152E3B"/>
    <w:rsid w:val="00161C6D"/>
    <w:rsid w:val="00174C6D"/>
    <w:rsid w:val="00191253"/>
    <w:rsid w:val="00192AA3"/>
    <w:rsid w:val="00196A64"/>
    <w:rsid w:val="001A7F06"/>
    <w:rsid w:val="001B1FC2"/>
    <w:rsid w:val="001C7A28"/>
    <w:rsid w:val="001C7BC9"/>
    <w:rsid w:val="001D67EB"/>
    <w:rsid w:val="001D6FEE"/>
    <w:rsid w:val="001F51FB"/>
    <w:rsid w:val="001F603A"/>
    <w:rsid w:val="0021074F"/>
    <w:rsid w:val="00215913"/>
    <w:rsid w:val="00221875"/>
    <w:rsid w:val="00225CF6"/>
    <w:rsid w:val="00232BF8"/>
    <w:rsid w:val="00247B0B"/>
    <w:rsid w:val="0026081A"/>
    <w:rsid w:val="00281AF6"/>
    <w:rsid w:val="00283EBC"/>
    <w:rsid w:val="002912BA"/>
    <w:rsid w:val="002A2C7D"/>
    <w:rsid w:val="002A3CD9"/>
    <w:rsid w:val="002C4FCA"/>
    <w:rsid w:val="002D4EB1"/>
    <w:rsid w:val="002E101F"/>
    <w:rsid w:val="002F0CBF"/>
    <w:rsid w:val="002F0F6E"/>
    <w:rsid w:val="0030519E"/>
    <w:rsid w:val="00307D70"/>
    <w:rsid w:val="00320B94"/>
    <w:rsid w:val="00323426"/>
    <w:rsid w:val="00343AD4"/>
    <w:rsid w:val="00344210"/>
    <w:rsid w:val="003525FB"/>
    <w:rsid w:val="00355467"/>
    <w:rsid w:val="00364D7E"/>
    <w:rsid w:val="00377A64"/>
    <w:rsid w:val="003B0CF5"/>
    <w:rsid w:val="003D4876"/>
    <w:rsid w:val="003E5BE0"/>
    <w:rsid w:val="003F1367"/>
    <w:rsid w:val="003F54CC"/>
    <w:rsid w:val="004202DF"/>
    <w:rsid w:val="004563A2"/>
    <w:rsid w:val="0048055A"/>
    <w:rsid w:val="004859DD"/>
    <w:rsid w:val="00490C37"/>
    <w:rsid w:val="00492B51"/>
    <w:rsid w:val="00494508"/>
    <w:rsid w:val="00494F1E"/>
    <w:rsid w:val="004B6996"/>
    <w:rsid w:val="004B7390"/>
    <w:rsid w:val="004E3302"/>
    <w:rsid w:val="004E33A7"/>
    <w:rsid w:val="004F45C4"/>
    <w:rsid w:val="004F7CCE"/>
    <w:rsid w:val="0053086E"/>
    <w:rsid w:val="005340A9"/>
    <w:rsid w:val="005378E6"/>
    <w:rsid w:val="00561959"/>
    <w:rsid w:val="00571D06"/>
    <w:rsid w:val="00574D69"/>
    <w:rsid w:val="0058318B"/>
    <w:rsid w:val="005A12FC"/>
    <w:rsid w:val="005B6BB9"/>
    <w:rsid w:val="005C6F5A"/>
    <w:rsid w:val="005D17B0"/>
    <w:rsid w:val="00615F7F"/>
    <w:rsid w:val="00621F54"/>
    <w:rsid w:val="00622A13"/>
    <w:rsid w:val="006315E4"/>
    <w:rsid w:val="006519E5"/>
    <w:rsid w:val="00660502"/>
    <w:rsid w:val="00673F99"/>
    <w:rsid w:val="006909DC"/>
    <w:rsid w:val="00691CAA"/>
    <w:rsid w:val="0069337E"/>
    <w:rsid w:val="006C10C5"/>
    <w:rsid w:val="006C1C77"/>
    <w:rsid w:val="006C301D"/>
    <w:rsid w:val="006D2F6E"/>
    <w:rsid w:val="006D5107"/>
    <w:rsid w:val="006E07D4"/>
    <w:rsid w:val="006F6B81"/>
    <w:rsid w:val="00705092"/>
    <w:rsid w:val="00711CBE"/>
    <w:rsid w:val="00721585"/>
    <w:rsid w:val="007227FE"/>
    <w:rsid w:val="00724F77"/>
    <w:rsid w:val="00737BAA"/>
    <w:rsid w:val="00742361"/>
    <w:rsid w:val="00746439"/>
    <w:rsid w:val="00750BDE"/>
    <w:rsid w:val="00761E18"/>
    <w:rsid w:val="00781487"/>
    <w:rsid w:val="00796D54"/>
    <w:rsid w:val="00797C1B"/>
    <w:rsid w:val="00798824"/>
    <w:rsid w:val="007B1A61"/>
    <w:rsid w:val="007D30E8"/>
    <w:rsid w:val="007D7B6A"/>
    <w:rsid w:val="007E6C76"/>
    <w:rsid w:val="00802DE0"/>
    <w:rsid w:val="00813274"/>
    <w:rsid w:val="0082561C"/>
    <w:rsid w:val="00842A86"/>
    <w:rsid w:val="00850D12"/>
    <w:rsid w:val="00853BE5"/>
    <w:rsid w:val="0088212A"/>
    <w:rsid w:val="008D018D"/>
    <w:rsid w:val="008D1625"/>
    <w:rsid w:val="008F4D46"/>
    <w:rsid w:val="0090098A"/>
    <w:rsid w:val="009052EB"/>
    <w:rsid w:val="00911D2A"/>
    <w:rsid w:val="00920CC1"/>
    <w:rsid w:val="00930D48"/>
    <w:rsid w:val="00931BCF"/>
    <w:rsid w:val="00954186"/>
    <w:rsid w:val="00964697"/>
    <w:rsid w:val="009653DF"/>
    <w:rsid w:val="00980797"/>
    <w:rsid w:val="00996378"/>
    <w:rsid w:val="009B2847"/>
    <w:rsid w:val="009B31FB"/>
    <w:rsid w:val="009C01A0"/>
    <w:rsid w:val="009C4584"/>
    <w:rsid w:val="009D14CD"/>
    <w:rsid w:val="009D4065"/>
    <w:rsid w:val="009D758D"/>
    <w:rsid w:val="009F119E"/>
    <w:rsid w:val="00A145F4"/>
    <w:rsid w:val="00A30274"/>
    <w:rsid w:val="00A302E7"/>
    <w:rsid w:val="00A42082"/>
    <w:rsid w:val="00A61BA5"/>
    <w:rsid w:val="00A72564"/>
    <w:rsid w:val="00A72647"/>
    <w:rsid w:val="00A74DC6"/>
    <w:rsid w:val="00A80143"/>
    <w:rsid w:val="00AA4B5A"/>
    <w:rsid w:val="00AA798A"/>
    <w:rsid w:val="00AB379A"/>
    <w:rsid w:val="00AC13B2"/>
    <w:rsid w:val="00AD00EA"/>
    <w:rsid w:val="00AE6CDF"/>
    <w:rsid w:val="00AF3E63"/>
    <w:rsid w:val="00B163C6"/>
    <w:rsid w:val="00B23E59"/>
    <w:rsid w:val="00B52986"/>
    <w:rsid w:val="00B56C03"/>
    <w:rsid w:val="00B730F6"/>
    <w:rsid w:val="00B878BF"/>
    <w:rsid w:val="00B9248F"/>
    <w:rsid w:val="00BA117E"/>
    <w:rsid w:val="00BA7318"/>
    <w:rsid w:val="00BB082F"/>
    <w:rsid w:val="00BC13CE"/>
    <w:rsid w:val="00BD4C5A"/>
    <w:rsid w:val="00BF2D8C"/>
    <w:rsid w:val="00BF3958"/>
    <w:rsid w:val="00C06D80"/>
    <w:rsid w:val="00C16076"/>
    <w:rsid w:val="00C461F6"/>
    <w:rsid w:val="00C525C1"/>
    <w:rsid w:val="00C53A0B"/>
    <w:rsid w:val="00C64B99"/>
    <w:rsid w:val="00C664AF"/>
    <w:rsid w:val="00C73995"/>
    <w:rsid w:val="00C840EA"/>
    <w:rsid w:val="00C863FD"/>
    <w:rsid w:val="00C9345E"/>
    <w:rsid w:val="00CB0DFD"/>
    <w:rsid w:val="00CC5243"/>
    <w:rsid w:val="00CD0DB4"/>
    <w:rsid w:val="00CE4AD5"/>
    <w:rsid w:val="00D1204F"/>
    <w:rsid w:val="00D21D12"/>
    <w:rsid w:val="00D227A2"/>
    <w:rsid w:val="00D26316"/>
    <w:rsid w:val="00D516AA"/>
    <w:rsid w:val="00D55962"/>
    <w:rsid w:val="00D56A8D"/>
    <w:rsid w:val="00D62758"/>
    <w:rsid w:val="00D63482"/>
    <w:rsid w:val="00D66F5D"/>
    <w:rsid w:val="00D94026"/>
    <w:rsid w:val="00D9633F"/>
    <w:rsid w:val="00DB4287"/>
    <w:rsid w:val="00DC216A"/>
    <w:rsid w:val="00DC5842"/>
    <w:rsid w:val="00DD3F63"/>
    <w:rsid w:val="00DD56E1"/>
    <w:rsid w:val="00DE2E58"/>
    <w:rsid w:val="00DF05FF"/>
    <w:rsid w:val="00E07CBF"/>
    <w:rsid w:val="00E32286"/>
    <w:rsid w:val="00E4030B"/>
    <w:rsid w:val="00E4776B"/>
    <w:rsid w:val="00E654B8"/>
    <w:rsid w:val="00E71821"/>
    <w:rsid w:val="00E773B8"/>
    <w:rsid w:val="00E929CF"/>
    <w:rsid w:val="00EA082D"/>
    <w:rsid w:val="00EB1311"/>
    <w:rsid w:val="00EC3C4E"/>
    <w:rsid w:val="00EC4AA8"/>
    <w:rsid w:val="00F13A15"/>
    <w:rsid w:val="00F15779"/>
    <w:rsid w:val="00F17640"/>
    <w:rsid w:val="00F21129"/>
    <w:rsid w:val="00FA1AE6"/>
    <w:rsid w:val="00FB11C5"/>
    <w:rsid w:val="00FC7BED"/>
    <w:rsid w:val="00FD420A"/>
    <w:rsid w:val="015222AF"/>
    <w:rsid w:val="015F12FB"/>
    <w:rsid w:val="0168F972"/>
    <w:rsid w:val="01A5CACB"/>
    <w:rsid w:val="01AB6049"/>
    <w:rsid w:val="01B18F0D"/>
    <w:rsid w:val="01BA52A0"/>
    <w:rsid w:val="0233C63A"/>
    <w:rsid w:val="026AAC9E"/>
    <w:rsid w:val="03614307"/>
    <w:rsid w:val="038D039A"/>
    <w:rsid w:val="03B76980"/>
    <w:rsid w:val="04135DBD"/>
    <w:rsid w:val="049095D0"/>
    <w:rsid w:val="04F4A0EB"/>
    <w:rsid w:val="051AAA27"/>
    <w:rsid w:val="0541F7A2"/>
    <w:rsid w:val="0554335B"/>
    <w:rsid w:val="057D4686"/>
    <w:rsid w:val="057E42A5"/>
    <w:rsid w:val="05A736F6"/>
    <w:rsid w:val="05B88B3B"/>
    <w:rsid w:val="05CFF52D"/>
    <w:rsid w:val="05F4A110"/>
    <w:rsid w:val="062607EE"/>
    <w:rsid w:val="066940AC"/>
    <w:rsid w:val="067919E0"/>
    <w:rsid w:val="06B03B28"/>
    <w:rsid w:val="06E3C938"/>
    <w:rsid w:val="06FBA318"/>
    <w:rsid w:val="073B2DF3"/>
    <w:rsid w:val="085C01B6"/>
    <w:rsid w:val="0879A511"/>
    <w:rsid w:val="08BFDF57"/>
    <w:rsid w:val="08E13241"/>
    <w:rsid w:val="08FC6DF0"/>
    <w:rsid w:val="0915E855"/>
    <w:rsid w:val="09183ADA"/>
    <w:rsid w:val="092D312D"/>
    <w:rsid w:val="096A4A30"/>
    <w:rsid w:val="09798B01"/>
    <w:rsid w:val="09D9654D"/>
    <w:rsid w:val="09DC0AF3"/>
    <w:rsid w:val="0A1EF36A"/>
    <w:rsid w:val="0A7010E8"/>
    <w:rsid w:val="0AACA08D"/>
    <w:rsid w:val="0ABD9C32"/>
    <w:rsid w:val="0AD97195"/>
    <w:rsid w:val="0B0E55DD"/>
    <w:rsid w:val="0B192F49"/>
    <w:rsid w:val="0B3C09BB"/>
    <w:rsid w:val="0B60893C"/>
    <w:rsid w:val="0B68E032"/>
    <w:rsid w:val="0B69C794"/>
    <w:rsid w:val="0B95FAA1"/>
    <w:rsid w:val="0BAE66BF"/>
    <w:rsid w:val="0BB38936"/>
    <w:rsid w:val="0BD0BE32"/>
    <w:rsid w:val="0BD26E6F"/>
    <w:rsid w:val="0BEABB87"/>
    <w:rsid w:val="0C0262EF"/>
    <w:rsid w:val="0C03352F"/>
    <w:rsid w:val="0C64446B"/>
    <w:rsid w:val="0CA3DCC4"/>
    <w:rsid w:val="0CAFFDBE"/>
    <w:rsid w:val="0CB13E00"/>
    <w:rsid w:val="0CB5F226"/>
    <w:rsid w:val="0CC2D593"/>
    <w:rsid w:val="0CD09C90"/>
    <w:rsid w:val="0D082C57"/>
    <w:rsid w:val="0D280EE6"/>
    <w:rsid w:val="0D5D6D53"/>
    <w:rsid w:val="0D9F6F0C"/>
    <w:rsid w:val="0DB943E8"/>
    <w:rsid w:val="0DC3016F"/>
    <w:rsid w:val="0DD37D4A"/>
    <w:rsid w:val="0DFBE4A7"/>
    <w:rsid w:val="0E6D570A"/>
    <w:rsid w:val="0ED627B3"/>
    <w:rsid w:val="0EFBC913"/>
    <w:rsid w:val="0F0C320F"/>
    <w:rsid w:val="0F1CA2AD"/>
    <w:rsid w:val="0F88C3E0"/>
    <w:rsid w:val="0FA3B485"/>
    <w:rsid w:val="0FE79E80"/>
    <w:rsid w:val="1065DAB2"/>
    <w:rsid w:val="106F8983"/>
    <w:rsid w:val="109C3079"/>
    <w:rsid w:val="10BDE771"/>
    <w:rsid w:val="10F629B2"/>
    <w:rsid w:val="10F72631"/>
    <w:rsid w:val="1162AB8B"/>
    <w:rsid w:val="1188B35C"/>
    <w:rsid w:val="11CC21F2"/>
    <w:rsid w:val="121546E2"/>
    <w:rsid w:val="1256E773"/>
    <w:rsid w:val="125808FC"/>
    <w:rsid w:val="12647479"/>
    <w:rsid w:val="127F5F8E"/>
    <w:rsid w:val="12A08DAC"/>
    <w:rsid w:val="12A1F2D8"/>
    <w:rsid w:val="12D88664"/>
    <w:rsid w:val="12F44069"/>
    <w:rsid w:val="13126112"/>
    <w:rsid w:val="13A9D817"/>
    <w:rsid w:val="14543093"/>
    <w:rsid w:val="14A3DA06"/>
    <w:rsid w:val="14A80697"/>
    <w:rsid w:val="14C47F2B"/>
    <w:rsid w:val="15041C1D"/>
    <w:rsid w:val="15C6239C"/>
    <w:rsid w:val="15CEB88E"/>
    <w:rsid w:val="1614CCBC"/>
    <w:rsid w:val="163D1FA8"/>
    <w:rsid w:val="1643353A"/>
    <w:rsid w:val="16501E3A"/>
    <w:rsid w:val="1668D762"/>
    <w:rsid w:val="16CE53DD"/>
    <w:rsid w:val="16D238B5"/>
    <w:rsid w:val="173FC39D"/>
    <w:rsid w:val="1789A229"/>
    <w:rsid w:val="1789E2A6"/>
    <w:rsid w:val="17F27E8F"/>
    <w:rsid w:val="18136BDD"/>
    <w:rsid w:val="1851A837"/>
    <w:rsid w:val="1854B499"/>
    <w:rsid w:val="185A560B"/>
    <w:rsid w:val="187F0230"/>
    <w:rsid w:val="1886778A"/>
    <w:rsid w:val="1952BFC9"/>
    <w:rsid w:val="197C3A3B"/>
    <w:rsid w:val="19A6A1C7"/>
    <w:rsid w:val="19BEFEA4"/>
    <w:rsid w:val="19D2CB4E"/>
    <w:rsid w:val="1A08BB9C"/>
    <w:rsid w:val="1A21F259"/>
    <w:rsid w:val="1A66C84F"/>
    <w:rsid w:val="1A917B15"/>
    <w:rsid w:val="1AAB9F91"/>
    <w:rsid w:val="1AC142EB"/>
    <w:rsid w:val="1ACC165A"/>
    <w:rsid w:val="1AD38C62"/>
    <w:rsid w:val="1B8899CC"/>
    <w:rsid w:val="1B8EEA9B"/>
    <w:rsid w:val="1BB74045"/>
    <w:rsid w:val="1BD5C50C"/>
    <w:rsid w:val="1C1125F1"/>
    <w:rsid w:val="1C64E8D2"/>
    <w:rsid w:val="1C6594B1"/>
    <w:rsid w:val="1C755863"/>
    <w:rsid w:val="1C94A059"/>
    <w:rsid w:val="1CA11D5A"/>
    <w:rsid w:val="1D0030E5"/>
    <w:rsid w:val="1D2D22A7"/>
    <w:rsid w:val="1D2F2074"/>
    <w:rsid w:val="1D4AAACF"/>
    <w:rsid w:val="1D77FC60"/>
    <w:rsid w:val="1DA7AF1D"/>
    <w:rsid w:val="1DDFC53E"/>
    <w:rsid w:val="1E3646C8"/>
    <w:rsid w:val="1E3DF80E"/>
    <w:rsid w:val="1E7AC4B0"/>
    <w:rsid w:val="1E9D6509"/>
    <w:rsid w:val="1ED1188E"/>
    <w:rsid w:val="1EEAF990"/>
    <w:rsid w:val="1EEE07AC"/>
    <w:rsid w:val="1F001A8E"/>
    <w:rsid w:val="1F49E371"/>
    <w:rsid w:val="1F58F25F"/>
    <w:rsid w:val="1FA09C7C"/>
    <w:rsid w:val="2005AFD0"/>
    <w:rsid w:val="2015E34B"/>
    <w:rsid w:val="204E7DE6"/>
    <w:rsid w:val="209E9DB6"/>
    <w:rsid w:val="210D0F0A"/>
    <w:rsid w:val="21B0DC46"/>
    <w:rsid w:val="21BD3ED9"/>
    <w:rsid w:val="21EC05CB"/>
    <w:rsid w:val="21F4BED0"/>
    <w:rsid w:val="21FEA040"/>
    <w:rsid w:val="222C12EA"/>
    <w:rsid w:val="2266D3FD"/>
    <w:rsid w:val="227A48F7"/>
    <w:rsid w:val="231649E5"/>
    <w:rsid w:val="2325FA25"/>
    <w:rsid w:val="238B890B"/>
    <w:rsid w:val="23D0C247"/>
    <w:rsid w:val="242F6699"/>
    <w:rsid w:val="2439597A"/>
    <w:rsid w:val="2440CA9F"/>
    <w:rsid w:val="244C6762"/>
    <w:rsid w:val="24557021"/>
    <w:rsid w:val="245E133E"/>
    <w:rsid w:val="24C60338"/>
    <w:rsid w:val="250FA156"/>
    <w:rsid w:val="25124293"/>
    <w:rsid w:val="259D5E53"/>
    <w:rsid w:val="25A328FB"/>
    <w:rsid w:val="25B1BB7E"/>
    <w:rsid w:val="25D2EE88"/>
    <w:rsid w:val="25FF8095"/>
    <w:rsid w:val="26165686"/>
    <w:rsid w:val="2650B36A"/>
    <w:rsid w:val="2679D9A3"/>
    <w:rsid w:val="26AB7E09"/>
    <w:rsid w:val="274B3A45"/>
    <w:rsid w:val="274C2429"/>
    <w:rsid w:val="279CD178"/>
    <w:rsid w:val="27AF7F01"/>
    <w:rsid w:val="282F574E"/>
    <w:rsid w:val="2858EA0E"/>
    <w:rsid w:val="28B11FA5"/>
    <w:rsid w:val="28CC4C24"/>
    <w:rsid w:val="28D2576B"/>
    <w:rsid w:val="293CD88E"/>
    <w:rsid w:val="294AB4AC"/>
    <w:rsid w:val="29710BE1"/>
    <w:rsid w:val="29C0E313"/>
    <w:rsid w:val="2A3E28C5"/>
    <w:rsid w:val="2A55E490"/>
    <w:rsid w:val="2A6DA122"/>
    <w:rsid w:val="2AB08884"/>
    <w:rsid w:val="2AB88D15"/>
    <w:rsid w:val="2AC84BA0"/>
    <w:rsid w:val="2ADEAA4D"/>
    <w:rsid w:val="2B2C6990"/>
    <w:rsid w:val="2B357AB4"/>
    <w:rsid w:val="2B4467F3"/>
    <w:rsid w:val="2B92E811"/>
    <w:rsid w:val="2B96CC4C"/>
    <w:rsid w:val="2BDEAE63"/>
    <w:rsid w:val="2C05DDA2"/>
    <w:rsid w:val="2C0A7586"/>
    <w:rsid w:val="2C12D0E0"/>
    <w:rsid w:val="2CB93828"/>
    <w:rsid w:val="2CEB6FE3"/>
    <w:rsid w:val="2CEFA461"/>
    <w:rsid w:val="2D373233"/>
    <w:rsid w:val="2D4E1229"/>
    <w:rsid w:val="2D5A65EC"/>
    <w:rsid w:val="2D75510D"/>
    <w:rsid w:val="2D7E2ACE"/>
    <w:rsid w:val="2D81F359"/>
    <w:rsid w:val="2E5B49AD"/>
    <w:rsid w:val="2E8B5FC0"/>
    <w:rsid w:val="2EC8383E"/>
    <w:rsid w:val="2ECD47EA"/>
    <w:rsid w:val="2F3400C5"/>
    <w:rsid w:val="2F7B66D6"/>
    <w:rsid w:val="2F9A7688"/>
    <w:rsid w:val="2FF3914A"/>
    <w:rsid w:val="30516864"/>
    <w:rsid w:val="306783CF"/>
    <w:rsid w:val="3069184B"/>
    <w:rsid w:val="30B9D948"/>
    <w:rsid w:val="30C45749"/>
    <w:rsid w:val="30FD74F1"/>
    <w:rsid w:val="3106A1AB"/>
    <w:rsid w:val="31A5CAA2"/>
    <w:rsid w:val="31A65EF9"/>
    <w:rsid w:val="3207060A"/>
    <w:rsid w:val="322142CF"/>
    <w:rsid w:val="32BA9E4A"/>
    <w:rsid w:val="32D31101"/>
    <w:rsid w:val="330E5D78"/>
    <w:rsid w:val="33266A7E"/>
    <w:rsid w:val="3365073B"/>
    <w:rsid w:val="33AB6F71"/>
    <w:rsid w:val="33B0286F"/>
    <w:rsid w:val="33BFEE79"/>
    <w:rsid w:val="33EBB482"/>
    <w:rsid w:val="34303956"/>
    <w:rsid w:val="3432A854"/>
    <w:rsid w:val="343E426D"/>
    <w:rsid w:val="34DC5CFA"/>
    <w:rsid w:val="34E7953F"/>
    <w:rsid w:val="350C7F00"/>
    <w:rsid w:val="35291BBB"/>
    <w:rsid w:val="35358E42"/>
    <w:rsid w:val="353D716F"/>
    <w:rsid w:val="3564E0B3"/>
    <w:rsid w:val="357CD8E2"/>
    <w:rsid w:val="35C1BFF7"/>
    <w:rsid w:val="35F33B2B"/>
    <w:rsid w:val="36BAF93B"/>
    <w:rsid w:val="36C98F59"/>
    <w:rsid w:val="36F6DF09"/>
    <w:rsid w:val="36F7AC87"/>
    <w:rsid w:val="374835B2"/>
    <w:rsid w:val="37B122E6"/>
    <w:rsid w:val="37C70444"/>
    <w:rsid w:val="37CE0BE4"/>
    <w:rsid w:val="37EF78D5"/>
    <w:rsid w:val="38366FE1"/>
    <w:rsid w:val="387E00AC"/>
    <w:rsid w:val="38BCC7C5"/>
    <w:rsid w:val="38DFEF64"/>
    <w:rsid w:val="3970FB78"/>
    <w:rsid w:val="39780C54"/>
    <w:rsid w:val="3996A5C0"/>
    <w:rsid w:val="399A64D1"/>
    <w:rsid w:val="39B6D4DF"/>
    <w:rsid w:val="3A633958"/>
    <w:rsid w:val="3A80F653"/>
    <w:rsid w:val="3A84CF6B"/>
    <w:rsid w:val="3B327621"/>
    <w:rsid w:val="3B90D720"/>
    <w:rsid w:val="3BC16542"/>
    <w:rsid w:val="3BD47057"/>
    <w:rsid w:val="3C1AC2CE"/>
    <w:rsid w:val="3C424B10"/>
    <w:rsid w:val="3C495452"/>
    <w:rsid w:val="3C6284C2"/>
    <w:rsid w:val="3C645319"/>
    <w:rsid w:val="3C68C4CB"/>
    <w:rsid w:val="3CBB5542"/>
    <w:rsid w:val="3CCF3A10"/>
    <w:rsid w:val="3CE27AC9"/>
    <w:rsid w:val="3D0D6FFC"/>
    <w:rsid w:val="3DB21E1E"/>
    <w:rsid w:val="3DCAF31A"/>
    <w:rsid w:val="3E1C07E5"/>
    <w:rsid w:val="3E2372E8"/>
    <w:rsid w:val="3E39758B"/>
    <w:rsid w:val="3E3C3A19"/>
    <w:rsid w:val="3E48A3BF"/>
    <w:rsid w:val="3E4BD60A"/>
    <w:rsid w:val="3E5015C1"/>
    <w:rsid w:val="3E7A09ED"/>
    <w:rsid w:val="3EA742CB"/>
    <w:rsid w:val="3F2C6222"/>
    <w:rsid w:val="3F5B200D"/>
    <w:rsid w:val="3F6AAC74"/>
    <w:rsid w:val="3F7EB9C1"/>
    <w:rsid w:val="3FAFC0CB"/>
    <w:rsid w:val="4070719F"/>
    <w:rsid w:val="409EA6FB"/>
    <w:rsid w:val="40AAC5E6"/>
    <w:rsid w:val="410AA3F8"/>
    <w:rsid w:val="415AB51E"/>
    <w:rsid w:val="415F84BB"/>
    <w:rsid w:val="41831E39"/>
    <w:rsid w:val="4204B921"/>
    <w:rsid w:val="42142E49"/>
    <w:rsid w:val="4217E03A"/>
    <w:rsid w:val="422C4EB3"/>
    <w:rsid w:val="422F4DDE"/>
    <w:rsid w:val="426E1807"/>
    <w:rsid w:val="426E5D3E"/>
    <w:rsid w:val="4286C7D2"/>
    <w:rsid w:val="42957A98"/>
    <w:rsid w:val="429CE82E"/>
    <w:rsid w:val="42E73284"/>
    <w:rsid w:val="432C5274"/>
    <w:rsid w:val="43477A84"/>
    <w:rsid w:val="43996F61"/>
    <w:rsid w:val="44328B0F"/>
    <w:rsid w:val="444587AA"/>
    <w:rsid w:val="44AD0B57"/>
    <w:rsid w:val="44F33D5F"/>
    <w:rsid w:val="44F38241"/>
    <w:rsid w:val="453608D2"/>
    <w:rsid w:val="4557DBA7"/>
    <w:rsid w:val="459CE07F"/>
    <w:rsid w:val="45A059F2"/>
    <w:rsid w:val="46168FD2"/>
    <w:rsid w:val="466BC69A"/>
    <w:rsid w:val="46806D26"/>
    <w:rsid w:val="468831ED"/>
    <w:rsid w:val="46C63387"/>
    <w:rsid w:val="46F66B1F"/>
    <w:rsid w:val="4765DA0A"/>
    <w:rsid w:val="47B5E9C0"/>
    <w:rsid w:val="47D93ED6"/>
    <w:rsid w:val="47EBDBF3"/>
    <w:rsid w:val="47F0D676"/>
    <w:rsid w:val="484E4EB8"/>
    <w:rsid w:val="4870D3D9"/>
    <w:rsid w:val="48928C58"/>
    <w:rsid w:val="4918A6AB"/>
    <w:rsid w:val="49AE8FF2"/>
    <w:rsid w:val="49DC81CE"/>
    <w:rsid w:val="49F1A082"/>
    <w:rsid w:val="4A008493"/>
    <w:rsid w:val="4A140D60"/>
    <w:rsid w:val="4A65DD25"/>
    <w:rsid w:val="4AD4AFBD"/>
    <w:rsid w:val="4AF75B24"/>
    <w:rsid w:val="4B693123"/>
    <w:rsid w:val="4BB5063D"/>
    <w:rsid w:val="4BCD4E85"/>
    <w:rsid w:val="4BEE1B63"/>
    <w:rsid w:val="4C1E5A21"/>
    <w:rsid w:val="4C22A5D5"/>
    <w:rsid w:val="4C54C2CF"/>
    <w:rsid w:val="4C993C10"/>
    <w:rsid w:val="4C99E7C9"/>
    <w:rsid w:val="4D189A33"/>
    <w:rsid w:val="4D29DF37"/>
    <w:rsid w:val="4D5B7C96"/>
    <w:rsid w:val="4D5CA377"/>
    <w:rsid w:val="4D75E261"/>
    <w:rsid w:val="4D7BED54"/>
    <w:rsid w:val="4DDC627D"/>
    <w:rsid w:val="4DE59FA4"/>
    <w:rsid w:val="4DF51A99"/>
    <w:rsid w:val="4E0AFF32"/>
    <w:rsid w:val="4E658D76"/>
    <w:rsid w:val="4E69BE9C"/>
    <w:rsid w:val="4E902C94"/>
    <w:rsid w:val="4EA24DB2"/>
    <w:rsid w:val="4EC5148F"/>
    <w:rsid w:val="4EF84BCF"/>
    <w:rsid w:val="4F04AECA"/>
    <w:rsid w:val="4F0DF451"/>
    <w:rsid w:val="4F32F002"/>
    <w:rsid w:val="4F4B08CD"/>
    <w:rsid w:val="4F7E9336"/>
    <w:rsid w:val="4F9A092E"/>
    <w:rsid w:val="4F9F0664"/>
    <w:rsid w:val="4FC5D13E"/>
    <w:rsid w:val="4FD1E25F"/>
    <w:rsid w:val="5034DF18"/>
    <w:rsid w:val="505AC298"/>
    <w:rsid w:val="5099D3DF"/>
    <w:rsid w:val="50DD0F03"/>
    <w:rsid w:val="50E7CC2D"/>
    <w:rsid w:val="51155ADD"/>
    <w:rsid w:val="514E4AFF"/>
    <w:rsid w:val="51612FFF"/>
    <w:rsid w:val="51ADAAF8"/>
    <w:rsid w:val="520E359B"/>
    <w:rsid w:val="523F890E"/>
    <w:rsid w:val="5248F7D7"/>
    <w:rsid w:val="524B7AEE"/>
    <w:rsid w:val="525A32E2"/>
    <w:rsid w:val="531451BE"/>
    <w:rsid w:val="532EEC41"/>
    <w:rsid w:val="53EF2FE6"/>
    <w:rsid w:val="5404635F"/>
    <w:rsid w:val="540A5188"/>
    <w:rsid w:val="5431EA2D"/>
    <w:rsid w:val="54433875"/>
    <w:rsid w:val="54B77548"/>
    <w:rsid w:val="54ED395B"/>
    <w:rsid w:val="5546126C"/>
    <w:rsid w:val="554B5EE4"/>
    <w:rsid w:val="554EBF54"/>
    <w:rsid w:val="5591870D"/>
    <w:rsid w:val="55EDE5E3"/>
    <w:rsid w:val="55F5D151"/>
    <w:rsid w:val="561D4BEE"/>
    <w:rsid w:val="564EB97D"/>
    <w:rsid w:val="56553FBC"/>
    <w:rsid w:val="566E06E9"/>
    <w:rsid w:val="56C03988"/>
    <w:rsid w:val="56D16610"/>
    <w:rsid w:val="5720768F"/>
    <w:rsid w:val="576A1FBB"/>
    <w:rsid w:val="5780BC71"/>
    <w:rsid w:val="57960A27"/>
    <w:rsid w:val="57B58353"/>
    <w:rsid w:val="57D3DCBE"/>
    <w:rsid w:val="57F748B0"/>
    <w:rsid w:val="57FDEA44"/>
    <w:rsid w:val="5823EBF9"/>
    <w:rsid w:val="58724111"/>
    <w:rsid w:val="58846674"/>
    <w:rsid w:val="58C3615B"/>
    <w:rsid w:val="58C9AD95"/>
    <w:rsid w:val="58DB7A06"/>
    <w:rsid w:val="5915DB27"/>
    <w:rsid w:val="591DFA61"/>
    <w:rsid w:val="5973F053"/>
    <w:rsid w:val="597CBAB1"/>
    <w:rsid w:val="59A9EACF"/>
    <w:rsid w:val="59C2CCBB"/>
    <w:rsid w:val="59F13F9E"/>
    <w:rsid w:val="5A0DA6BA"/>
    <w:rsid w:val="5A165A67"/>
    <w:rsid w:val="5A2CA7A2"/>
    <w:rsid w:val="5A526AD8"/>
    <w:rsid w:val="5AB41E4F"/>
    <w:rsid w:val="5BA31296"/>
    <w:rsid w:val="5BC28275"/>
    <w:rsid w:val="5BF4CB9C"/>
    <w:rsid w:val="5C538FA1"/>
    <w:rsid w:val="5C6483C4"/>
    <w:rsid w:val="5C6C91C4"/>
    <w:rsid w:val="5C7A7B91"/>
    <w:rsid w:val="5CE57B45"/>
    <w:rsid w:val="5D2223A5"/>
    <w:rsid w:val="5D282DEC"/>
    <w:rsid w:val="5D67D67F"/>
    <w:rsid w:val="5D700D3C"/>
    <w:rsid w:val="5DC3F31A"/>
    <w:rsid w:val="5DC5E5B3"/>
    <w:rsid w:val="5DFA4F8B"/>
    <w:rsid w:val="5E1B9D16"/>
    <w:rsid w:val="5E36CF3A"/>
    <w:rsid w:val="5E39D096"/>
    <w:rsid w:val="5E41148F"/>
    <w:rsid w:val="5E433C94"/>
    <w:rsid w:val="5EE9AEB7"/>
    <w:rsid w:val="5EECA992"/>
    <w:rsid w:val="5F0F3279"/>
    <w:rsid w:val="5F308075"/>
    <w:rsid w:val="5F3DD449"/>
    <w:rsid w:val="5F88583C"/>
    <w:rsid w:val="5FD653F0"/>
    <w:rsid w:val="5FD7B7F6"/>
    <w:rsid w:val="5FDECDB1"/>
    <w:rsid w:val="5FE3F562"/>
    <w:rsid w:val="5FEF7C4D"/>
    <w:rsid w:val="6002BAD8"/>
    <w:rsid w:val="603E89B8"/>
    <w:rsid w:val="608879F3"/>
    <w:rsid w:val="612036CB"/>
    <w:rsid w:val="612DDF51"/>
    <w:rsid w:val="6161B4F9"/>
    <w:rsid w:val="61647D10"/>
    <w:rsid w:val="61AE5B3C"/>
    <w:rsid w:val="61B1A5E2"/>
    <w:rsid w:val="61C07EC9"/>
    <w:rsid w:val="61CCB76C"/>
    <w:rsid w:val="61D1F442"/>
    <w:rsid w:val="61D2D53A"/>
    <w:rsid w:val="61DB93B5"/>
    <w:rsid w:val="625B8F17"/>
    <w:rsid w:val="62C88BEF"/>
    <w:rsid w:val="62EAD6C2"/>
    <w:rsid w:val="6302F86F"/>
    <w:rsid w:val="634103E9"/>
    <w:rsid w:val="638FD345"/>
    <w:rsid w:val="63CC7E27"/>
    <w:rsid w:val="63D03E2A"/>
    <w:rsid w:val="63E6965C"/>
    <w:rsid w:val="6481BFBF"/>
    <w:rsid w:val="649955BB"/>
    <w:rsid w:val="64A639DD"/>
    <w:rsid w:val="6526F791"/>
    <w:rsid w:val="652CCF69"/>
    <w:rsid w:val="65325FF6"/>
    <w:rsid w:val="6565641D"/>
    <w:rsid w:val="6567AEC7"/>
    <w:rsid w:val="65A6410B"/>
    <w:rsid w:val="6627B538"/>
    <w:rsid w:val="663B11FF"/>
    <w:rsid w:val="6664AEAE"/>
    <w:rsid w:val="6671F648"/>
    <w:rsid w:val="66795E0F"/>
    <w:rsid w:val="6681F82C"/>
    <w:rsid w:val="66B5FAC7"/>
    <w:rsid w:val="66F9D46A"/>
    <w:rsid w:val="67260BFD"/>
    <w:rsid w:val="67416654"/>
    <w:rsid w:val="6754796F"/>
    <w:rsid w:val="67CD6CF0"/>
    <w:rsid w:val="67F47625"/>
    <w:rsid w:val="6882618C"/>
    <w:rsid w:val="68B1DB0F"/>
    <w:rsid w:val="691B933B"/>
    <w:rsid w:val="6924BC3A"/>
    <w:rsid w:val="693AE06E"/>
    <w:rsid w:val="699BF2B2"/>
    <w:rsid w:val="6A0EAD75"/>
    <w:rsid w:val="6A74738F"/>
    <w:rsid w:val="6A81CC2F"/>
    <w:rsid w:val="6A8FFB9B"/>
    <w:rsid w:val="6A91B633"/>
    <w:rsid w:val="6AAA63A8"/>
    <w:rsid w:val="6AB34C3E"/>
    <w:rsid w:val="6AC63D53"/>
    <w:rsid w:val="6AD8FFB5"/>
    <w:rsid w:val="6AEE1082"/>
    <w:rsid w:val="6AF49B7B"/>
    <w:rsid w:val="6AFFA3C1"/>
    <w:rsid w:val="6B37C313"/>
    <w:rsid w:val="6B83DAB2"/>
    <w:rsid w:val="6B97F4DB"/>
    <w:rsid w:val="6BFDEC93"/>
    <w:rsid w:val="6C0641E2"/>
    <w:rsid w:val="6C0CC98A"/>
    <w:rsid w:val="6C3E8696"/>
    <w:rsid w:val="6C590C5C"/>
    <w:rsid w:val="6C5968DE"/>
    <w:rsid w:val="6C651F88"/>
    <w:rsid w:val="6C7A817E"/>
    <w:rsid w:val="6CAEBE38"/>
    <w:rsid w:val="6D56B081"/>
    <w:rsid w:val="6D64D1EC"/>
    <w:rsid w:val="6D6B8EA8"/>
    <w:rsid w:val="6DE2046A"/>
    <w:rsid w:val="6DF4DCBD"/>
    <w:rsid w:val="6E330793"/>
    <w:rsid w:val="6E3B8AD5"/>
    <w:rsid w:val="6EA14C8C"/>
    <w:rsid w:val="6F4E71BA"/>
    <w:rsid w:val="6F765FFC"/>
    <w:rsid w:val="6F96C1EB"/>
    <w:rsid w:val="6FD02DA3"/>
    <w:rsid w:val="6FD89D76"/>
    <w:rsid w:val="6FE4DF16"/>
    <w:rsid w:val="700B90F4"/>
    <w:rsid w:val="700D7F28"/>
    <w:rsid w:val="7023CADE"/>
    <w:rsid w:val="7045D111"/>
    <w:rsid w:val="705F5D5F"/>
    <w:rsid w:val="70736934"/>
    <w:rsid w:val="707EF82D"/>
    <w:rsid w:val="7095B080"/>
    <w:rsid w:val="70BCC619"/>
    <w:rsid w:val="70CC41C8"/>
    <w:rsid w:val="70CD450B"/>
    <w:rsid w:val="710A4B09"/>
    <w:rsid w:val="7126894F"/>
    <w:rsid w:val="712D2EFC"/>
    <w:rsid w:val="717913B3"/>
    <w:rsid w:val="717FC649"/>
    <w:rsid w:val="718F82A8"/>
    <w:rsid w:val="71BF0466"/>
    <w:rsid w:val="722F4E54"/>
    <w:rsid w:val="72697545"/>
    <w:rsid w:val="726BE2E0"/>
    <w:rsid w:val="72839FBB"/>
    <w:rsid w:val="72E36F2E"/>
    <w:rsid w:val="72F0F7A2"/>
    <w:rsid w:val="73371816"/>
    <w:rsid w:val="734F287C"/>
    <w:rsid w:val="73580CA7"/>
    <w:rsid w:val="7375529B"/>
    <w:rsid w:val="73B0B34F"/>
    <w:rsid w:val="73B971F3"/>
    <w:rsid w:val="73C5F486"/>
    <w:rsid w:val="73EFD61B"/>
    <w:rsid w:val="7416BEB9"/>
    <w:rsid w:val="741BBFAA"/>
    <w:rsid w:val="747A2679"/>
    <w:rsid w:val="7481854C"/>
    <w:rsid w:val="74B15593"/>
    <w:rsid w:val="74B37B72"/>
    <w:rsid w:val="75533B5C"/>
    <w:rsid w:val="759A7CFB"/>
    <w:rsid w:val="75BAE71A"/>
    <w:rsid w:val="75BF5119"/>
    <w:rsid w:val="75FB12FE"/>
    <w:rsid w:val="75FF4578"/>
    <w:rsid w:val="764FADDF"/>
    <w:rsid w:val="76E466CD"/>
    <w:rsid w:val="77251EA6"/>
    <w:rsid w:val="77257E60"/>
    <w:rsid w:val="77678B30"/>
    <w:rsid w:val="779D78A0"/>
    <w:rsid w:val="77DB3F88"/>
    <w:rsid w:val="77DE0C4A"/>
    <w:rsid w:val="781E9E0B"/>
    <w:rsid w:val="782B7DCA"/>
    <w:rsid w:val="782CE05C"/>
    <w:rsid w:val="782D64E8"/>
    <w:rsid w:val="785710D4"/>
    <w:rsid w:val="78AD4965"/>
    <w:rsid w:val="792137C9"/>
    <w:rsid w:val="79253352"/>
    <w:rsid w:val="79456D21"/>
    <w:rsid w:val="795DFEE8"/>
    <w:rsid w:val="79603926"/>
    <w:rsid w:val="79CFCE85"/>
    <w:rsid w:val="7A2B80B5"/>
    <w:rsid w:val="7A4E2900"/>
    <w:rsid w:val="7A8EB335"/>
    <w:rsid w:val="7AD376EB"/>
    <w:rsid w:val="7AE6BA6F"/>
    <w:rsid w:val="7B3AB396"/>
    <w:rsid w:val="7B408DC7"/>
    <w:rsid w:val="7B42422D"/>
    <w:rsid w:val="7B5ABB2B"/>
    <w:rsid w:val="7B6A708E"/>
    <w:rsid w:val="7B7FC602"/>
    <w:rsid w:val="7B83B721"/>
    <w:rsid w:val="7BA22EEE"/>
    <w:rsid w:val="7BAC047B"/>
    <w:rsid w:val="7BCD3785"/>
    <w:rsid w:val="7CE18BFA"/>
    <w:rsid w:val="7CE7A132"/>
    <w:rsid w:val="7CF9CD0A"/>
    <w:rsid w:val="7D3B2F99"/>
    <w:rsid w:val="7D60C378"/>
    <w:rsid w:val="7D636E4B"/>
    <w:rsid w:val="7D88B960"/>
    <w:rsid w:val="7DE5AC75"/>
    <w:rsid w:val="7DE761E2"/>
    <w:rsid w:val="7E149494"/>
    <w:rsid w:val="7E74591C"/>
    <w:rsid w:val="7E782E89"/>
    <w:rsid w:val="7EBC076A"/>
    <w:rsid w:val="7EFC249A"/>
    <w:rsid w:val="7EFE9C6E"/>
    <w:rsid w:val="7F0D7570"/>
    <w:rsid w:val="7F5B645A"/>
    <w:rsid w:val="7F602235"/>
    <w:rsid w:val="7F9D7372"/>
    <w:rsid w:val="7F9E97F7"/>
    <w:rsid w:val="7FA4ED11"/>
    <w:rsid w:val="7FB232C7"/>
    <w:rsid w:val="7FD807ED"/>
    <w:rsid w:val="7FF0F0B5"/>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2E8E0"/>
  <w15:docId w15:val="{AC6AAF5C-3D39-4575-B125-3D58B7DA3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lv-LV" w:eastAsia="lv-LV"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4953"/>
  </w:style>
  <w:style w:type="paragraph" w:styleId="Heading1">
    <w:name w:val="heading 1"/>
    <w:basedOn w:val="Normal"/>
    <w:next w:val="Normal"/>
    <w:link w:val="Heading1Char"/>
    <w:autoRedefine/>
    <w:qFormat/>
    <w:rsid w:val="00984EA5"/>
    <w:pPr>
      <w:keepNext/>
      <w:spacing w:after="0" w:line="240" w:lineRule="auto"/>
      <w:jc w:val="center"/>
      <w:outlineLvl w:val="0"/>
    </w:pPr>
    <w:rPr>
      <w:rFonts w:eastAsiaTheme="majorEastAsia" w:cstheme="majorBidi"/>
      <w:b/>
      <w:bCs/>
      <w:kern w:val="32"/>
    </w:rPr>
  </w:style>
  <w:style w:type="paragraph" w:styleId="Heading2">
    <w:name w:val="heading 2"/>
    <w:basedOn w:val="Normal"/>
    <w:next w:val="Normal"/>
    <w:link w:val="Heading2Char"/>
    <w:autoRedefine/>
    <w:uiPriority w:val="9"/>
    <w:unhideWhenUsed/>
    <w:qFormat/>
    <w:rsid w:val="004B7390"/>
    <w:pPr>
      <w:keepNext/>
      <w:keepLines/>
      <w:spacing w:after="0" w:line="240" w:lineRule="auto"/>
      <w:jc w:val="left"/>
      <w:outlineLvl w:val="1"/>
    </w:pPr>
    <w:rPr>
      <w:b/>
      <w:bCs/>
    </w:rPr>
  </w:style>
  <w:style w:type="paragraph" w:styleId="Heading3">
    <w:name w:val="heading 3"/>
    <w:basedOn w:val="Normal"/>
    <w:next w:val="Normal"/>
    <w:rsid w:val="00DD56E1"/>
    <w:pPr>
      <w:keepNext/>
      <w:keepLines/>
      <w:spacing w:before="280" w:after="80"/>
      <w:outlineLvl w:val="2"/>
    </w:pPr>
    <w:rPr>
      <w:b/>
      <w:sz w:val="28"/>
      <w:szCs w:val="28"/>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paragraph" w:styleId="Heading5">
    <w:name w:val="heading 5"/>
    <w:basedOn w:val="Normal"/>
    <w:next w:val="Normal"/>
    <w:rsid w:val="00DD56E1"/>
    <w:pPr>
      <w:keepNext/>
      <w:keepLines/>
      <w:spacing w:before="220" w:after="40"/>
      <w:outlineLvl w:val="4"/>
    </w:pPr>
    <w:rPr>
      <w:b/>
      <w:sz w:val="22"/>
      <w:szCs w:val="22"/>
    </w:rPr>
  </w:style>
  <w:style w:type="paragraph" w:styleId="Heading6">
    <w:name w:val="heading 6"/>
    <w:basedOn w:val="Normal"/>
    <w:next w:val="Normal"/>
    <w:rsid w:val="00DD56E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DD56E1"/>
    <w:pPr>
      <w:keepNext/>
      <w:keepLines/>
      <w:spacing w:before="480" w:after="120"/>
    </w:pPr>
    <w:rPr>
      <w:b/>
      <w:sz w:val="72"/>
      <w:szCs w:val="72"/>
    </w:rPr>
  </w:style>
  <w:style w:type="character" w:customStyle="1" w:styleId="Heading1Char">
    <w:name w:val="Heading 1 Char"/>
    <w:basedOn w:val="DefaultParagraphFont"/>
    <w:link w:val="Heading1"/>
    <w:rsid w:val="00984EA5"/>
    <w:rPr>
      <w:rFonts w:ascii="Times New Roman" w:eastAsiaTheme="majorEastAsia" w:hAnsi="Times New Roman" w:cstheme="majorBidi"/>
      <w:b/>
      <w:bCs/>
      <w:kern w:val="32"/>
      <w:sz w:val="24"/>
      <w:szCs w:val="24"/>
      <w:lang w:val="lv-LV"/>
    </w:rPr>
  </w:style>
  <w:style w:type="character" w:customStyle="1" w:styleId="Heading2Char">
    <w:name w:val="Heading 2 Char"/>
    <w:basedOn w:val="DefaultParagraphFont"/>
    <w:link w:val="Heading2"/>
    <w:uiPriority w:val="9"/>
    <w:rsid w:val="004B7390"/>
    <w:rPr>
      <w:b/>
      <w:bC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uiPriority w:val="34"/>
    <w:qFormat/>
    <w:rsid w:val="00A74DC6"/>
    <w:pPr>
      <w:numPr>
        <w:numId w:val="1"/>
      </w:numPr>
      <w:spacing w:after="0" w:line="240" w:lineRule="auto"/>
      <w:contextualSpacing/>
    </w:pPr>
  </w:style>
  <w:style w:type="paragraph" w:styleId="Header">
    <w:name w:val="header"/>
    <w:basedOn w:val="Normal"/>
    <w:link w:val="HeaderChar"/>
    <w:uiPriority w:val="99"/>
    <w:unhideWhenUsed/>
    <w:rsid w:val="001F6B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6BEA"/>
    <w:rPr>
      <w:rFonts w:ascii="Times New Roman" w:hAnsi="Times New Roman" w:cs="Times New Roman"/>
      <w:sz w:val="24"/>
      <w:lang w:val="lv-LV"/>
    </w:rPr>
  </w:style>
  <w:style w:type="paragraph" w:styleId="Footer">
    <w:name w:val="footer"/>
    <w:basedOn w:val="Normal"/>
    <w:link w:val="FooterChar"/>
    <w:uiPriority w:val="99"/>
    <w:unhideWhenUsed/>
    <w:rsid w:val="001F6B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6BEA"/>
    <w:rPr>
      <w:rFonts w:ascii="Times New Roman" w:hAnsi="Times New Roman" w:cs="Times New Roman"/>
      <w:sz w:val="24"/>
      <w:lang w:val="lv-LV"/>
    </w:rPr>
  </w:style>
  <w:style w:type="table" w:styleId="TableGrid">
    <w:name w:val="Table Grid"/>
    <w:basedOn w:val="TableNormal"/>
    <w:uiPriority w:val="39"/>
    <w:rsid w:val="00B677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68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682C"/>
    <w:rPr>
      <w:rFonts w:ascii="Segoe UI" w:hAnsi="Segoe UI" w:cs="Segoe UI"/>
      <w:sz w:val="18"/>
      <w:szCs w:val="18"/>
      <w:lang w:val="lv-LV"/>
    </w:rPr>
  </w:style>
  <w:style w:type="paragraph" w:styleId="TOCHeading">
    <w:name w:val="TOC Heading"/>
    <w:basedOn w:val="Heading1"/>
    <w:next w:val="Normal"/>
    <w:uiPriority w:val="39"/>
    <w:unhideWhenUsed/>
    <w:qFormat/>
    <w:rsid w:val="00BB04A1"/>
    <w:pPr>
      <w:keepLines/>
      <w:spacing w:line="259" w:lineRule="auto"/>
      <w:jc w:val="left"/>
      <w:outlineLvl w:val="9"/>
    </w:pPr>
    <w:rPr>
      <w:rFonts w:asciiTheme="majorHAnsi" w:hAnsiTheme="majorHAnsi"/>
      <w:b w:val="0"/>
      <w:bCs w:val="0"/>
      <w:color w:val="2E74B5" w:themeColor="accent1" w:themeShade="BF"/>
      <w:kern w:val="0"/>
      <w:sz w:val="32"/>
      <w:lang w:val="en-US"/>
    </w:rPr>
  </w:style>
  <w:style w:type="paragraph" w:styleId="TOC1">
    <w:name w:val="toc 1"/>
    <w:basedOn w:val="Normal"/>
    <w:next w:val="Normal"/>
    <w:autoRedefine/>
    <w:uiPriority w:val="39"/>
    <w:unhideWhenUsed/>
    <w:rsid w:val="00C96DAC"/>
    <w:pPr>
      <w:tabs>
        <w:tab w:val="right" w:leader="dot" w:pos="10194"/>
      </w:tabs>
      <w:spacing w:after="0"/>
    </w:pPr>
  </w:style>
  <w:style w:type="character" w:styleId="Hyperlink">
    <w:name w:val="Hyperlink"/>
    <w:basedOn w:val="DefaultParagraphFont"/>
    <w:uiPriority w:val="99"/>
    <w:unhideWhenUsed/>
    <w:rsid w:val="00BB04A1"/>
    <w:rPr>
      <w:color w:val="0563C1" w:themeColor="hyperlink"/>
      <w:u w:val="single"/>
    </w:rPr>
  </w:style>
  <w:style w:type="paragraph" w:styleId="TOC2">
    <w:name w:val="toc 2"/>
    <w:basedOn w:val="Normal"/>
    <w:next w:val="Normal"/>
    <w:autoRedefine/>
    <w:uiPriority w:val="39"/>
    <w:unhideWhenUsed/>
    <w:rsid w:val="00B661E8"/>
    <w:pPr>
      <w:spacing w:after="100"/>
      <w:ind w:left="240"/>
    </w:pPr>
  </w:style>
  <w:style w:type="character" w:styleId="FollowedHyperlink">
    <w:name w:val="FollowedHyperlink"/>
    <w:basedOn w:val="DefaultParagraphFont"/>
    <w:uiPriority w:val="99"/>
    <w:semiHidden/>
    <w:unhideWhenUsed/>
    <w:rsid w:val="00FB7DC1"/>
    <w:rPr>
      <w:color w:val="954F72" w:themeColor="followedHyperlink"/>
      <w:u w:val="single"/>
    </w:rPr>
  </w:style>
  <w:style w:type="table" w:customStyle="1" w:styleId="TableGrid1">
    <w:name w:val="Table Grid1"/>
    <w:basedOn w:val="TableNormal"/>
    <w:next w:val="TableGrid"/>
    <w:uiPriority w:val="39"/>
    <w:rsid w:val="00EA000C"/>
    <w:pPr>
      <w:spacing w:after="0"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14659"/>
    <w:rPr>
      <w:sz w:val="16"/>
      <w:szCs w:val="16"/>
    </w:rPr>
  </w:style>
  <w:style w:type="paragraph" w:styleId="CommentText">
    <w:name w:val="annotation text"/>
    <w:basedOn w:val="Normal"/>
    <w:link w:val="CommentTextChar"/>
    <w:uiPriority w:val="99"/>
    <w:unhideWhenUsed/>
    <w:rsid w:val="00214659"/>
    <w:pPr>
      <w:spacing w:line="240" w:lineRule="auto"/>
    </w:pPr>
    <w:rPr>
      <w:sz w:val="20"/>
      <w:szCs w:val="20"/>
    </w:rPr>
  </w:style>
  <w:style w:type="character" w:customStyle="1" w:styleId="CommentTextChar">
    <w:name w:val="Comment Text Char"/>
    <w:basedOn w:val="DefaultParagraphFont"/>
    <w:link w:val="CommentText"/>
    <w:uiPriority w:val="99"/>
    <w:rsid w:val="00214659"/>
    <w:rPr>
      <w:rFonts w:ascii="Times New Roman" w:hAnsi="Times New Roman" w:cs="Times New Roman"/>
      <w:sz w:val="20"/>
      <w:szCs w:val="20"/>
      <w:lang w:val="lv-LV"/>
    </w:rPr>
  </w:style>
  <w:style w:type="paragraph" w:styleId="FootnoteText">
    <w:name w:val="footnote text"/>
    <w:basedOn w:val="Normal"/>
    <w:link w:val="FootnoteTextChar"/>
    <w:uiPriority w:val="99"/>
    <w:semiHidden/>
    <w:unhideWhenUsed/>
    <w:rsid w:val="005647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64732"/>
    <w:rPr>
      <w:rFonts w:ascii="Times New Roman" w:hAnsi="Times New Roman" w:cs="Times New Roman"/>
      <w:sz w:val="20"/>
      <w:szCs w:val="20"/>
      <w:lang w:val="lv-LV"/>
    </w:rPr>
  </w:style>
  <w:style w:type="character" w:styleId="FootnoteReference">
    <w:name w:val="footnote reference"/>
    <w:basedOn w:val="DefaultParagraphFont"/>
    <w:uiPriority w:val="99"/>
    <w:semiHidden/>
    <w:unhideWhenUsed/>
    <w:rsid w:val="00564732"/>
    <w:rPr>
      <w:vertAlign w:val="superscript"/>
    </w:rPr>
  </w:style>
  <w:style w:type="paragraph" w:styleId="CommentSubject">
    <w:name w:val="annotation subject"/>
    <w:basedOn w:val="CommentText"/>
    <w:next w:val="CommentText"/>
    <w:link w:val="CommentSubjectChar"/>
    <w:uiPriority w:val="99"/>
    <w:semiHidden/>
    <w:unhideWhenUsed/>
    <w:rsid w:val="00330818"/>
    <w:rPr>
      <w:b/>
      <w:bCs/>
    </w:rPr>
  </w:style>
  <w:style w:type="character" w:customStyle="1" w:styleId="CommentSubjectChar">
    <w:name w:val="Comment Subject Char"/>
    <w:basedOn w:val="CommentTextChar"/>
    <w:link w:val="CommentSubject"/>
    <w:uiPriority w:val="99"/>
    <w:semiHidden/>
    <w:rsid w:val="00330818"/>
    <w:rPr>
      <w:rFonts w:ascii="Times New Roman" w:hAnsi="Times New Roman" w:cs="Times New Roman"/>
      <w:b/>
      <w:bCs/>
      <w:sz w:val="20"/>
      <w:szCs w:val="20"/>
      <w:lang w:val="lv-LV"/>
    </w:rPr>
  </w:style>
  <w:style w:type="paragraph" w:styleId="Revision">
    <w:name w:val="Revision"/>
    <w:hidden/>
    <w:uiPriority w:val="99"/>
    <w:semiHidden/>
    <w:rsid w:val="00F3537F"/>
    <w:pPr>
      <w:spacing w:after="0" w:line="240" w:lineRule="auto"/>
    </w:pPr>
  </w:style>
  <w:style w:type="paragraph" w:styleId="Subtitle">
    <w:name w:val="Subtitle"/>
    <w:basedOn w:val="Normal"/>
    <w:next w:val="Normal"/>
    <w:rsid w:val="00DD56E1"/>
    <w:pPr>
      <w:keepNext/>
      <w:keepLines/>
      <w:spacing w:before="360" w:after="80"/>
    </w:pPr>
    <w:rPr>
      <w:rFonts w:ascii="Georgia" w:eastAsia="Georgia" w:hAnsi="Georgia" w:cs="Georgia"/>
      <w:i/>
      <w:color w:val="666666"/>
      <w:sz w:val="48"/>
      <w:szCs w:val="48"/>
    </w:rPr>
  </w:style>
  <w:style w:type="table" w:customStyle="1" w:styleId="a">
    <w:basedOn w:val="TableNormal"/>
    <w:rsid w:val="00DD56E1"/>
    <w:pPr>
      <w:spacing w:after="0" w:line="240" w:lineRule="auto"/>
    </w:pPr>
    <w:tblPr>
      <w:tblStyleRowBandSize w:val="1"/>
      <w:tblStyleColBandSize w:val="1"/>
    </w:tblPr>
  </w:style>
  <w:style w:type="table" w:customStyle="1" w:styleId="a0">
    <w:basedOn w:val="TableNormal"/>
    <w:rsid w:val="00DD56E1"/>
    <w:pPr>
      <w:spacing w:after="0" w:line="240" w:lineRule="auto"/>
    </w:pPr>
    <w:tblPr>
      <w:tblStyleRowBandSize w:val="1"/>
      <w:tblStyleColBandSize w:val="1"/>
    </w:tblPr>
  </w:style>
  <w:style w:type="table" w:customStyle="1" w:styleId="a1">
    <w:basedOn w:val="TableNormal"/>
    <w:rsid w:val="00DD56E1"/>
    <w:pPr>
      <w:spacing w:after="0" w:line="240" w:lineRule="auto"/>
    </w:pPr>
    <w:tblPr>
      <w:tblStyleRowBandSize w:val="1"/>
      <w:tblStyleColBandSize w:val="1"/>
    </w:tblPr>
  </w:style>
  <w:style w:type="character" w:customStyle="1" w:styleId="Mention1">
    <w:name w:val="Mention1"/>
    <w:basedOn w:val="DefaultParagraphFont"/>
    <w:uiPriority w:val="99"/>
    <w:unhideWhenUsed/>
    <w:rsid w:val="00DD56E1"/>
    <w:rPr>
      <w:color w:val="2B579A"/>
      <w:shd w:val="clear" w:color="auto" w:fill="E6E6E6"/>
    </w:rPr>
  </w:style>
  <w:style w:type="character" w:customStyle="1" w:styleId="Mention2">
    <w:name w:val="Mention2"/>
    <w:basedOn w:val="DefaultParagraphFont"/>
    <w:uiPriority w:val="99"/>
    <w:unhideWhenUsed/>
    <w:rsid w:val="00DD56E1"/>
    <w:rPr>
      <w:color w:val="2B579A"/>
      <w:shd w:val="clear" w:color="auto" w:fill="E6E6E6"/>
    </w:rPr>
  </w:style>
  <w:style w:type="character" w:customStyle="1" w:styleId="cf01">
    <w:name w:val="cf01"/>
    <w:basedOn w:val="DefaultParagraphFont"/>
    <w:rsid w:val="001D6FEE"/>
    <w:rPr>
      <w:rFonts w:ascii="Segoe UI" w:hAnsi="Segoe UI" w:cs="Segoe UI" w:hint="default"/>
      <w:i/>
      <w:iCs/>
      <w:color w:val="414142"/>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50D17D5D05DAC44AD9E3DD0E2BD3010" ma:contentTypeVersion="14" ma:contentTypeDescription="Create a new document." ma:contentTypeScope="" ma:versionID="853f58c0af53dc1fe28b5bcba8b8f35c">
  <xsd:schema xmlns:xsd="http://www.w3.org/2001/XMLSchema" xmlns:xs="http://www.w3.org/2001/XMLSchema" xmlns:p="http://schemas.microsoft.com/office/2006/metadata/properties" xmlns:ns2="a21fef88-7d2d-423b-bf68-ec53b81c272c" xmlns:ns3="e71c0d51-e28d-4673-bbf7-f908920b931a" targetNamespace="http://schemas.microsoft.com/office/2006/metadata/properties" ma:root="true" ma:fieldsID="9e7d9bad183937ace5319bfc454a85e7" ns2:_="" ns3:_="">
    <xsd:import namespace="a21fef88-7d2d-423b-bf68-ec53b81c272c"/>
    <xsd:import namespace="e71c0d51-e28d-4673-bbf7-f908920b931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3:MediaServiceBillingMetadata"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1fef88-7d2d-423b-bf68-ec53b81c272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7" nillable="true" ma:displayName="Taxonomy Catch All Column" ma:hidden="true" ma:list="{1986ffa2-5f8d-4a11-b47e-e7c68a3e916d}" ma:internalName="TaxCatchAll" ma:showField="CatchAllData" ma:web="a21fef88-7d2d-423b-bf68-ec53b81c272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71c0d51-e28d-4673-bbf7-f908920b931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0bc0b185-4452-496b-8675-b05c28223741"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a21fef88-7d2d-423b-bf68-ec53b81c272c">FFMMQ3CDQQWS-817560096-2912</_dlc_DocId>
    <_dlc_DocIdUrl xmlns="a21fef88-7d2d-423b-bf68-ec53b81c272c">
      <Url>https://universityoflatvia387.sharepoint.com/sites/BioPhoT/_layouts/15/DocIdRedir.aspx?ID=FFMMQ3CDQQWS-817560096-2912</Url>
      <Description>FFMMQ3CDQQWS-817560096-2912</Description>
    </_dlc_DocIdUrl>
    <lcf76f155ced4ddcb4097134ff3c332f xmlns="e71c0d51-e28d-4673-bbf7-f908920b931a">
      <Terms xmlns="http://schemas.microsoft.com/office/infopath/2007/PartnerControls"/>
    </lcf76f155ced4ddcb4097134ff3c332f>
    <TaxCatchAll xmlns="a21fef88-7d2d-423b-bf68-ec53b81c272c"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go:gDocsCustomXmlDataStorage xmlns:go="http://customooxmlschemas.google.com/" xmlns:r="http://schemas.openxmlformats.org/officeDocument/2006/relationships">
  <go:docsCustomData xmlns:go="http://customooxmlschemas.google.com/" roundtripDataSignature="AMtx7miVNMXYG9HI3hdxxesIjnGnOo07xw==">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</go:docsCustomData>
</go:gDocsCustomXmlDataStorage>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21AA38-8452-4427-B31E-700C4BD8E9C1}">
  <ds:schemaRefs>
    <ds:schemaRef ds:uri="http://schemas.microsoft.com/sharepoint/v3/contenttype/forms"/>
  </ds:schemaRefs>
</ds:datastoreItem>
</file>

<file path=customXml/itemProps2.xml><?xml version="1.0" encoding="utf-8"?>
<ds:datastoreItem xmlns:ds="http://schemas.openxmlformats.org/officeDocument/2006/customXml" ds:itemID="{079060F2-94C3-4875-8059-23878F2244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1fef88-7d2d-423b-bf68-ec53b81c272c"/>
    <ds:schemaRef ds:uri="e71c0d51-e28d-4673-bbf7-f908920b93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F745C8-88AE-4175-BA67-64B5A6911FD3}">
  <ds:schemaRefs>
    <ds:schemaRef ds:uri="http://schemas.microsoft.com/office/2006/documentManagement/types"/>
    <ds:schemaRef ds:uri="http://purl.org/dc/dcmitype/"/>
    <ds:schemaRef ds:uri="http://purl.org/dc/terms/"/>
    <ds:schemaRef ds:uri="http://schemas.microsoft.com/office/infopath/2007/PartnerControls"/>
    <ds:schemaRef ds:uri="http://schemas.microsoft.com/office/2006/metadata/properties"/>
    <ds:schemaRef ds:uri="e71c0d51-e28d-4673-bbf7-f908920b931a"/>
    <ds:schemaRef ds:uri="http://www.w3.org/XML/1998/namespace"/>
    <ds:schemaRef ds:uri="http://purl.org/dc/elements/1.1/"/>
    <ds:schemaRef ds:uri="http://schemas.openxmlformats.org/package/2006/metadata/core-properties"/>
    <ds:schemaRef ds:uri="a21fef88-7d2d-423b-bf68-ec53b81c272c"/>
  </ds:schemaRefs>
</ds:datastoreItem>
</file>

<file path=customXml/itemProps4.xml><?xml version="1.0" encoding="utf-8"?>
<ds:datastoreItem xmlns:ds="http://schemas.openxmlformats.org/officeDocument/2006/customXml" ds:itemID="{DFD70462-C2D5-437B-8B92-1D56EE7D13E5}">
  <ds:schemaRefs>
    <ds:schemaRef ds:uri="http://schemas.microsoft.com/sharepoint/events"/>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6.xml><?xml version="1.0" encoding="utf-8"?>
<ds:datastoreItem xmlns:ds="http://schemas.openxmlformats.org/officeDocument/2006/customXml" ds:itemID="{6DE197F4-0418-4A47-BF52-774E6D1CE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13889</Words>
  <Characters>7918</Characters>
  <Application>Microsoft Office Word</Application>
  <DocSecurity>0</DocSecurity>
  <Lines>65</Lines>
  <Paragraphs>43</Paragraphs>
  <ScaleCrop>false</ScaleCrop>
  <HeadingPairs>
    <vt:vector size="2" baseType="variant">
      <vt:variant>
        <vt:lpstr>Title</vt:lpstr>
      </vt:variant>
      <vt:variant>
        <vt:i4>1</vt:i4>
      </vt:variant>
    </vt:vector>
  </HeadingPairs>
  <TitlesOfParts>
    <vt:vector size="1" baseType="lpstr">
      <vt:lpstr/>
    </vt:vector>
  </TitlesOfParts>
  <Company>OSI</Company>
  <LinksUpToDate>false</LinksUpToDate>
  <CharactersWithSpaces>21764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Ingmārs Kreišmanis</dc:creator>
  <cp:keywords>, docId:6F4379BAB948C35D219B335EA5D89D43</cp:keywords>
  <cp:lastModifiedBy>Pugovics, Osvalds</cp:lastModifiedBy>
  <cp:revision>5</cp:revision>
  <cp:lastPrinted>2024-01-23T10:48:00Z</cp:lastPrinted>
  <dcterms:created xsi:type="dcterms:W3CDTF">2025-10-01T14:12:00Z</dcterms:created>
  <dcterms:modified xsi:type="dcterms:W3CDTF">2025-10-01T14:14:00Z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0x010100750D17D5D05DAC44AD9E3DD0E2BD3010</vt:lpwstr>
  </property>
  <property fmtid="{D5CDD505-2E9C-101B-9397-08002B2CF9AE}" pid="3" name="MediaServiceImageTags">
    <vt:lpwstr/>
  </property>
  <property fmtid="{D5CDD505-2E9C-101B-9397-08002B2CF9AE}" pid="4" name="_dlc_DocIdItemGuid">
    <vt:lpwstr>1a37cda8-b366-40ea-846b-3f0f0f829400</vt:lpwstr>
  </property>
</Properties>
</file>